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D50D36">
      <w:pPr>
        <w:widowControl w:val="0"/>
        <w:spacing w:after="160" w:line="360" w:lineRule="auto"/>
        <w:ind w:right="-7" w:firstLine="567"/>
        <w:jc w:val="right"/>
        <w:rPr>
          <w:rFonts w:ascii="GHEA Grapalat" w:hAnsi="GHEA Grapalat" w:cs="Sylfaen"/>
          <w:i/>
          <w:u w:val="single"/>
        </w:rPr>
      </w:pPr>
    </w:p>
    <w:p w14:paraId="31A0F3C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7BB3CF3"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36FF">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75BB2BD3" w14:textId="3C501AD6" w:rsidR="0091042F" w:rsidRPr="00601797" w:rsidRDefault="00642EFE" w:rsidP="00B46D58">
      <w:pPr>
        <w:pStyle w:val="BodyTextIndent"/>
        <w:widowControl w:val="0"/>
        <w:spacing w:after="160"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D53224">
        <w:rPr>
          <w:rFonts w:ascii="GHEA Grapalat" w:hAnsi="GHEA Grapalat"/>
          <w:i w:val="0"/>
          <w:color w:val="FF0000"/>
          <w:sz w:val="24"/>
          <w:szCs w:val="24"/>
          <w:lang w:val="hy-AM"/>
        </w:rPr>
        <w:t>14</w:t>
      </w:r>
      <w:r w:rsidRPr="00601797">
        <w:rPr>
          <w:rFonts w:ascii="GHEA Grapalat" w:hAnsi="GHEA Grapalat"/>
          <w:i w:val="0"/>
          <w:color w:val="FF0000"/>
          <w:sz w:val="24"/>
          <w:szCs w:val="24"/>
        </w:rPr>
        <w:t>" "</w:t>
      </w:r>
      <w:r w:rsidR="00412178">
        <w:rPr>
          <w:rFonts w:ascii="GHEA Grapalat" w:hAnsi="GHEA Grapalat"/>
          <w:i w:val="0"/>
          <w:color w:val="FF0000"/>
          <w:sz w:val="24"/>
          <w:szCs w:val="24"/>
          <w:lang w:val="hy-AM"/>
        </w:rPr>
        <w:t>0</w:t>
      </w:r>
      <w:r w:rsidR="00EA30F2">
        <w:rPr>
          <w:rFonts w:ascii="GHEA Grapalat" w:hAnsi="GHEA Grapalat"/>
          <w:i w:val="0"/>
          <w:color w:val="FF0000"/>
          <w:sz w:val="24"/>
          <w:szCs w:val="24"/>
          <w:lang w:val="hy-AM"/>
        </w:rPr>
        <w:t>8</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4E1DEB">
        <w:rPr>
          <w:rFonts w:ascii="GHEA Grapalat" w:hAnsi="GHEA Grapalat"/>
          <w:i w:val="0"/>
          <w:color w:val="FF0000"/>
          <w:sz w:val="24"/>
          <w:szCs w:val="24"/>
          <w:lang w:val="hy-AM"/>
        </w:rPr>
        <w:t>5</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0F0B7EF9"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E36FF">
        <w:rPr>
          <w:rFonts w:ascii="GHEA Grapalat" w:hAnsi="GHEA Grapalat"/>
          <w:i w:val="0"/>
          <w:sz w:val="24"/>
          <w:szCs w:val="24"/>
        </w:rPr>
        <w:t>BMAShDzB-</w:t>
      </w:r>
      <w:r w:rsidR="00D53224">
        <w:rPr>
          <w:rFonts w:ascii="GHEA Grapalat" w:hAnsi="GHEA Grapalat"/>
          <w:i w:val="0"/>
          <w:sz w:val="24"/>
          <w:szCs w:val="24"/>
        </w:rPr>
        <w:t>25/39</w:t>
      </w:r>
    </w:p>
    <w:p w14:paraId="4DA1CB45" w14:textId="18CAE51D" w:rsidR="0091042F" w:rsidRPr="00C3569B" w:rsidRDefault="00C3569B" w:rsidP="00C3569B">
      <w:pPr>
        <w:pStyle w:val="BodyTextIndent"/>
        <w:widowControl w:val="0"/>
        <w:spacing w:after="160" w:line="240" w:lineRule="auto"/>
        <w:jc w:val="center"/>
        <w:rPr>
          <w:rFonts w:ascii="GHEA Grapalat" w:hAnsi="GHEA Grapalat"/>
          <w:b/>
          <w:bCs/>
          <w:i w:val="0"/>
          <w:sz w:val="24"/>
          <w:szCs w:val="24"/>
        </w:rPr>
      </w:pPr>
      <w:r w:rsidRPr="00C3569B">
        <w:rPr>
          <w:rFonts w:ascii="GHEA Grapalat" w:hAnsi="GHEA Grapalat"/>
          <w:b/>
          <w:bCs/>
          <w:i w:val="0"/>
          <w:sz w:val="24"/>
          <w:szCs w:val="24"/>
        </w:rPr>
        <w:t>Процедура закупки организована на основе пункта 2 части 6 статьи 15 Закона</w:t>
      </w:r>
    </w:p>
    <w:p w14:paraId="78B9F6A4" w14:textId="24CEE618" w:rsidR="00642EFE" w:rsidRPr="009044F1" w:rsidRDefault="00601797" w:rsidP="00B46D58">
      <w:pPr>
        <w:pStyle w:val="BodyTextIndent"/>
        <w:widowControl w:val="0"/>
        <w:spacing w:after="160"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E36FF">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1137FB60"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7D569FB5" w:rsidR="00341A74" w:rsidRPr="003A1EBB" w:rsidRDefault="00EE0ED3" w:rsidP="00B46D58">
      <w:pPr>
        <w:pStyle w:val="BodyTextIndent"/>
        <w:widowControl w:val="0"/>
        <w:spacing w:line="240" w:lineRule="auto"/>
        <w:ind w:firstLine="0"/>
        <w:rPr>
          <w:rFonts w:ascii="GHEA Grapalat" w:hAnsi="GHEA Grapalat"/>
          <w:i w:val="0"/>
          <w:sz w:val="24"/>
          <w:szCs w:val="24"/>
        </w:rPr>
      </w:pPr>
      <w:r>
        <w:rPr>
          <w:rFonts w:ascii="GHEA Grapalat" w:eastAsia="MS Mincho" w:hAnsi="GHEA Grapalat"/>
          <w:b/>
          <w:szCs w:val="18"/>
          <w:lang w:eastAsia="ja-JP"/>
        </w:rPr>
        <w:t xml:space="preserve">Строительство систем </w:t>
      </w:r>
      <w:r w:rsidR="00E52899">
        <w:rPr>
          <w:rFonts w:ascii="GHEA Grapalat" w:eastAsia="MS Mincho" w:hAnsi="GHEA Grapalat"/>
          <w:b/>
          <w:szCs w:val="18"/>
          <w:lang w:eastAsia="ja-JP"/>
        </w:rPr>
        <w:t xml:space="preserve">орошения </w:t>
      </w:r>
      <w:r>
        <w:rPr>
          <w:rFonts w:ascii="GHEA Grapalat" w:eastAsia="MS Mincho" w:hAnsi="GHEA Grapalat"/>
          <w:b/>
          <w:szCs w:val="18"/>
          <w:lang w:eastAsia="ja-JP"/>
        </w:rPr>
        <w:t xml:space="preserve">от </w:t>
      </w:r>
      <w:r w:rsidR="00E52899">
        <w:rPr>
          <w:rFonts w:ascii="GHEA Grapalat" w:eastAsia="MS Mincho" w:hAnsi="GHEA Grapalat"/>
          <w:b/>
          <w:szCs w:val="18"/>
          <w:lang w:eastAsia="ja-JP"/>
        </w:rPr>
        <w:t>проспекта Азатутян /от парка Ераз до лестниц каскада по тротуару/</w:t>
      </w:r>
      <w:r>
        <w:rPr>
          <w:rFonts w:ascii="GHEA Grapalat" w:eastAsia="MS Mincho" w:hAnsi="GHEA Grapalat"/>
          <w:b/>
          <w:szCs w:val="18"/>
          <w:lang w:eastAsia="ja-JP"/>
        </w:rPr>
        <w:t xml:space="preserve"> в административном районе </w:t>
      </w:r>
      <w:r w:rsidR="00E52899">
        <w:rPr>
          <w:rFonts w:ascii="GHEA Grapalat" w:eastAsia="MS Mincho" w:hAnsi="GHEA Grapalat"/>
          <w:b/>
          <w:szCs w:val="18"/>
          <w:lang w:eastAsia="ja-JP"/>
        </w:rPr>
        <w:t>Арабкир</w:t>
      </w:r>
      <w:r>
        <w:rPr>
          <w:rFonts w:ascii="GHEA Grapalat" w:eastAsia="MS Mincho" w:hAnsi="GHEA Grapalat"/>
          <w:b/>
          <w:szCs w:val="18"/>
          <w:lang w:eastAsia="ja-JP"/>
        </w:rPr>
        <w:t xml:space="preserve"> города Еревана</w:t>
      </w:r>
      <w:r w:rsidR="0024583E" w:rsidRPr="0024583E">
        <w:rPr>
          <w:rFonts w:ascii="GHEA Grapalat" w:eastAsia="MS Mincho" w:hAnsi="GHEA Grapalat"/>
          <w:b/>
          <w:szCs w:val="18"/>
          <w:lang w:eastAsia="ja-JP"/>
        </w:rPr>
        <w:t xml:space="preserve"> </w:t>
      </w:r>
      <w:r w:rsidR="00782D60">
        <w:rPr>
          <w:rFonts w:ascii="GHEA Grapalat" w:hAnsi="GHEA Grapalat"/>
          <w:i w:val="0"/>
          <w:sz w:val="24"/>
          <w:szCs w:val="24"/>
        </w:rPr>
        <w:t>(далее — договор).</w:t>
      </w:r>
    </w:p>
    <w:p w14:paraId="1D6FB85B" w14:textId="77777777" w:rsidR="00357D48" w:rsidRPr="009044F1" w:rsidRDefault="00A20B69" w:rsidP="0060179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17AF70B7"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7812FF">
        <w:rPr>
          <w:rFonts w:ascii="GHEA Grapalat" w:hAnsi="GHEA Grapalat"/>
          <w:b/>
          <w:i w:val="0"/>
          <w:iCs/>
          <w:lang w:val="hy-AM"/>
        </w:rPr>
        <w:t>11:00</w:t>
      </w:r>
      <w:r w:rsidR="00601797" w:rsidRPr="00601797">
        <w:rPr>
          <w:rFonts w:ascii="GHEA Grapalat" w:hAnsi="GHEA Grapalat"/>
          <w:b/>
          <w:i w:val="0"/>
          <w:iCs/>
          <w:lang w:val="hy-AM"/>
        </w:rPr>
        <w:t xml:space="preserve"> часов </w:t>
      </w:r>
      <w:r w:rsidR="007812FF">
        <w:rPr>
          <w:rFonts w:ascii="GHEA Grapalat" w:hAnsi="GHEA Grapalat"/>
          <w:b/>
          <w:i w:val="0"/>
          <w:iCs/>
        </w:rPr>
        <w:t>15</w:t>
      </w:r>
      <w:r w:rsidR="00EA30F2">
        <w:rPr>
          <w:rFonts w:ascii="GHEA Grapalat" w:hAnsi="GHEA Grapalat"/>
          <w:b/>
          <w:i w:val="0"/>
          <w:iCs/>
          <w:lang w:val="hy-AM"/>
        </w:rPr>
        <w:t>.09.2025</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70639157"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7812FF">
        <w:rPr>
          <w:rFonts w:ascii="GHEA Grapalat" w:hAnsi="GHEA Grapalat"/>
          <w:b/>
          <w:i w:val="0"/>
          <w:iCs/>
          <w:lang w:val="hy-AM"/>
        </w:rPr>
        <w:t>11:00</w:t>
      </w:r>
      <w:r w:rsidR="00601797" w:rsidRPr="00601797">
        <w:rPr>
          <w:rFonts w:ascii="GHEA Grapalat" w:hAnsi="GHEA Grapalat"/>
          <w:b/>
          <w:i w:val="0"/>
          <w:iCs/>
          <w:lang w:val="hy-AM"/>
        </w:rPr>
        <w:t xml:space="preserve"> часов </w:t>
      </w:r>
      <w:r w:rsidR="00EA30F2">
        <w:rPr>
          <w:rFonts w:ascii="GHEA Grapalat" w:hAnsi="GHEA Grapalat"/>
          <w:b/>
          <w:i w:val="0"/>
          <w:iCs/>
          <w:lang w:val="hy-AM"/>
        </w:rPr>
        <w:t>1</w:t>
      </w:r>
      <w:r w:rsidR="007812FF">
        <w:rPr>
          <w:rFonts w:ascii="GHEA Grapalat" w:hAnsi="GHEA Grapalat"/>
          <w:b/>
          <w:i w:val="0"/>
          <w:iCs/>
        </w:rPr>
        <w:t>5</w:t>
      </w:r>
      <w:r w:rsidR="00EA30F2">
        <w:rPr>
          <w:rFonts w:ascii="GHEA Grapalat" w:hAnsi="GHEA Grapalat"/>
          <w:b/>
          <w:i w:val="0"/>
          <w:iCs/>
          <w:lang w:val="hy-AM"/>
        </w:rPr>
        <w:t>.09.2025</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B46D58">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6E7AF9">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58031714" w:rsidR="006E7AF9" w:rsidRPr="007812FF" w:rsidRDefault="006E7AF9" w:rsidP="006E7AF9">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7812FF">
        <w:rPr>
          <w:rFonts w:ascii="GHEA Grapalat" w:hAnsi="GHEA Grapalat"/>
          <w:sz w:val="24"/>
          <w:szCs w:val="24"/>
          <w:lang w:val="en-US"/>
        </w:rPr>
        <w:t>37</w:t>
      </w:r>
      <w:r w:rsidR="00BE684B">
        <w:rPr>
          <w:rFonts w:ascii="GHEA Grapalat" w:hAnsi="GHEA Grapalat"/>
          <w:sz w:val="24"/>
          <w:szCs w:val="24"/>
          <w:lang w:val="en-US"/>
        </w:rPr>
        <w:t>3</w:t>
      </w:r>
    </w:p>
    <w:p w14:paraId="29D580B7" w14:textId="769BB2A0"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7812FF">
        <w:rPr>
          <w:rFonts w:ascii="GHEA Grapalat" w:hAnsi="GHEA Grapalat"/>
          <w:i w:val="0"/>
          <w:sz w:val="24"/>
          <w:szCs w:val="24"/>
          <w:lang w:val="en-US"/>
        </w:rPr>
        <w:t>gor</w:t>
      </w:r>
      <w:proofErr w:type="spellEnd"/>
      <w:r w:rsidR="007812FF" w:rsidRPr="007812FF">
        <w:rPr>
          <w:rFonts w:ascii="GHEA Grapalat" w:hAnsi="GHEA Grapalat"/>
          <w:i w:val="0"/>
          <w:sz w:val="24"/>
          <w:szCs w:val="24"/>
        </w:rPr>
        <w:t>.</w:t>
      </w:r>
      <w:proofErr w:type="spellStart"/>
      <w:r w:rsidR="007812FF">
        <w:rPr>
          <w:rFonts w:ascii="GHEA Grapalat" w:hAnsi="GHEA Grapalat"/>
          <w:i w:val="0"/>
          <w:sz w:val="24"/>
          <w:szCs w:val="24"/>
          <w:lang w:val="en-US"/>
        </w:rPr>
        <w:t>muradyan</w:t>
      </w:r>
      <w:proofErr w:type="spellEnd"/>
      <w:r w:rsidR="007812FF" w:rsidRPr="007812FF">
        <w:rPr>
          <w:rFonts w:ascii="GHEA Grapalat" w:hAnsi="GHEA Grapalat"/>
          <w:i w:val="0"/>
          <w:sz w:val="24"/>
          <w:szCs w:val="24"/>
        </w:rPr>
        <w:t>@</w:t>
      </w:r>
      <w:proofErr w:type="spellStart"/>
      <w:r w:rsidR="007812FF">
        <w:rPr>
          <w:rFonts w:ascii="GHEA Grapalat" w:hAnsi="GHEA Grapalat"/>
          <w:i w:val="0"/>
          <w:sz w:val="24"/>
          <w:szCs w:val="24"/>
          <w:lang w:val="en-US"/>
        </w:rPr>
        <w:t>yerevan</w:t>
      </w:r>
      <w:proofErr w:type="spellEnd"/>
      <w:r w:rsidR="007812FF" w:rsidRPr="007812FF">
        <w:rPr>
          <w:rFonts w:ascii="GHEA Grapalat" w:hAnsi="GHEA Grapalat"/>
          <w:i w:val="0"/>
          <w:sz w:val="24"/>
          <w:szCs w:val="24"/>
        </w:rPr>
        <w:t>.</w:t>
      </w:r>
      <w:r w:rsidR="007812FF">
        <w:rPr>
          <w:rFonts w:ascii="GHEA Grapalat" w:hAnsi="GHEA Grapalat"/>
          <w:i w:val="0"/>
          <w:sz w:val="24"/>
          <w:szCs w:val="24"/>
          <w:lang w:val="en-US"/>
        </w:rPr>
        <w:t>am</w:t>
      </w:r>
      <w:r w:rsidR="007812FF" w:rsidRPr="007812FF">
        <w:rPr>
          <w:rFonts w:ascii="GHEA Grapalat" w:hAnsi="GHEA Grapalat"/>
          <w:i w:val="0"/>
          <w:sz w:val="24"/>
          <w:szCs w:val="24"/>
        </w:rPr>
        <w:t xml:space="preserve"> </w:t>
      </w:r>
    </w:p>
    <w:p w14:paraId="7EB7C1E5" w14:textId="77777777"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6BCFCFD" w14:textId="3A8F491E"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4E36FF">
        <w:rPr>
          <w:rFonts w:ascii="GHEA Grapalat" w:hAnsi="GHEA Grapalat"/>
        </w:rPr>
        <w:t>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4E36FF">
        <w:rPr>
          <w:rFonts w:ascii="GHEA Grapalat" w:hAnsi="GHEA Grapalat"/>
          <w:i/>
        </w:rPr>
        <w:t>BMAShDzB-</w:t>
      </w:r>
      <w:r w:rsidR="00D53224">
        <w:rPr>
          <w:rFonts w:ascii="GHEA Grapalat" w:hAnsi="GHEA Grapalat"/>
          <w:i/>
        </w:rPr>
        <w:t>25/39</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7812FF">
        <w:rPr>
          <w:rFonts w:ascii="GHEA Grapalat" w:hAnsi="GHEA Grapalat"/>
          <w:i/>
        </w:rPr>
        <w:t>14</w:t>
      </w:r>
      <w:r w:rsidR="006E7AF9" w:rsidRPr="006E7AF9">
        <w:rPr>
          <w:rFonts w:ascii="GHEA Grapalat" w:hAnsi="GHEA Grapalat"/>
          <w:i/>
          <w:color w:val="FF0000"/>
        </w:rPr>
        <w:t>.</w:t>
      </w:r>
      <w:r w:rsidR="003A6BFB">
        <w:rPr>
          <w:rFonts w:ascii="GHEA Grapalat" w:hAnsi="GHEA Grapalat"/>
          <w:i/>
          <w:color w:val="FF0000"/>
          <w:lang w:val="hy-AM"/>
        </w:rPr>
        <w:t>0</w:t>
      </w:r>
      <w:r w:rsidR="00EA30F2">
        <w:rPr>
          <w:rFonts w:ascii="GHEA Grapalat" w:hAnsi="GHEA Grapalat"/>
          <w:i/>
          <w:color w:val="FF0000"/>
          <w:lang w:val="hy-AM"/>
        </w:rPr>
        <w:t>8</w:t>
      </w:r>
      <w:r w:rsidR="00AF22C1">
        <w:rPr>
          <w:rFonts w:ascii="GHEA Grapalat" w:hAnsi="GHEA Grapalat"/>
          <w:i/>
          <w:color w:val="FF0000"/>
          <w:lang w:val="hy-AM"/>
        </w:rPr>
        <w:t>.</w:t>
      </w:r>
      <w:r w:rsidR="00096865" w:rsidRPr="006E7AF9">
        <w:rPr>
          <w:rFonts w:ascii="GHEA Grapalat" w:hAnsi="GHEA Grapalat"/>
          <w:i/>
          <w:color w:val="FF0000"/>
        </w:rPr>
        <w:t>20</w:t>
      </w:r>
      <w:r w:rsidR="006E7AF9" w:rsidRPr="006E7AF9">
        <w:rPr>
          <w:rFonts w:ascii="GHEA Grapalat" w:hAnsi="GHEA Grapalat"/>
          <w:i/>
          <w:color w:val="FF0000"/>
        </w:rPr>
        <w:t>2</w:t>
      </w:r>
      <w:r w:rsidR="003A6BFB">
        <w:rPr>
          <w:rFonts w:ascii="GHEA Grapalat" w:hAnsi="GHEA Grapalat"/>
          <w:i/>
          <w:color w:val="FF0000"/>
          <w:lang w:val="hy-AM"/>
        </w:rPr>
        <w:t>5</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Pr="003A1EBB" w:rsidRDefault="000763E5"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52F8D2BE"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4E36FF">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255A85">
        <w:rPr>
          <w:rFonts w:ascii="GHEA Grapalat" w:eastAsia="MS Mincho" w:hAnsi="GHEA Grapalat"/>
          <w:b/>
          <w:szCs w:val="18"/>
          <w:lang w:eastAsia="ja-JP"/>
        </w:rPr>
        <w:t>Строительство систем орошения от проспекта Азатутян /от парка Ераз до лестниц каскада по тротуару/ в административном районе Арабкир города Еревана</w:t>
      </w:r>
      <w:r w:rsidR="00255A85" w:rsidRPr="0024583E">
        <w:rPr>
          <w:rFonts w:ascii="GHEA Grapalat" w:eastAsia="MS Mincho" w:hAnsi="GHEA Grapalat"/>
          <w:b/>
          <w:szCs w:val="18"/>
          <w:lang w:eastAsia="ja-JP"/>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B46D58">
      <w:pPr>
        <w:widowControl w:val="0"/>
        <w:spacing w:after="160"/>
        <w:ind w:firstLine="567"/>
        <w:jc w:val="both"/>
        <w:rPr>
          <w:rFonts w:ascii="GHEA Grapalat" w:hAnsi="GHEA Grapalat"/>
          <w:i/>
          <w:lang w:val="hy-AM"/>
        </w:rPr>
      </w:pP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B46D58">
      <w:pPr>
        <w:widowControl w:val="0"/>
        <w:spacing w:after="160"/>
        <w:ind w:firstLine="567"/>
        <w:jc w:val="center"/>
        <w:rPr>
          <w:rFonts w:ascii="GHEA Grapalat" w:hAnsi="GHEA Grapalat"/>
          <w:i/>
        </w:rPr>
      </w:pPr>
    </w:p>
    <w:p w14:paraId="56EFF140" w14:textId="4838C5ED" w:rsidR="00033ED4" w:rsidRDefault="00255A85" w:rsidP="00033ED4">
      <w:pPr>
        <w:widowControl w:val="0"/>
        <w:rPr>
          <w:rFonts w:ascii="GHEA Grapalat" w:hAnsi="GHEA Grapalat"/>
          <w:sz w:val="20"/>
          <w:szCs w:val="20"/>
        </w:rPr>
      </w:pPr>
      <w:r>
        <w:rPr>
          <w:rFonts w:ascii="GHEA Grapalat" w:eastAsia="MS Mincho" w:hAnsi="GHEA Grapalat"/>
          <w:b/>
          <w:szCs w:val="18"/>
          <w:lang w:eastAsia="ja-JP"/>
        </w:rPr>
        <w:t>Строительство систем орошения от проспекта Азатутян /от парка Ераз до лестниц каскада по тротуару/ в административном районе Арабкир города Еревана</w:t>
      </w:r>
      <w:r w:rsidR="007A1587" w:rsidRPr="007A1587">
        <w:rPr>
          <w:rFonts w:ascii="GHEA Grapalat" w:eastAsia="MS Mincho" w:hAnsi="GHEA Grapalat"/>
          <w:b/>
          <w:sz w:val="20"/>
          <w:szCs w:val="18"/>
          <w:lang w:eastAsia="ja-JP"/>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r w:rsidR="00033ED4">
        <w:rPr>
          <w:rFonts w:ascii="GHEA Grapalat" w:hAnsi="GHEA Grapalat"/>
        </w:rPr>
        <w:t xml:space="preserve"> </w:t>
      </w:r>
    </w:p>
    <w:p w14:paraId="2D46C958" w14:textId="77777777" w:rsidR="00160AE4" w:rsidRPr="003A1EBB" w:rsidRDefault="00160AE4" w:rsidP="00B46D58">
      <w:pPr>
        <w:widowControl w:val="0"/>
        <w:spacing w:after="160"/>
        <w:ind w:firstLine="567"/>
        <w:jc w:val="center"/>
        <w:rPr>
          <w:rFonts w:ascii="GHEA Grapalat" w:hAnsi="GHEA Grapalat"/>
        </w:rPr>
      </w:pPr>
    </w:p>
    <w:p w14:paraId="0FA6F93B" w14:textId="4ECCF90B"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4E36FF">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B46D58">
      <w:pPr>
        <w:widowControl w:val="0"/>
        <w:spacing w:after="160"/>
        <w:jc w:val="center"/>
        <w:rPr>
          <w:rFonts w:ascii="GHEA Grapalat" w:hAnsi="GHEA Grapalat" w:cs="Sylfaen"/>
          <w:b/>
        </w:rPr>
      </w:pP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B46D58">
      <w:pPr>
        <w:widowControl w:val="0"/>
        <w:spacing w:after="160"/>
        <w:jc w:val="center"/>
        <w:rPr>
          <w:rFonts w:ascii="GHEA Grapalat" w:hAnsi="GHEA Grapalat"/>
        </w:rPr>
      </w:pPr>
    </w:p>
    <w:p w14:paraId="531A64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B46D58">
      <w:pPr>
        <w:widowControl w:val="0"/>
        <w:spacing w:after="160"/>
        <w:jc w:val="center"/>
        <w:rPr>
          <w:rFonts w:ascii="GHEA Grapalat" w:hAnsi="GHEA Grapalat"/>
          <w:b/>
        </w:rPr>
      </w:pPr>
    </w:p>
    <w:p w14:paraId="0F510C48" w14:textId="77777777" w:rsidR="00520F57" w:rsidRDefault="00520F57" w:rsidP="00B46D58">
      <w:pPr>
        <w:widowControl w:val="0"/>
        <w:spacing w:after="160"/>
        <w:jc w:val="center"/>
        <w:rPr>
          <w:rFonts w:ascii="GHEA Grapalat" w:hAnsi="GHEA Grapalat"/>
          <w:b/>
        </w:rPr>
      </w:pP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B46D58">
      <w:pPr>
        <w:widowControl w:val="0"/>
        <w:spacing w:after="160"/>
        <w:jc w:val="center"/>
        <w:rPr>
          <w:rFonts w:ascii="GHEA Grapalat" w:hAnsi="GHEA Grapalat"/>
          <w:b/>
        </w:rPr>
      </w:pPr>
    </w:p>
    <w:p w14:paraId="39AB163C" w14:textId="0F5D4F6F"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E36FF">
        <w:rPr>
          <w:rFonts w:ascii="GHEA Grapalat" w:hAnsi="GHEA Grapalat"/>
          <w:b/>
        </w:rPr>
        <w:t>ОТКРЫТЫЙ КОНКУРС</w:t>
      </w:r>
    </w:p>
    <w:p w14:paraId="7380DBED" w14:textId="77777777" w:rsidR="00520F57" w:rsidRPr="008842CE" w:rsidRDefault="00520F57" w:rsidP="00B46D58">
      <w:pPr>
        <w:widowControl w:val="0"/>
        <w:spacing w:after="160"/>
        <w:jc w:val="center"/>
        <w:rPr>
          <w:rFonts w:ascii="GHEA Grapalat" w:hAnsi="GHEA Grapalat"/>
          <w:b/>
        </w:rPr>
      </w:pPr>
    </w:p>
    <w:p w14:paraId="3182150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pPr>
        <w:rPr>
          <w:rFonts w:ascii="GHEA Grapalat" w:hAnsi="GHEA Grapalat"/>
          <w:spacing w:val="-6"/>
        </w:rPr>
      </w:pPr>
      <w:r>
        <w:rPr>
          <w:rFonts w:ascii="GHEA Grapalat" w:hAnsi="GHEA Grapalat"/>
          <w:spacing w:val="-6"/>
        </w:rPr>
        <w:br w:type="page"/>
      </w:r>
    </w:p>
    <w:p w14:paraId="48760574" w14:textId="5818AB50"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36FF">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E36FF">
        <w:rPr>
          <w:rFonts w:ascii="GHEA Grapalat" w:hAnsi="GHEA Grapalat"/>
          <w:spacing w:val="-6"/>
        </w:rPr>
        <w:t>BMAShDzB-</w:t>
      </w:r>
      <w:r w:rsidR="00D53224">
        <w:rPr>
          <w:rFonts w:ascii="GHEA Grapalat" w:hAnsi="GHEA Grapalat"/>
          <w:spacing w:val="-6"/>
        </w:rPr>
        <w:t>25/39</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3005499B"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roofErr w:type="spellStart"/>
      <w:r w:rsidR="00255A85">
        <w:rPr>
          <w:rFonts w:ascii="GHEA Grapalat" w:hAnsi="GHEA Grapalat"/>
          <w:sz w:val="24"/>
          <w:szCs w:val="24"/>
          <w:lang w:val="en-US"/>
        </w:rPr>
        <w:t>gor</w:t>
      </w:r>
      <w:proofErr w:type="spellEnd"/>
      <w:r w:rsidR="00255A85" w:rsidRPr="00255A85">
        <w:rPr>
          <w:rFonts w:ascii="GHEA Grapalat" w:hAnsi="GHEA Grapalat"/>
          <w:sz w:val="24"/>
          <w:szCs w:val="24"/>
        </w:rPr>
        <w:t>.</w:t>
      </w:r>
      <w:proofErr w:type="spellStart"/>
      <w:r w:rsidR="00255A85">
        <w:rPr>
          <w:rFonts w:ascii="GHEA Grapalat" w:hAnsi="GHEA Grapalat"/>
          <w:sz w:val="24"/>
          <w:szCs w:val="24"/>
          <w:lang w:val="en-US"/>
        </w:rPr>
        <w:t>muradyan</w:t>
      </w:r>
      <w:proofErr w:type="spellEnd"/>
      <w:r w:rsidR="009C751A" w:rsidRPr="00255A85">
        <w:rPr>
          <w:rFonts w:ascii="GHEA Grapalat" w:hAnsi="GHEA Grapalat"/>
          <w:sz w:val="24"/>
          <w:szCs w:val="24"/>
          <w:lang w:val="en-US"/>
        </w:rPr>
        <w:t>@yerevan.am</w:t>
      </w:r>
    </w:p>
    <w:p w14:paraId="77F484EA"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21171B0F"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5060F1">
        <w:rPr>
          <w:rFonts w:ascii="GHEA Grapalat" w:eastAsia="MS Mincho" w:hAnsi="GHEA Grapalat"/>
          <w:b/>
          <w:szCs w:val="18"/>
          <w:lang w:eastAsia="ja-JP"/>
        </w:rPr>
        <w:t>Строительство систем орошения от проспекта Азатутян /от парка Ераз до лестниц каскада по тротуару/ в административном районе Арабкир города Еревана</w:t>
      </w:r>
      <w:r w:rsidR="005060F1" w:rsidRPr="0024583E">
        <w:rPr>
          <w:rFonts w:ascii="GHEA Grapalat" w:eastAsia="MS Mincho" w:hAnsi="GHEA Grapalat"/>
          <w:b/>
          <w:szCs w:val="18"/>
          <w:lang w:eastAsia="ja-JP"/>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EE0ED3">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B46D58">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DF2018" w:rsidRPr="009044F1" w14:paraId="6D700080" w14:textId="77777777" w:rsidTr="00216275">
        <w:trPr>
          <w:jc w:val="center"/>
        </w:trPr>
        <w:tc>
          <w:tcPr>
            <w:tcW w:w="1331" w:type="dxa"/>
            <w:vAlign w:val="center"/>
          </w:tcPr>
          <w:p w14:paraId="35744E49" w14:textId="0B6F9460" w:rsidR="00DF2018" w:rsidRPr="003F04E2" w:rsidRDefault="00DF2018" w:rsidP="00DF201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67C96408" w:rsidR="00DF2018" w:rsidRPr="005060F1" w:rsidRDefault="005060F1" w:rsidP="00DF2018">
            <w:pPr>
              <w:pStyle w:val="BodyTextIndent2"/>
              <w:widowControl w:val="0"/>
              <w:spacing w:line="240" w:lineRule="auto"/>
              <w:ind w:firstLine="0"/>
              <w:jc w:val="center"/>
              <w:rPr>
                <w:rFonts w:ascii="GHEA Grapalat" w:hAnsi="GHEA Grapalat" w:cs="Calibri"/>
                <w:color w:val="000000"/>
                <w:lang w:val="en-US"/>
              </w:rPr>
            </w:pPr>
            <w:r>
              <w:rPr>
                <w:rFonts w:ascii="GHEA Grapalat" w:hAnsi="GHEA Grapalat" w:cs="Calibri"/>
                <w:color w:val="000000"/>
                <w:lang w:val="en-US"/>
              </w:rPr>
              <w:t>414 847 860</w:t>
            </w:r>
          </w:p>
        </w:tc>
        <w:tc>
          <w:tcPr>
            <w:tcW w:w="6175" w:type="dxa"/>
            <w:vAlign w:val="center"/>
          </w:tcPr>
          <w:p w14:paraId="03B90E8E" w14:textId="5BB957ED" w:rsidR="00DF2018" w:rsidRPr="00C64EAB" w:rsidRDefault="005060F1" w:rsidP="00DF2018">
            <w:pPr>
              <w:pStyle w:val="BodyTextIndent2"/>
              <w:widowControl w:val="0"/>
              <w:spacing w:line="240" w:lineRule="auto"/>
              <w:ind w:firstLine="0"/>
              <w:rPr>
                <w:rFonts w:ascii="GHEA Grapalat" w:hAnsi="GHEA Grapalat"/>
                <w:bCs/>
                <w:sz w:val="18"/>
                <w:szCs w:val="16"/>
                <w:vertAlign w:val="subscript"/>
              </w:rPr>
            </w:pPr>
            <w:r>
              <w:rPr>
                <w:rFonts w:ascii="GHEA Grapalat" w:eastAsia="MS Mincho" w:hAnsi="GHEA Grapalat"/>
                <w:b/>
                <w:szCs w:val="18"/>
                <w:lang w:eastAsia="ja-JP"/>
              </w:rPr>
              <w:t>Строительство систем орошения от проспекта Азатутян /от парка Ераз до лестниц каскада по тротуару/ в административном районе Арабкир города Еревана</w:t>
            </w:r>
          </w:p>
        </w:tc>
      </w:tr>
    </w:tbl>
    <w:p w14:paraId="36AF8C1F"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B46D58">
      <w:pPr>
        <w:pStyle w:val="BodyTextIndent2"/>
        <w:widowControl w:val="0"/>
        <w:spacing w:after="160" w:line="240" w:lineRule="auto"/>
        <w:ind w:firstLine="567"/>
        <w:rPr>
          <w:rFonts w:ascii="GHEA Grapalat" w:hAnsi="GHEA Grapalat"/>
          <w:sz w:val="24"/>
          <w:szCs w:val="24"/>
        </w:rPr>
      </w:pP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6A913E8D"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C256137" w14:textId="77777777" w:rsidR="00C53EC8" w:rsidRPr="00C53EC8" w:rsidRDefault="00C53EC8" w:rsidP="00C53EC8">
      <w:pPr>
        <w:pStyle w:val="ListParagraph"/>
        <w:widowControl w:val="0"/>
        <w:tabs>
          <w:tab w:val="left" w:pos="1134"/>
        </w:tabs>
        <w:ind w:left="360"/>
        <w:jc w:val="both"/>
        <w:rPr>
          <w:rFonts w:ascii="GHEA Grapalat" w:hAnsi="GHEA Grapalat"/>
          <w:sz w:val="20"/>
          <w:szCs w:val="20"/>
        </w:rPr>
      </w:pPr>
      <w:r w:rsidRPr="00C53EC8">
        <w:rPr>
          <w:rFonts w:ascii="GHEA Grapalat" w:hAnsi="GHEA Grapalat"/>
          <w:sz w:val="20"/>
          <w:szCs w:val="20"/>
          <w:lang w:val="hy-AM"/>
        </w:rPr>
        <w:t>7</w:t>
      </w:r>
      <w:r w:rsidRPr="00C53EC8">
        <w:rPr>
          <w:rFonts w:ascii="GHEA Grapalat" w:hAnsi="GHEA Grapalat"/>
          <w:sz w:val="20"/>
          <w:szCs w:val="20"/>
        </w:rPr>
        <w:t>) которые на основании абзаца «е» подпункта 2 пункта 1 постановления Правительства РА N</w:t>
      </w:r>
      <w:r w:rsidRPr="00C53EC8">
        <w:rPr>
          <w:rFonts w:ascii="GHEA Grapalat" w:hAnsi="GHEA Grapalat"/>
          <w:sz w:val="20"/>
          <w:szCs w:val="20"/>
          <w:lang w:val="hy-AM"/>
        </w:rPr>
        <w:t>817-</w:t>
      </w:r>
      <w:r w:rsidRPr="00C53EC8">
        <w:rPr>
          <w:rFonts w:ascii="GHEA Grapalat" w:hAnsi="GHEA Grapalat"/>
          <w:sz w:val="20"/>
          <w:szCs w:val="20"/>
        </w:rPr>
        <w:t xml:space="preserve">А от </w:t>
      </w:r>
      <w:r w:rsidRPr="00C53EC8">
        <w:rPr>
          <w:rFonts w:ascii="GHEA Grapalat" w:hAnsi="GHEA Grapalat"/>
          <w:sz w:val="20"/>
          <w:szCs w:val="20"/>
          <w:lang w:val="hy-AM"/>
        </w:rPr>
        <w:t>20.06.2025</w:t>
      </w:r>
      <w:r w:rsidRPr="00C53EC8">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986E430" w14:textId="77777777" w:rsidR="00C53EC8" w:rsidRPr="00C53EC8" w:rsidRDefault="00C53EC8" w:rsidP="00C53EC8">
      <w:pPr>
        <w:widowControl w:val="0"/>
        <w:tabs>
          <w:tab w:val="left" w:pos="1134"/>
        </w:tabs>
        <w:ind w:firstLine="567"/>
        <w:jc w:val="both"/>
        <w:rPr>
          <w:rFonts w:ascii="GHEA Grapalat" w:hAnsi="GHEA Grapalat"/>
          <w:sz w:val="20"/>
          <w:szCs w:val="20"/>
        </w:rPr>
      </w:pPr>
      <w:r w:rsidRPr="00C53EC8">
        <w:rPr>
          <w:rFonts w:ascii="GHEA Grapalat" w:hAnsi="GHEA Grapalat"/>
          <w:sz w:val="20"/>
          <w:szCs w:val="20"/>
        </w:rPr>
        <w:t>2.3.</w:t>
      </w:r>
      <w:r w:rsidRPr="00C53EC8">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C53EC8">
        <w:rPr>
          <w:rFonts w:ascii="GHEA Grapalat" w:hAnsi="GHEA Grapalat"/>
          <w:sz w:val="20"/>
          <w:szCs w:val="20"/>
          <w:lang w:val="hy-AM"/>
        </w:rPr>
        <w:t>817-</w:t>
      </w:r>
      <w:r w:rsidRPr="00C53EC8">
        <w:rPr>
          <w:rFonts w:ascii="GHEA Grapalat" w:hAnsi="GHEA Grapalat"/>
          <w:sz w:val="20"/>
          <w:szCs w:val="20"/>
        </w:rPr>
        <w:t xml:space="preserve">А от </w:t>
      </w:r>
      <w:r w:rsidRPr="00C53EC8">
        <w:rPr>
          <w:rFonts w:ascii="GHEA Grapalat" w:hAnsi="GHEA Grapalat"/>
          <w:sz w:val="20"/>
          <w:szCs w:val="20"/>
          <w:lang w:val="hy-AM"/>
        </w:rPr>
        <w:t>20.06.2025</w:t>
      </w:r>
      <w:r w:rsidRPr="00C53EC8">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46ECF54E" w14:textId="77777777" w:rsidR="00C53EC8" w:rsidRPr="004D7DD1" w:rsidRDefault="00C53EC8" w:rsidP="00C53EC8">
      <w:pPr>
        <w:widowControl w:val="0"/>
        <w:tabs>
          <w:tab w:val="left" w:pos="1134"/>
        </w:tabs>
        <w:ind w:firstLine="567"/>
        <w:jc w:val="both"/>
        <w:rPr>
          <w:rFonts w:ascii="GHEA Grapalat" w:hAnsi="GHEA Grapalat"/>
          <w:sz w:val="20"/>
          <w:szCs w:val="20"/>
        </w:rPr>
      </w:pPr>
      <w:r w:rsidRPr="00C53EC8">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 xml:space="preserve">представляет </w:t>
      </w:r>
      <w:r w:rsidR="00D019A4" w:rsidRPr="00AC3C74">
        <w:rPr>
          <w:rFonts w:ascii="GHEA Grapalat" w:hAnsi="GHEA Grapalat"/>
        </w:rPr>
        <w:lastRenderedPageBreak/>
        <w:t>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B46D58">
      <w:pPr>
        <w:widowControl w:val="0"/>
        <w:spacing w:after="160"/>
        <w:jc w:val="center"/>
        <w:rPr>
          <w:rFonts w:ascii="GHEA Grapalat" w:hAnsi="GHEA Grapalat"/>
          <w:b/>
        </w:rPr>
      </w:pP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B46D58">
      <w:pPr>
        <w:widowControl w:val="0"/>
        <w:spacing w:after="160"/>
        <w:jc w:val="center"/>
        <w:rPr>
          <w:rFonts w:ascii="GHEA Grapalat" w:hAnsi="GHEA Grapalat"/>
          <w:b/>
        </w:rPr>
      </w:pP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59AD92EC"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36FF">
        <w:rPr>
          <w:rFonts w:ascii="GHEA Grapalat" w:hAnsi="GHEA Grapalat"/>
          <w:sz w:val="24"/>
          <w:szCs w:val="24"/>
        </w:rPr>
        <w:t>открытый конкурс</w:t>
      </w:r>
      <w:r w:rsidRPr="009044F1">
        <w:rPr>
          <w:rFonts w:ascii="GHEA Grapalat" w:hAnsi="GHEA Grapalat"/>
          <w:sz w:val="24"/>
          <w:szCs w:val="24"/>
        </w:rPr>
        <w:t>.</w:t>
      </w:r>
    </w:p>
    <w:p w14:paraId="2DAEAB8E" w14:textId="3D0A02EC"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7812FF">
        <w:rPr>
          <w:rFonts w:ascii="GHEA Grapalat" w:hAnsi="GHEA Grapalat"/>
          <w:b/>
          <w:i/>
          <w:iCs/>
          <w:lang w:val="hy-AM"/>
        </w:rPr>
        <w:t>11:00</w:t>
      </w:r>
      <w:r w:rsidR="00601797" w:rsidRPr="00601797">
        <w:rPr>
          <w:rFonts w:ascii="GHEA Grapalat" w:hAnsi="GHEA Grapalat"/>
          <w:b/>
          <w:i/>
          <w:iCs/>
          <w:lang w:val="hy-AM"/>
        </w:rPr>
        <w:t xml:space="preserve"> часов </w:t>
      </w:r>
      <w:r w:rsidR="00325B1F">
        <w:rPr>
          <w:rFonts w:ascii="GHEA Grapalat" w:hAnsi="GHEA Grapalat"/>
          <w:b/>
          <w:i/>
          <w:iCs/>
          <w:lang w:val="hy-AM"/>
        </w:rPr>
        <w:t>15</w:t>
      </w:r>
      <w:r w:rsidR="00EA30F2">
        <w:rPr>
          <w:rFonts w:ascii="GHEA Grapalat" w:hAnsi="GHEA Grapalat"/>
          <w:b/>
          <w:i/>
          <w:iCs/>
          <w:lang w:val="hy-AM"/>
        </w:rPr>
        <w:t>.09.2025</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986774">
      <w:pPr>
        <w:pStyle w:val="norm"/>
        <w:widowControl w:val="0"/>
        <w:tabs>
          <w:tab w:val="left" w:pos="1134"/>
        </w:tabs>
        <w:spacing w:after="160"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6E948932" w:rsidR="006B54CE" w:rsidRDefault="006B54CE" w:rsidP="006B54CE">
      <w:pPr>
        <w:widowControl w:val="0"/>
        <w:tabs>
          <w:tab w:val="left" w:pos="1134"/>
        </w:tabs>
        <w:spacing w:after="160"/>
        <w:ind w:firstLine="567"/>
        <w:jc w:val="both"/>
        <w:rPr>
          <w:rFonts w:ascii="GHEA Grapalat" w:hAnsi="GHEA Grapalat"/>
        </w:rPr>
      </w:pPr>
      <w:r>
        <w:rPr>
          <w:rFonts w:ascii="GHEA Grapalat" w:hAnsi="GHEA Grapalat"/>
        </w:rPr>
        <w:lastRenderedPageBreak/>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448029D7" w14:textId="77777777" w:rsidR="0049655D" w:rsidRDefault="00C90BCA">
      <w:pPr>
        <w:rPr>
          <w:rFonts w:ascii="GHEA Grapalat" w:hAnsi="GHEA Grapalat"/>
          <w:b/>
        </w:rPr>
      </w:pPr>
      <w:r>
        <w:rPr>
          <w:rFonts w:ascii="GHEA Grapalat" w:hAnsi="GHEA Grapalat"/>
          <w:b/>
        </w:rPr>
        <w:t>-----------------------------</w:t>
      </w:r>
    </w:p>
    <w:p w14:paraId="03D207CF" w14:textId="77777777" w:rsidR="00C90BCA" w:rsidDel="00B2007E" w:rsidRDefault="00C90BCA" w:rsidP="00B46D58">
      <w:pPr>
        <w:widowControl w:val="0"/>
        <w:spacing w:after="160"/>
        <w:jc w:val="center"/>
        <w:rPr>
          <w:del w:id="4" w:author="Inesa Kocharyan" w:date="2022-03-25T12:10:00Z"/>
          <w:rFonts w:ascii="GHEA Grapalat" w:hAnsi="GHEA Grapalat"/>
          <w:b/>
        </w:rPr>
      </w:pPr>
    </w:p>
    <w:p w14:paraId="39BC9BF3" w14:textId="0E3E5A32" w:rsidR="00700398" w:rsidRDefault="00700398">
      <w:pPr>
        <w:rPr>
          <w:rFonts w:ascii="GHEA Grapalat" w:hAnsi="GHEA Grapalat"/>
          <w:b/>
        </w:rPr>
      </w:pPr>
    </w:p>
    <w:p w14:paraId="13B7924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6B54CE">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w:t>
      </w:r>
      <w:r w:rsidRPr="009044F1">
        <w:rPr>
          <w:rFonts w:ascii="GHEA Grapalat" w:hAnsi="GHEA Grapalat"/>
          <w:sz w:val="24"/>
          <w:szCs w:val="24"/>
        </w:rPr>
        <w:lastRenderedPageBreak/>
        <w:t xml:space="preserve">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6B54CE">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6B54CE">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6B54CE">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5B462335" w14:textId="77777777" w:rsidR="006B54CE" w:rsidRPr="00D3308C" w:rsidRDefault="006B54CE" w:rsidP="006B54CE">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6B54C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9044F1">
        <w:rPr>
          <w:rFonts w:ascii="GHEA Grapalat" w:hAnsi="GHEA Grapalat"/>
          <w:sz w:val="24"/>
          <w:szCs w:val="24"/>
        </w:rPr>
        <w:lastRenderedPageBreak/>
        <w:t>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873D42">
      <w:pPr>
        <w:jc w:val="center"/>
        <w:rPr>
          <w:rFonts w:ascii="GHEA Grapalat" w:hAnsi="GHEA Grapalat"/>
          <w:b/>
        </w:rPr>
      </w:pP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B46D58">
      <w:pPr>
        <w:widowControl w:val="0"/>
        <w:spacing w:after="160"/>
        <w:ind w:firstLine="567"/>
        <w:jc w:val="center"/>
        <w:rPr>
          <w:rFonts w:ascii="GHEA Grapalat" w:hAnsi="GHEA Grapalat"/>
          <w:b/>
        </w:rPr>
      </w:pPr>
    </w:p>
    <w:p w14:paraId="5FEB0B5B" w14:textId="352D4580"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9E21BA">
      <w:pPr>
        <w:widowControl w:val="0"/>
        <w:spacing w:after="16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w:t>
      </w:r>
      <w:r w:rsidRPr="00430362">
        <w:rPr>
          <w:rFonts w:ascii="GHEA Grapalat" w:hAnsi="GHEA Grapalat"/>
        </w:rPr>
        <w:lastRenderedPageBreak/>
        <w:t xml:space="preserve">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110AD8">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110AD8">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110AD8">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70C79345"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5831D8">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E7988C4"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768AD" w:rsidRPr="002768AD">
        <w:rPr>
          <w:rFonts w:ascii="GHEA Grapalat" w:hAnsi="GHEA Grapalat"/>
          <w:b/>
          <w:bCs/>
          <w:i/>
        </w:rPr>
        <w:t>120 (сто двадцати)</w:t>
      </w:r>
      <w:r w:rsidR="0024583E" w:rsidRPr="0024583E">
        <w:rPr>
          <w:rFonts w:ascii="GHEA Grapalat" w:hAnsi="GHEA Grapalat"/>
          <w:b/>
          <w:bCs/>
          <w:i/>
        </w:rPr>
        <w:t xml:space="preserve">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1A6D39">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w:t>
      </w:r>
      <w:r>
        <w:rPr>
          <w:rFonts w:ascii="GHEA Grapalat" w:hAnsi="GHEA Grapalat"/>
        </w:rPr>
        <w:lastRenderedPageBreak/>
        <w:t>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7F495A">
      <w:pPr>
        <w:widowControl w:val="0"/>
        <w:tabs>
          <w:tab w:val="left" w:pos="1134"/>
        </w:tabs>
        <w:spacing w:after="160"/>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B46D58">
      <w:pPr>
        <w:rPr>
          <w:rFonts w:ascii="GHEA Grapalat" w:hAnsi="GHEA Grapalat" w:cs="Sylfaen"/>
        </w:rPr>
      </w:pP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6B42005A"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7812FF">
        <w:rPr>
          <w:rFonts w:ascii="GHEA Grapalat" w:hAnsi="GHEA Grapalat"/>
          <w:b/>
          <w:lang w:val="hy-AM"/>
        </w:rPr>
        <w:t>11:00</w:t>
      </w:r>
      <w:r w:rsidR="00601797" w:rsidRPr="00601797">
        <w:rPr>
          <w:rFonts w:ascii="GHEA Grapalat" w:hAnsi="GHEA Grapalat"/>
          <w:b/>
          <w:lang w:val="hy-AM"/>
        </w:rPr>
        <w:t xml:space="preserve"> часов </w:t>
      </w:r>
      <w:r w:rsidR="00EA30F2">
        <w:rPr>
          <w:rFonts w:ascii="GHEA Grapalat" w:hAnsi="GHEA Grapalat"/>
          <w:b/>
          <w:lang w:val="hy-AM"/>
        </w:rPr>
        <w:t>1</w:t>
      </w:r>
      <w:r w:rsidR="001A4CF0">
        <w:rPr>
          <w:rFonts w:ascii="GHEA Grapalat" w:hAnsi="GHEA Grapalat"/>
          <w:b/>
          <w:lang w:val="hy-AM"/>
        </w:rPr>
        <w:t>5</w:t>
      </w:r>
      <w:r w:rsidR="00EA30F2">
        <w:rPr>
          <w:rFonts w:ascii="GHEA Grapalat" w:hAnsi="GHEA Grapalat"/>
          <w:b/>
          <w:lang w:val="hy-AM"/>
        </w:rPr>
        <w:t>.09.2025</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1A6D39">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1A6D39">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w:t>
      </w:r>
      <w:r w:rsidRPr="009044F1">
        <w:rPr>
          <w:rFonts w:ascii="GHEA Grapalat" w:hAnsi="GHEA Grapalat"/>
        </w:rPr>
        <w:lastRenderedPageBreak/>
        <w:t>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w:t>
      </w:r>
      <w:r w:rsidRPr="009044F1">
        <w:rPr>
          <w:rFonts w:ascii="GHEA Grapalat" w:hAnsi="GHEA Grapalat"/>
          <w:sz w:val="24"/>
          <w:szCs w:val="24"/>
        </w:rPr>
        <w:lastRenderedPageBreak/>
        <w:t xml:space="preserve">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C53EC8" w:rsidRDefault="001A6D39" w:rsidP="001A6D39">
      <w:pPr>
        <w:widowControl w:val="0"/>
        <w:tabs>
          <w:tab w:val="left" w:pos="1134"/>
        </w:tabs>
        <w:spacing w:after="160"/>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w:t>
      </w:r>
      <w:r w:rsidRPr="00C53EC8">
        <w:rPr>
          <w:rFonts w:ascii="GHEA Grapalat" w:hAnsi="GHEA Grapalat"/>
        </w:rPr>
        <w:t>мальному функционированию комиссии.</w:t>
      </w:r>
    </w:p>
    <w:p w14:paraId="1FAAC493" w14:textId="77777777" w:rsidR="00C53EC8" w:rsidRPr="00C53EC8" w:rsidRDefault="00C53EC8" w:rsidP="00C53EC8">
      <w:pPr>
        <w:pStyle w:val="norm"/>
        <w:widowControl w:val="0"/>
        <w:tabs>
          <w:tab w:val="left" w:pos="1134"/>
        </w:tabs>
        <w:spacing w:line="240" w:lineRule="auto"/>
        <w:ind w:firstLine="567"/>
        <w:rPr>
          <w:rFonts w:ascii="GHEA Grapalat" w:hAnsi="GHEA Grapalat"/>
          <w:sz w:val="20"/>
        </w:rPr>
      </w:pPr>
      <w:r w:rsidRPr="00C53EC8">
        <w:rPr>
          <w:rFonts w:ascii="GHEA Grapalat" w:hAnsi="GHEA Grapalat"/>
          <w:sz w:val="20"/>
        </w:rPr>
        <w:t>8.9.</w:t>
      </w:r>
      <w:r w:rsidRPr="00C53EC8">
        <w:rPr>
          <w:rFonts w:ascii="GHEA Grapalat" w:hAnsi="GHEA Grapalat"/>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w:t>
      </w:r>
      <w:r w:rsidRPr="00C53EC8">
        <w:rPr>
          <w:rFonts w:ascii="GHEA Grapalat" w:hAnsi="GHEA Grapalat"/>
          <w:sz w:val="20"/>
          <w:lang w:val="hy-AM"/>
        </w:rPr>
        <w:t xml:space="preserve"> </w:t>
      </w:r>
      <w:r w:rsidRPr="00C53EC8">
        <w:rPr>
          <w:rFonts w:ascii="GHEA Grapalat" w:hAnsi="GHEA Grapalat"/>
          <w:sz w:val="20"/>
        </w:rPr>
        <w:t>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7543FF70" w14:textId="77777777" w:rsidR="00C53EC8" w:rsidRPr="00C53EC8" w:rsidRDefault="00C53EC8" w:rsidP="00C53EC8">
      <w:pPr>
        <w:pStyle w:val="norm"/>
        <w:widowControl w:val="0"/>
        <w:tabs>
          <w:tab w:val="left" w:pos="1134"/>
        </w:tabs>
        <w:spacing w:line="240" w:lineRule="auto"/>
        <w:ind w:firstLine="567"/>
        <w:rPr>
          <w:rFonts w:ascii="GHEA Grapalat" w:hAnsi="GHEA Grapalat" w:cs="Sylfaen"/>
          <w:sz w:val="20"/>
        </w:rPr>
      </w:pPr>
      <w:r w:rsidRPr="00C53EC8">
        <w:rPr>
          <w:rFonts w:ascii="GHEA Grapalat" w:hAnsi="GHEA Grapalat" w:cs="Sylfaen"/>
          <w:sz w:val="20"/>
        </w:rPr>
        <w:lastRenderedPageBreak/>
        <w:t>В уведомлении, направленном участнику, подробно описываются все несоответствия, обнаруженные при оценке заявки.</w:t>
      </w:r>
    </w:p>
    <w:p w14:paraId="4CAB59D5" w14:textId="77777777" w:rsidR="00C53EC8" w:rsidRPr="004D7DD1" w:rsidRDefault="00C53EC8" w:rsidP="00C53EC8">
      <w:pPr>
        <w:pStyle w:val="norm"/>
        <w:widowControl w:val="0"/>
        <w:tabs>
          <w:tab w:val="left" w:pos="1134"/>
        </w:tabs>
        <w:spacing w:line="240" w:lineRule="auto"/>
        <w:ind w:firstLine="567"/>
        <w:rPr>
          <w:rFonts w:ascii="GHEA Grapalat" w:hAnsi="GHEA Grapalat"/>
          <w:sz w:val="20"/>
        </w:rPr>
      </w:pPr>
      <w:r w:rsidRPr="00C53EC8">
        <w:rPr>
          <w:rFonts w:ascii="GHEA Grapalat" w:hAnsi="GHEA Grapalat"/>
          <w:sz w:val="20"/>
        </w:rPr>
        <w:t>8.9.1</w:t>
      </w:r>
      <w:r w:rsidRPr="00C53EC8">
        <w:rPr>
          <w:rFonts w:ascii="GHEA Grapalat" w:hAnsi="GHEA Grapalat"/>
          <w:sz w:val="20"/>
          <w:lang w:val="hy-AM"/>
        </w:rPr>
        <w:t>.</w:t>
      </w:r>
      <w:r w:rsidRPr="00C53EC8">
        <w:rPr>
          <w:rFonts w:ascii="GHEA Grapalat" w:hAnsi="GHEA Grapalat"/>
          <w:sz w:val="20"/>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44C76BE" w14:textId="77777777" w:rsidR="001A6D39"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1A6D39">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1A6D39">
      <w:pPr>
        <w:widowControl w:val="0"/>
        <w:tabs>
          <w:tab w:val="left" w:pos="1276"/>
        </w:tabs>
        <w:jc w:val="both"/>
        <w:rPr>
          <w:rFonts w:ascii="GHEA Grapalat" w:hAnsi="GHEA Grapalat"/>
          <w:color w:val="000000" w:themeColor="text1"/>
        </w:rPr>
      </w:pPr>
      <w:r w:rsidRPr="00110330">
        <w:rPr>
          <w:rFonts w:ascii="GHEA Grapalat" w:hAnsi="GHEA Grapalat"/>
        </w:rPr>
        <w:lastRenderedPageBreak/>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1A6D39">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1A6D39">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1A6D39">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1A6D39">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w:t>
      </w:r>
      <w:r w:rsidRPr="00793DC2">
        <w:rPr>
          <w:rFonts w:ascii="GHEA Grapalat" w:hAnsi="GHEA Grapalat" w:cs="Sylfaen"/>
        </w:rPr>
        <w:lastRenderedPageBreak/>
        <w:t>участника в рамках процесса закупки.</w:t>
      </w:r>
    </w:p>
    <w:p w14:paraId="0574DBDB" w14:textId="77777777" w:rsidR="001A6D39" w:rsidRPr="00793DC2" w:rsidRDefault="001A6D39" w:rsidP="001A6D39">
      <w:pPr>
        <w:widowControl w:val="0"/>
        <w:ind w:left="284"/>
        <w:contextualSpacing/>
        <w:jc w:val="both"/>
        <w:rPr>
          <w:rFonts w:ascii="GHEA Grapalat" w:hAnsi="GHEA Grapalat"/>
        </w:rPr>
      </w:pPr>
    </w:p>
    <w:p w14:paraId="6F2307BE" w14:textId="77777777" w:rsidR="001A6D39" w:rsidRPr="009044F1" w:rsidRDefault="001A6D39" w:rsidP="001A6D39">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1A6D39">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1A6D39">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1A6D39">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1A6D39">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1A6D3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1A6D39">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1A6D39">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1A6D3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w:t>
      </w:r>
      <w:r w:rsidRPr="009044F1">
        <w:rPr>
          <w:rFonts w:ascii="GHEA Grapalat" w:hAnsi="GHEA Grapalat"/>
          <w:sz w:val="24"/>
          <w:szCs w:val="24"/>
        </w:rPr>
        <w:lastRenderedPageBreak/>
        <w:t>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1A6D39">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1A6D39">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1A6D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1A6D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1A6D39">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B46D58">
      <w:pPr>
        <w:widowControl w:val="0"/>
        <w:spacing w:after="160"/>
        <w:jc w:val="center"/>
        <w:rPr>
          <w:rFonts w:ascii="GHEA Grapalat" w:hAnsi="GHEA Grapalat"/>
          <w:b/>
        </w:rPr>
      </w:pPr>
    </w:p>
    <w:p w14:paraId="299DB22A" w14:textId="77777777" w:rsidR="00B73109" w:rsidRDefault="00B73109" w:rsidP="00B46D58">
      <w:pPr>
        <w:widowControl w:val="0"/>
        <w:spacing w:after="160"/>
        <w:jc w:val="center"/>
        <w:rPr>
          <w:rFonts w:ascii="GHEA Grapalat" w:hAnsi="GHEA Grapalat"/>
          <w:b/>
        </w:rPr>
      </w:pP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lastRenderedPageBreak/>
        <w:t xml:space="preserve">9. ЗАКЛЮЧЕНИЕ ДОГОВОРА </w:t>
      </w:r>
    </w:p>
    <w:p w14:paraId="2CB5A6AC" w14:textId="77777777" w:rsidR="00B73109" w:rsidRPr="009044F1" w:rsidRDefault="00B73109" w:rsidP="00B46D58">
      <w:pPr>
        <w:widowControl w:val="0"/>
        <w:spacing w:after="160"/>
        <w:jc w:val="center"/>
        <w:rPr>
          <w:rFonts w:ascii="GHEA Grapalat" w:hAnsi="GHEA Grapalat" w:cs="Arial"/>
          <w:b/>
          <w:iCs/>
        </w:rPr>
      </w:pP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w:t>
      </w:r>
      <w:r w:rsidRPr="009044F1">
        <w:rPr>
          <w:rFonts w:ascii="GHEA Grapalat" w:hAnsi="GHEA Grapalat"/>
          <w:i w:val="0"/>
          <w:sz w:val="24"/>
          <w:szCs w:val="24"/>
        </w:rPr>
        <w:lastRenderedPageBreak/>
        <w:t xml:space="preserve">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B46D58">
      <w:pPr>
        <w:widowControl w:val="0"/>
        <w:spacing w:after="160"/>
        <w:jc w:val="center"/>
        <w:rPr>
          <w:rFonts w:ascii="GHEA Grapalat" w:hAnsi="GHEA Grapalat"/>
          <w:b/>
        </w:rPr>
      </w:pPr>
    </w:p>
    <w:p w14:paraId="07EA29F4" w14:textId="77777777" w:rsidR="00B73109" w:rsidRDefault="00B73109" w:rsidP="00B46D58">
      <w:pPr>
        <w:widowControl w:val="0"/>
        <w:spacing w:after="160"/>
        <w:jc w:val="center"/>
        <w:rPr>
          <w:rFonts w:ascii="GHEA Grapalat" w:hAnsi="GHEA Grapalat"/>
          <w:b/>
        </w:rPr>
      </w:pPr>
    </w:p>
    <w:p w14:paraId="3D5820A6"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B46D58">
      <w:pPr>
        <w:widowControl w:val="0"/>
        <w:spacing w:after="160"/>
        <w:jc w:val="center"/>
        <w:rPr>
          <w:rFonts w:ascii="GHEA Grapalat" w:hAnsi="GHEA Grapalat"/>
          <w:b/>
        </w:rPr>
      </w:pPr>
    </w:p>
    <w:p w14:paraId="2CB53DC9" w14:textId="77777777" w:rsidR="00B73109" w:rsidRPr="00572A57" w:rsidRDefault="00B73109" w:rsidP="00B46D58">
      <w:pPr>
        <w:widowControl w:val="0"/>
        <w:spacing w:after="160"/>
        <w:jc w:val="center"/>
        <w:rPr>
          <w:rFonts w:ascii="GHEA Grapalat" w:hAnsi="GHEA Grapalat"/>
          <w:b/>
        </w:rPr>
      </w:pPr>
    </w:p>
    <w:p w14:paraId="40101246"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3A3D9256"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1161ED">
        <w:rPr>
          <w:rFonts w:ascii="GHEA Grapalat" w:hAnsi="GHEA Grapalat"/>
          <w:b/>
          <w:bCs/>
          <w:lang w:val="hy-AM"/>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B73109">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B73109">
      <w:pPr>
        <w:rPr>
          <w:rFonts w:ascii="GHEA Grapalat" w:hAnsi="GHEA Grapalat"/>
        </w:rPr>
      </w:pPr>
    </w:p>
    <w:p w14:paraId="119A8C9B" w14:textId="77777777" w:rsidR="00B73109" w:rsidRDefault="00B73109" w:rsidP="00B73109">
      <w:pPr>
        <w:rPr>
          <w:rFonts w:ascii="GHEA Grapalat" w:hAnsi="GHEA Grapalat"/>
        </w:rPr>
      </w:pPr>
    </w:p>
    <w:p w14:paraId="7110C2D0" w14:textId="77777777" w:rsidR="00B73109" w:rsidRDefault="00B73109" w:rsidP="00B73109">
      <w:pPr>
        <w:widowControl w:val="0"/>
        <w:tabs>
          <w:tab w:val="left" w:pos="1276"/>
        </w:tabs>
        <w:spacing w:after="160"/>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9"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43E9D">
      <w:pPr>
        <w:widowControl w:val="0"/>
        <w:tabs>
          <w:tab w:val="left" w:pos="1276"/>
        </w:tabs>
        <w:spacing w:after="160"/>
        <w:ind w:firstLine="567"/>
        <w:jc w:val="both"/>
        <w:rPr>
          <w:rFonts w:ascii="GHEA Grapalat" w:hAnsi="GHEA Grapalat"/>
        </w:rPr>
      </w:pPr>
    </w:p>
    <w:p w14:paraId="4F48C68D" w14:textId="77777777" w:rsidR="00B73109" w:rsidRDefault="00B73109" w:rsidP="00143E9D">
      <w:pPr>
        <w:widowControl w:val="0"/>
        <w:tabs>
          <w:tab w:val="left" w:pos="1276"/>
        </w:tabs>
        <w:spacing w:after="160"/>
        <w:ind w:firstLine="567"/>
        <w:jc w:val="both"/>
        <w:rPr>
          <w:rFonts w:ascii="GHEA Grapalat" w:hAnsi="GHEA Grapalat"/>
        </w:rPr>
      </w:pPr>
    </w:p>
    <w:p w14:paraId="35F5F979" w14:textId="77777777" w:rsidR="00B73109" w:rsidRDefault="00B73109">
      <w:pPr>
        <w:rPr>
          <w:rFonts w:ascii="GHEA Grapalat" w:hAnsi="GHEA Grapalat"/>
        </w:rPr>
      </w:pPr>
      <w:r>
        <w:rPr>
          <w:rFonts w:ascii="GHEA Grapalat" w:hAnsi="GHEA Grapalat"/>
        </w:rPr>
        <w:br w:type="page"/>
      </w:r>
    </w:p>
    <w:p w14:paraId="3870602A" w14:textId="77777777" w:rsidR="0035631F" w:rsidRDefault="005B796C" w:rsidP="005B796C">
      <w:pPr>
        <w:widowControl w:val="0"/>
        <w:tabs>
          <w:tab w:val="left" w:pos="1276"/>
        </w:tabs>
        <w:spacing w:after="160"/>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4127B5">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501C3218"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64BAB0C9"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B46D58">
      <w:pPr>
        <w:widowControl w:val="0"/>
        <w:spacing w:after="160"/>
        <w:ind w:left="567" w:right="565"/>
        <w:jc w:val="center"/>
        <w:rPr>
          <w:rFonts w:ascii="GHEA Grapalat" w:hAnsi="GHEA Grapalat"/>
          <w:b/>
        </w:rPr>
      </w:pP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B46D58">
      <w:pPr>
        <w:widowControl w:val="0"/>
        <w:spacing w:after="160"/>
        <w:ind w:firstLine="567"/>
        <w:jc w:val="both"/>
        <w:rPr>
          <w:rFonts w:ascii="GHEA Grapalat" w:hAnsi="GHEA Grapalat"/>
        </w:rPr>
      </w:pP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lastRenderedPageBreak/>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B46D58">
      <w:pPr>
        <w:widowControl w:val="0"/>
        <w:spacing w:after="160"/>
        <w:jc w:val="center"/>
        <w:rPr>
          <w:rFonts w:ascii="GHEA Grapalat" w:hAnsi="GHEA Grapalat"/>
          <w:b/>
        </w:rPr>
      </w:pPr>
    </w:p>
    <w:p w14:paraId="50EBE642" w14:textId="20C86BBB"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36FF">
        <w:rPr>
          <w:rFonts w:ascii="GHEA Grapalat" w:hAnsi="GHEA Grapalat"/>
          <w:b/>
        </w:rPr>
        <w:t>ОТКРЫТЫЙ КОНКУРС</w:t>
      </w:r>
    </w:p>
    <w:p w14:paraId="04ED5BDB" w14:textId="77777777" w:rsidR="00096865" w:rsidRPr="009044F1" w:rsidRDefault="00096865" w:rsidP="00B46D58">
      <w:pPr>
        <w:widowControl w:val="0"/>
        <w:spacing w:after="160"/>
        <w:jc w:val="center"/>
        <w:rPr>
          <w:rFonts w:ascii="GHEA Grapalat" w:hAnsi="GHEA Grapalat"/>
        </w:rPr>
      </w:pP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110AD8">
      <w:pPr>
        <w:widowControl w:val="0"/>
        <w:tabs>
          <w:tab w:val="left" w:pos="1134"/>
        </w:tabs>
        <w:spacing w:after="160"/>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w:t>
      </w:r>
      <w:r w:rsidRPr="00B138F3">
        <w:rPr>
          <w:rFonts w:ascii="GHEA Grapalat" w:hAnsi="GHEA Grapalat"/>
        </w:rPr>
        <w:lastRenderedPageBreak/>
        <w:t>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138C53A"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1002E0B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18BBFA6C"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E36FF">
        <w:rPr>
          <w:rFonts w:ascii="GHEA Grapalat" w:hAnsi="GHEA Grapalat"/>
          <w:b/>
          <w:sz w:val="24"/>
          <w:szCs w:val="24"/>
        </w:rPr>
        <w:t>BMAShDzB-</w:t>
      </w:r>
      <w:r w:rsidR="00D53224">
        <w:rPr>
          <w:rFonts w:ascii="GHEA Grapalat" w:hAnsi="GHEA Grapalat"/>
          <w:b/>
          <w:sz w:val="24"/>
          <w:szCs w:val="24"/>
        </w:rPr>
        <w:t>25/39</w:t>
      </w:r>
    </w:p>
    <w:p w14:paraId="6F1DE183" w14:textId="77777777" w:rsidR="00B2572B" w:rsidRPr="00374F4A" w:rsidRDefault="00B2572B" w:rsidP="00B46D58">
      <w:pPr>
        <w:widowControl w:val="0"/>
        <w:spacing w:after="120"/>
        <w:jc w:val="center"/>
        <w:rPr>
          <w:rFonts w:ascii="GHEA Grapalat" w:hAnsi="GHEA Grapalat" w:cs="Sylfaen"/>
          <w:b/>
        </w:rPr>
      </w:pPr>
    </w:p>
    <w:p w14:paraId="686152B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3DA2704"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E36FF">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B46D58">
      <w:pPr>
        <w:widowControl w:val="0"/>
        <w:spacing w:after="120"/>
        <w:jc w:val="center"/>
        <w:rPr>
          <w:rFonts w:ascii="GHEA Grapalat" w:hAnsi="GHEA Grapalat"/>
        </w:rPr>
      </w:pP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783BB1B3"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E36FF">
        <w:rPr>
          <w:rFonts w:ascii="GHEA Grapalat" w:hAnsi="GHEA Grapalat"/>
        </w:rPr>
        <w:t>BMAShDzB-</w:t>
      </w:r>
      <w:r w:rsidR="00D53224">
        <w:rPr>
          <w:rFonts w:ascii="GHEA Grapalat" w:hAnsi="GHEA Grapalat"/>
        </w:rPr>
        <w:t>25/39</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6B967B20" w:rsidR="00374F4A" w:rsidRPr="00DA5EA0" w:rsidRDefault="004E36FF" w:rsidP="00B46D58">
      <w:pPr>
        <w:spacing w:after="160"/>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B46D58">
      <w:pPr>
        <w:jc w:val="both"/>
        <w:rPr>
          <w:rFonts w:ascii="GHEA Grapalat" w:hAnsi="GHEA Grapalat"/>
        </w:rPr>
      </w:pP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B46D58">
      <w:pPr>
        <w:jc w:val="both"/>
        <w:rPr>
          <w:rFonts w:ascii="GHEA Grapalat" w:hAnsi="GHEA Grapalat"/>
        </w:rPr>
      </w:pP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B16483">
      <w:pPr>
        <w:tabs>
          <w:tab w:val="left" w:pos="7371"/>
        </w:tabs>
        <w:spacing w:after="160"/>
        <w:ind w:left="3544" w:firstLine="3"/>
        <w:jc w:val="both"/>
        <w:rPr>
          <w:rFonts w:ascii="GHEA Grapalat" w:hAnsi="GHEA Grapalat"/>
          <w:sz w:val="16"/>
        </w:rPr>
      </w:pP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11" w:author="Vardan" w:date="2022-10-29T19:53:00Z"/>
          <w:rFonts w:ascii="GHEA Grapalat" w:hAnsi="GHEA Grapalat"/>
          <w:i/>
          <w:sz w:val="16"/>
          <w:highlight w:val="cyan"/>
          <w:vertAlign w:val="superscript"/>
          <w:lang w:val="es-ES"/>
        </w:rPr>
      </w:pPr>
    </w:p>
    <w:p w14:paraId="0781701B" w14:textId="672B630B" w:rsidR="00C65D59" w:rsidRPr="00800B26" w:rsidRDefault="00C65D59" w:rsidP="00C65D59">
      <w:pPr>
        <w:rPr>
          <w:rFonts w:ascii="GHEA Grapalat" w:hAnsi="GHEA Grapalat" w:cs="Sylfaen"/>
          <w:sz w:val="20"/>
          <w:lang w:val="hy-AM"/>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E36FF">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E36FF">
        <w:rPr>
          <w:rFonts w:ascii="GHEA Grapalat" w:hAnsi="GHEA Grapalat"/>
        </w:rPr>
        <w:t>BMAShDzB-</w:t>
      </w:r>
      <w:r w:rsidR="00D53224">
        <w:rPr>
          <w:rFonts w:ascii="GHEA Grapalat" w:hAnsi="GHEA Grapalat"/>
        </w:rPr>
        <w:t>25/39</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0035B618"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4E36FF">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E36FF">
        <w:rPr>
          <w:rFonts w:ascii="GHEA Grapalat" w:hAnsi="GHEA Grapalat"/>
        </w:rPr>
        <w:t>BMAShDzB-</w:t>
      </w:r>
      <w:r w:rsidR="00D53224">
        <w:rPr>
          <w:rFonts w:ascii="GHEA Grapalat" w:hAnsi="GHEA Grapalat"/>
        </w:rPr>
        <w:t>25/39</w:t>
      </w:r>
      <w:r w:rsidR="006B3E56" w:rsidRPr="00AC309E">
        <w:rPr>
          <w:rFonts w:ascii="GHEA Grapalat" w:hAnsi="GHEA Grapalat"/>
        </w:rPr>
        <w:t>*</w:t>
      </w:r>
    </w:p>
    <w:p w14:paraId="744A8BA3"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41B63F6E"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E36FF">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B46D58">
      <w:pPr>
        <w:jc w:val="both"/>
        <w:rPr>
          <w:rFonts w:ascii="GHEA Grapalat" w:hAnsi="GHEA Grapalat"/>
        </w:rPr>
      </w:pPr>
    </w:p>
    <w:p w14:paraId="3C3FD82F" w14:textId="77777777" w:rsidR="006B3E56" w:rsidRDefault="00990559" w:rsidP="002B05FA">
      <w:pPr>
        <w:ind w:firstLine="708"/>
        <w:jc w:val="both"/>
        <w:rPr>
          <w:rFonts w:ascii="GHEA Grapalat" w:hAnsi="GHEA Grapalat"/>
        </w:rPr>
      </w:pPr>
      <w:r w:rsidRPr="000858EB">
        <w:rPr>
          <w:rFonts w:ascii="GHEA Grapalat" w:hAnsi="GHEA Grapalat"/>
        </w:rPr>
        <w:lastRenderedPageBreak/>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1CC63D57" w14:textId="77777777" w:rsidR="0014410F" w:rsidRDefault="0014410F" w:rsidP="00924268">
      <w:pPr>
        <w:jc w:val="right"/>
        <w:rPr>
          <w:rFonts w:ascii="GHEA Grapalat" w:hAnsi="GHEA Grapalat"/>
          <w:b/>
        </w:rPr>
      </w:pPr>
    </w:p>
    <w:p w14:paraId="3A6BADB5" w14:textId="77777777" w:rsidR="0014410F" w:rsidRDefault="0014410F" w:rsidP="00924268">
      <w:pPr>
        <w:jc w:val="right"/>
        <w:rPr>
          <w:rFonts w:ascii="GHEA Grapalat" w:hAnsi="GHEA Grapalat"/>
          <w:b/>
        </w:rPr>
      </w:pPr>
    </w:p>
    <w:p w14:paraId="57BAA4B3" w14:textId="77777777" w:rsidR="0014410F" w:rsidRDefault="0014410F" w:rsidP="00924268">
      <w:pPr>
        <w:jc w:val="right"/>
        <w:rPr>
          <w:rFonts w:ascii="GHEA Grapalat" w:hAnsi="GHEA Grapalat"/>
          <w:b/>
        </w:rPr>
      </w:pPr>
    </w:p>
    <w:p w14:paraId="6792B5BA" w14:textId="77777777" w:rsidR="0014410F" w:rsidRDefault="0014410F" w:rsidP="00924268">
      <w:pPr>
        <w:jc w:val="right"/>
        <w:rPr>
          <w:rFonts w:ascii="GHEA Grapalat" w:hAnsi="GHEA Grapalat"/>
          <w:b/>
        </w:rPr>
      </w:pPr>
    </w:p>
    <w:p w14:paraId="3675E309" w14:textId="77777777" w:rsidR="0014410F" w:rsidRDefault="0014410F" w:rsidP="00924268">
      <w:pPr>
        <w:jc w:val="right"/>
        <w:rPr>
          <w:rFonts w:ascii="GHEA Grapalat" w:hAnsi="GHEA Grapalat"/>
          <w:b/>
        </w:rPr>
      </w:pPr>
    </w:p>
    <w:p w14:paraId="3011FDF5" w14:textId="77777777" w:rsidR="0014410F" w:rsidRDefault="0014410F" w:rsidP="00924268">
      <w:pPr>
        <w:jc w:val="right"/>
        <w:rPr>
          <w:rFonts w:ascii="GHEA Grapalat" w:hAnsi="GHEA Grapalat"/>
          <w:b/>
        </w:rPr>
      </w:pPr>
    </w:p>
    <w:p w14:paraId="1C2A36AD" w14:textId="77777777" w:rsidR="0014410F" w:rsidRDefault="0014410F" w:rsidP="00924268">
      <w:pPr>
        <w:jc w:val="right"/>
        <w:rPr>
          <w:rFonts w:ascii="GHEA Grapalat" w:hAnsi="GHEA Grapalat"/>
          <w:b/>
        </w:rPr>
      </w:pPr>
    </w:p>
    <w:p w14:paraId="45A45F29" w14:textId="77777777" w:rsidR="0014410F" w:rsidRDefault="0014410F" w:rsidP="00924268">
      <w:pPr>
        <w:jc w:val="right"/>
        <w:rPr>
          <w:rFonts w:ascii="GHEA Grapalat" w:hAnsi="GHEA Grapalat"/>
          <w:b/>
        </w:rPr>
      </w:pPr>
    </w:p>
    <w:p w14:paraId="14D6D6B1" w14:textId="77777777" w:rsidR="0014410F" w:rsidRDefault="0014410F" w:rsidP="00924268">
      <w:pPr>
        <w:jc w:val="right"/>
        <w:rPr>
          <w:rFonts w:ascii="GHEA Grapalat" w:hAnsi="GHEA Grapalat"/>
          <w:b/>
        </w:rPr>
      </w:pPr>
    </w:p>
    <w:p w14:paraId="7B1153DC" w14:textId="2EC9F55E" w:rsidR="00F33976" w:rsidRDefault="00F33976" w:rsidP="00924268">
      <w:pPr>
        <w:jc w:val="right"/>
        <w:rPr>
          <w:rFonts w:ascii="GHEA Grapalat" w:hAnsi="GHEA Grapalat"/>
          <w:b/>
        </w:rPr>
      </w:pPr>
      <w:r>
        <w:rPr>
          <w:rFonts w:ascii="GHEA Grapalat" w:hAnsi="GHEA Grapalat"/>
          <w:b/>
        </w:rPr>
        <w:t xml:space="preserve">Приложение 1.3** </w:t>
      </w:r>
    </w:p>
    <w:p w14:paraId="62CB123C" w14:textId="7719EA7A"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4E36FF">
        <w:rPr>
          <w:rFonts w:ascii="GHEA Grapalat" w:hAnsi="GHEA Grapalat"/>
          <w:b/>
        </w:rPr>
        <w:t>открытый конкурс</w:t>
      </w:r>
    </w:p>
    <w:p w14:paraId="2387769E" w14:textId="76D4B1B4" w:rsidR="00F33976" w:rsidRPr="00E97048" w:rsidRDefault="00F33976" w:rsidP="00F33976">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E36FF">
        <w:rPr>
          <w:rFonts w:ascii="GHEA Grapalat" w:hAnsi="GHEA Grapalat"/>
          <w:b/>
          <w:i w:val="0"/>
          <w:sz w:val="24"/>
          <w:szCs w:val="24"/>
        </w:rPr>
        <w:t>BMAShDzB-</w:t>
      </w:r>
      <w:r w:rsidR="00D53224">
        <w:rPr>
          <w:rFonts w:ascii="GHEA Grapalat" w:hAnsi="GHEA Grapalat"/>
          <w:b/>
          <w:i w:val="0"/>
          <w:sz w:val="24"/>
          <w:szCs w:val="24"/>
        </w:rPr>
        <w:t>25/39</w:t>
      </w: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lastRenderedPageBreak/>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7F380C37"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5297D154"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72E515BC"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7D52DB">
            <w:pPr>
              <w:rPr>
                <w:rFonts w:ascii="GHEA Grapalat" w:eastAsia="GHEA Grapalat" w:hAnsi="GHEA Grapalat" w:cs="GHEA Grapalat"/>
                <w:b/>
                <w:color w:val="000000"/>
              </w:rPr>
            </w:pPr>
          </w:p>
        </w:tc>
      </w:tr>
    </w:tbl>
    <w:p w14:paraId="7365CCE5"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92E73">
      <w:pPr>
        <w:rPr>
          <w:rFonts w:ascii="GHEA Grapalat" w:hAnsi="GHEA Grapalat"/>
          <w:b/>
        </w:rPr>
      </w:pPr>
    </w:p>
    <w:p w14:paraId="7743345D" w14:textId="77777777" w:rsidR="00092E73" w:rsidRDefault="00092E73" w:rsidP="00092E73">
      <w:pPr>
        <w:rPr>
          <w:rFonts w:ascii="GHEA Grapalat" w:hAnsi="GHEA Grapalat"/>
          <w:b/>
        </w:rPr>
      </w:pPr>
      <w:r>
        <w:rPr>
          <w:rFonts w:ascii="GHEA Grapalat" w:hAnsi="GHEA Grapalat"/>
          <w:b/>
        </w:rPr>
        <w:br w:type="page"/>
      </w:r>
    </w:p>
    <w:p w14:paraId="683CD5B5"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92E73">
      <w:pPr>
        <w:spacing w:line="360" w:lineRule="auto"/>
        <w:jc w:val="center"/>
        <w:rPr>
          <w:rFonts w:ascii="GHEA Grapalat" w:hAnsi="GHEA Grapalat"/>
          <w:b/>
          <w:sz w:val="28"/>
          <w:szCs w:val="28"/>
          <w:lang w:val="hy-AM"/>
        </w:rPr>
      </w:pPr>
    </w:p>
    <w:p w14:paraId="19350ABF"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2B48BAB"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4BC3961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D53224">
        <w:rPr>
          <w:rFonts w:ascii="GHEA Grapalat" w:hAnsi="GHEA Grapalat"/>
          <w:b/>
          <w:sz w:val="24"/>
          <w:szCs w:val="24"/>
        </w:rPr>
        <w:t>25/39</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B46D58">
      <w:pPr>
        <w:widowControl w:val="0"/>
        <w:spacing w:after="120"/>
        <w:ind w:firstLine="567"/>
        <w:jc w:val="center"/>
        <w:rPr>
          <w:rFonts w:ascii="GHEA Grapalat" w:hAnsi="GHEA Grapalat"/>
        </w:rPr>
      </w:pPr>
    </w:p>
    <w:p w14:paraId="050C8689" w14:textId="34B13AE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E36FF">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E36FF">
        <w:rPr>
          <w:rFonts w:ascii="GHEA Grapalat" w:hAnsi="GHEA Grapalat"/>
          <w:spacing w:val="-6"/>
        </w:rPr>
        <w:t>BMAShDzB-</w:t>
      </w:r>
      <w:r w:rsidR="00D53224">
        <w:rPr>
          <w:rFonts w:ascii="GHEA Grapalat" w:hAnsi="GHEA Grapalat"/>
          <w:spacing w:val="-6"/>
        </w:rPr>
        <w:t>25/39</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9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694"/>
        <w:gridCol w:w="1843"/>
        <w:gridCol w:w="1617"/>
        <w:gridCol w:w="1448"/>
      </w:tblGrid>
      <w:tr w:rsidR="00202EB4" w:rsidRPr="005744FC" w14:paraId="4A751DC8" w14:textId="77777777" w:rsidTr="00347398">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69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4739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69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41080" w:rsidRPr="005744FC" w14:paraId="6A0AB9A7" w14:textId="77777777" w:rsidTr="0034739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E41080" w:rsidRPr="00521B73" w:rsidRDefault="00E41080" w:rsidP="00E41080">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2694" w:type="dxa"/>
            <w:tcBorders>
              <w:top w:val="single" w:sz="4" w:space="0" w:color="auto"/>
              <w:left w:val="single" w:sz="4" w:space="0" w:color="auto"/>
              <w:bottom w:val="single" w:sz="4" w:space="0" w:color="auto"/>
              <w:right w:val="single" w:sz="4" w:space="0" w:color="auto"/>
            </w:tcBorders>
            <w:vAlign w:val="center"/>
          </w:tcPr>
          <w:p w14:paraId="73CD26EA" w14:textId="170AE563" w:rsidR="00E41080" w:rsidRPr="00F30DEE" w:rsidRDefault="00F30DEE" w:rsidP="00E41080">
            <w:pPr>
              <w:widowControl w:val="0"/>
              <w:rPr>
                <w:rFonts w:ascii="GHEA Grapalat" w:hAnsi="GHEA Grapalat"/>
                <w:bCs/>
                <w:sz w:val="20"/>
                <w:szCs w:val="20"/>
              </w:rPr>
            </w:pPr>
            <w:r w:rsidRPr="00F30DEE">
              <w:rPr>
                <w:rFonts w:ascii="GHEA Grapalat" w:eastAsia="MS Mincho" w:hAnsi="GHEA Grapalat"/>
                <w:bCs/>
                <w:sz w:val="20"/>
                <w:szCs w:val="20"/>
                <w:lang w:eastAsia="ja-JP"/>
              </w:rPr>
              <w:t>Строительство систем орошения от проспекта Азатутян /от парка Ераз до лестниц каскада по тротуару/ в административном районе Арабкир города Еревана</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E41080" w:rsidRPr="005744FC" w:rsidRDefault="00E41080" w:rsidP="00E41080">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E41080" w:rsidRPr="005744FC" w:rsidRDefault="00E41080" w:rsidP="00E41080">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E41080" w:rsidRPr="005744FC" w:rsidRDefault="00E41080" w:rsidP="00E41080">
            <w:pPr>
              <w:widowControl w:val="0"/>
              <w:jc w:val="center"/>
              <w:rPr>
                <w:rFonts w:ascii="GHEA Grapalat" w:hAnsi="GHEA Grapalat"/>
                <w:sz w:val="20"/>
                <w:szCs w:val="20"/>
              </w:rPr>
            </w:pPr>
          </w:p>
        </w:tc>
      </w:tr>
    </w:tbl>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49817F3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7FB3A67" w14:textId="77777777" w:rsidR="00B217BB" w:rsidRDefault="00B217BB" w:rsidP="00B46D58">
      <w:pPr>
        <w:rPr>
          <w:rFonts w:ascii="GHEA Grapalat" w:hAnsi="GHEA Grapalat"/>
          <w:b/>
        </w:rPr>
      </w:pPr>
      <w:r>
        <w:rPr>
          <w:rFonts w:ascii="GHEA Grapalat" w:hAnsi="GHEA Grapalat"/>
          <w:b/>
        </w:rPr>
        <w:br w:type="page"/>
      </w:r>
    </w:p>
    <w:p w14:paraId="63E92CB4" w14:textId="5D383DFC" w:rsidR="00C715FB" w:rsidRDefault="00C715FB" w:rsidP="00C715FB">
      <w:pPr>
        <w:widowControl w:val="0"/>
        <w:spacing w:after="160"/>
        <w:ind w:firstLine="567"/>
        <w:jc w:val="center"/>
        <w:rPr>
          <w:rFonts w:ascii="GHEA Grapalat" w:hAnsi="GHEA Grapalat" w:cs="Sylfaen"/>
          <w:b/>
          <w:bCs/>
          <w:sz w:val="28"/>
          <w:szCs w:val="18"/>
          <w:lang w:val="hy-AM"/>
        </w:rPr>
      </w:pPr>
    </w:p>
    <w:p w14:paraId="4BFC42D4" w14:textId="382E5114"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1324DB35"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D53224">
        <w:rPr>
          <w:rFonts w:ascii="GHEA Grapalat" w:hAnsi="GHEA Grapalat"/>
          <w:b/>
          <w:sz w:val="24"/>
          <w:szCs w:val="24"/>
        </w:rPr>
        <w:t>25/39</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E5A91">
      <w:pPr>
        <w:widowControl w:val="0"/>
        <w:spacing w:after="160"/>
        <w:ind w:left="567" w:right="565"/>
        <w:jc w:val="center"/>
        <w:rPr>
          <w:rFonts w:ascii="GHEA Grapalat" w:hAnsi="GHEA Grapalat"/>
          <w:b/>
        </w:rPr>
      </w:pPr>
    </w:p>
    <w:p w14:paraId="1FA3B59C"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DAA3981" w:rsidR="00BF7253" w:rsidRPr="00D24CB5"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13760" w:rsidRPr="00813760">
        <w:rPr>
          <w:rFonts w:ascii="GHEA Grapalat" w:eastAsiaTheme="minorHAnsi" w:hAnsi="GHEA Grapalat" w:cstheme="minorBidi"/>
          <w:b/>
          <w:bCs/>
        </w:rPr>
        <w:t>сто двадцать</w:t>
      </w:r>
      <w:r w:rsidR="00813760" w:rsidRPr="00813760">
        <w:rPr>
          <w:rFonts w:ascii="GHEA Grapalat" w:hAnsi="GHEA Grapalat"/>
          <w:b/>
          <w:bCs/>
          <w:i/>
          <w:sz w:val="20"/>
          <w:szCs w:val="20"/>
        </w:rPr>
        <w:t xml:space="preserve"> </w:t>
      </w:r>
      <w:r w:rsidRPr="00813760">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lastRenderedPageBreak/>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788334BD" w14:textId="77777777" w:rsidR="00260163" w:rsidRPr="00B138F3" w:rsidRDefault="00260163" w:rsidP="00B46D58">
      <w:pPr>
        <w:widowControl w:val="0"/>
        <w:spacing w:after="160"/>
        <w:ind w:left="567" w:right="565"/>
        <w:jc w:val="center"/>
        <w:rPr>
          <w:rFonts w:ascii="GHEA Grapalat" w:hAnsi="GHEA Grapalat"/>
          <w:b/>
        </w:rPr>
      </w:pPr>
    </w:p>
    <w:p w14:paraId="5C8B3031" w14:textId="77777777" w:rsidR="00CF2692" w:rsidRPr="00B138F3" w:rsidRDefault="00CF2692" w:rsidP="00B46D58">
      <w:pPr>
        <w:widowControl w:val="0"/>
        <w:spacing w:after="160"/>
        <w:ind w:left="567" w:right="565"/>
        <w:jc w:val="center"/>
        <w:rPr>
          <w:rFonts w:ascii="GHEA Grapalat" w:hAnsi="GHEA Grapalat"/>
          <w:b/>
        </w:rPr>
      </w:pPr>
    </w:p>
    <w:p w14:paraId="62C4B99D" w14:textId="77777777" w:rsidR="00CF2692" w:rsidRPr="00B138F3" w:rsidRDefault="00CF2692" w:rsidP="00B46D58">
      <w:pPr>
        <w:widowControl w:val="0"/>
        <w:spacing w:after="160"/>
        <w:ind w:left="567" w:right="565"/>
        <w:jc w:val="center"/>
        <w:rPr>
          <w:rFonts w:ascii="GHEA Grapalat" w:hAnsi="GHEA Grapalat"/>
          <w:b/>
        </w:rPr>
      </w:pPr>
    </w:p>
    <w:p w14:paraId="3011B8DE" w14:textId="77777777" w:rsidR="00CF2692" w:rsidRPr="00B138F3" w:rsidRDefault="00CF2692" w:rsidP="00B46D58">
      <w:pPr>
        <w:widowControl w:val="0"/>
        <w:spacing w:after="160"/>
        <w:ind w:left="567" w:right="565"/>
        <w:jc w:val="center"/>
        <w:rPr>
          <w:rFonts w:ascii="GHEA Grapalat" w:hAnsi="GHEA Grapalat"/>
          <w:b/>
        </w:rPr>
      </w:pPr>
    </w:p>
    <w:p w14:paraId="5FE0619A" w14:textId="77777777" w:rsidR="001005B0" w:rsidRPr="00C715FB" w:rsidRDefault="007B3F5F" w:rsidP="001005B0">
      <w:pPr>
        <w:widowControl w:val="0"/>
        <w:spacing w:after="160"/>
        <w:ind w:firstLine="567"/>
        <w:jc w:val="right"/>
        <w:rPr>
          <w:rFonts w:ascii="GHEA Grapalat" w:hAnsi="GHEA Grapalat"/>
          <w:b/>
        </w:rPr>
      </w:pPr>
      <w:r w:rsidRPr="00C715FB">
        <w:rPr>
          <w:rFonts w:ascii="GHEA Grapalat" w:hAnsi="GHEA Grapalat"/>
          <w:b/>
        </w:rPr>
        <w:lastRenderedPageBreak/>
        <w:t>Приложение № 4</w:t>
      </w:r>
    </w:p>
    <w:p w14:paraId="3E0D4AB5" w14:textId="2787DD1D" w:rsidR="007B3F5F" w:rsidRPr="00C715FB" w:rsidRDefault="007B3F5F" w:rsidP="001005B0">
      <w:pPr>
        <w:widowControl w:val="0"/>
        <w:spacing w:after="16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D53224">
        <w:rPr>
          <w:rFonts w:ascii="GHEA Grapalat" w:hAnsi="GHEA Grapalat"/>
          <w:b/>
        </w:rPr>
        <w:t>25/39</w:t>
      </w:r>
      <w:r w:rsidRPr="00C715FB">
        <w:rPr>
          <w:rFonts w:ascii="GHEA Grapalat" w:hAnsi="GHEA Grapalat"/>
          <w:b/>
        </w:rPr>
        <w:t>"</w:t>
      </w:r>
      <w:r w:rsidRPr="00C715FB">
        <w:rPr>
          <w:rStyle w:val="FootnoteReference"/>
          <w:rFonts w:ascii="GHEA Grapalat" w:hAnsi="GHEA Grapalat"/>
          <w:b/>
        </w:rPr>
        <w:footnoteReference w:customMarkFollows="1" w:id="19"/>
        <w:t>*</w:t>
      </w:r>
    </w:p>
    <w:p w14:paraId="1EF7D29B" w14:textId="77777777" w:rsidR="002A4554" w:rsidRPr="00C715FB" w:rsidRDefault="002A4554" w:rsidP="0016001A">
      <w:pPr>
        <w:pStyle w:val="BodyTextIndent3"/>
        <w:widowControl w:val="0"/>
        <w:spacing w:after="160" w:line="240" w:lineRule="auto"/>
        <w:jc w:val="center"/>
        <w:rPr>
          <w:rFonts w:ascii="GHEA Grapalat" w:hAnsi="GHEA Grapalat"/>
          <w:sz w:val="24"/>
          <w:szCs w:val="24"/>
        </w:rPr>
      </w:pPr>
    </w:p>
    <w:p w14:paraId="24573769" w14:textId="77777777" w:rsidR="0016001A" w:rsidRPr="00C715FB" w:rsidRDefault="0016001A" w:rsidP="0016001A">
      <w:pPr>
        <w:pStyle w:val="BodyTextIndent3"/>
        <w:widowControl w:val="0"/>
        <w:spacing w:after="160"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7B3F5F">
      <w:pPr>
        <w:widowControl w:val="0"/>
        <w:spacing w:after="16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p>
    <w:p w14:paraId="180DE8B7"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406DC2">
      <w:pPr>
        <w:pStyle w:val="NormalWeb"/>
        <w:shd w:val="clear" w:color="auto" w:fill="FFFFFF"/>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w:t>
      </w:r>
      <w:r w:rsidRPr="00C715FB">
        <w:rPr>
          <w:rFonts w:ascii="GHEA Grapalat" w:eastAsiaTheme="minorHAnsi" w:hAnsi="GHEA Grapalat" w:cstheme="minorBidi"/>
        </w:rPr>
        <w:lastRenderedPageBreak/>
        <w:t xml:space="preserve">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F6EB4">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7B3F5F">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7B3F5F">
      <w:pPr>
        <w:pStyle w:val="NormalWeb"/>
        <w:shd w:val="clear" w:color="auto" w:fill="FFFFFF"/>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B46D58">
      <w:pPr>
        <w:widowControl w:val="0"/>
        <w:spacing w:after="160"/>
        <w:ind w:left="567" w:right="565"/>
        <w:jc w:val="center"/>
        <w:rPr>
          <w:rFonts w:ascii="GHEA Grapalat" w:hAnsi="GHEA Grapalat"/>
          <w:b/>
        </w:rPr>
      </w:pPr>
    </w:p>
    <w:p w14:paraId="7AA9742F" w14:textId="77777777" w:rsidR="00CF2692" w:rsidRPr="00C715FB" w:rsidRDefault="00CF2692" w:rsidP="00B46D58">
      <w:pPr>
        <w:widowControl w:val="0"/>
        <w:spacing w:after="160"/>
        <w:ind w:left="567" w:right="565"/>
        <w:jc w:val="center"/>
        <w:rPr>
          <w:rFonts w:ascii="GHEA Grapalat" w:hAnsi="GHEA Grapalat"/>
          <w:b/>
        </w:rPr>
      </w:pPr>
    </w:p>
    <w:p w14:paraId="51DB381E" w14:textId="77777777" w:rsidR="007B3F5F" w:rsidRPr="00C715FB" w:rsidRDefault="007B3F5F" w:rsidP="00B46D58">
      <w:pPr>
        <w:widowControl w:val="0"/>
        <w:spacing w:after="160"/>
        <w:ind w:left="567" w:right="565"/>
        <w:jc w:val="center"/>
        <w:rPr>
          <w:rFonts w:ascii="GHEA Grapalat" w:hAnsi="GHEA Grapalat"/>
          <w:b/>
        </w:rPr>
      </w:pPr>
    </w:p>
    <w:p w14:paraId="6204B947" w14:textId="77777777" w:rsidR="00CF2692" w:rsidRPr="00C715FB" w:rsidRDefault="00CF2692" w:rsidP="00B46D58">
      <w:pPr>
        <w:widowControl w:val="0"/>
        <w:spacing w:after="160"/>
        <w:ind w:left="567" w:right="565"/>
        <w:jc w:val="center"/>
        <w:rPr>
          <w:rFonts w:ascii="GHEA Grapalat" w:hAnsi="GHEA Grapalat"/>
          <w:b/>
        </w:rPr>
      </w:pPr>
    </w:p>
    <w:p w14:paraId="6883EB0D" w14:textId="51421C69" w:rsidR="00CB2230" w:rsidRPr="00C715FB" w:rsidRDefault="00CB2230">
      <w:pPr>
        <w:rPr>
          <w:rFonts w:ascii="GHEA Grapalat" w:hAnsi="GHEA Grapalat"/>
          <w:b/>
        </w:rPr>
      </w:pPr>
    </w:p>
    <w:p w14:paraId="27DD4018" w14:textId="77777777" w:rsidR="001F6F04" w:rsidRPr="00C715FB" w:rsidRDefault="001F6F04" w:rsidP="001F6F04">
      <w:pPr>
        <w:widowControl w:val="0"/>
        <w:spacing w:after="160"/>
        <w:ind w:firstLine="567"/>
        <w:jc w:val="right"/>
        <w:rPr>
          <w:rFonts w:ascii="GHEA Grapalat" w:hAnsi="GHEA Grapalat"/>
          <w:b/>
        </w:rPr>
      </w:pPr>
      <w:r w:rsidRPr="00C715FB">
        <w:rPr>
          <w:rFonts w:ascii="GHEA Grapalat" w:hAnsi="GHEA Grapalat"/>
          <w:b/>
        </w:rPr>
        <w:t>Приложение № 4.1</w:t>
      </w:r>
    </w:p>
    <w:p w14:paraId="6DF0A18C" w14:textId="33D07AC5" w:rsidR="001F6F04" w:rsidRPr="00C715FB" w:rsidRDefault="001F6F04" w:rsidP="001F6F04">
      <w:pPr>
        <w:widowControl w:val="0"/>
        <w:spacing w:after="16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D53224">
        <w:rPr>
          <w:rFonts w:ascii="GHEA Grapalat" w:hAnsi="GHEA Grapalat"/>
          <w:b/>
        </w:rPr>
        <w:t>25/39</w:t>
      </w:r>
      <w:r w:rsidRPr="00C715FB">
        <w:rPr>
          <w:rFonts w:ascii="GHEA Grapalat" w:hAnsi="GHEA Grapalat"/>
          <w:b/>
        </w:rPr>
        <w:t>"</w:t>
      </w:r>
      <w:r w:rsidRPr="00C715FB">
        <w:rPr>
          <w:rStyle w:val="FootnoteReference"/>
          <w:rFonts w:ascii="GHEA Grapalat" w:hAnsi="GHEA Grapalat"/>
          <w:b/>
          <w:sz w:val="36"/>
          <w:szCs w:val="36"/>
        </w:rPr>
        <w:footnoteReference w:customMarkFollows="1" w:id="20"/>
        <w:t>*</w:t>
      </w:r>
    </w:p>
    <w:p w14:paraId="437266FA" w14:textId="77777777" w:rsidR="00520508" w:rsidRPr="00C715FB" w:rsidRDefault="00520508" w:rsidP="00520508">
      <w:pPr>
        <w:pStyle w:val="BodyTextIndent3"/>
        <w:widowControl w:val="0"/>
        <w:spacing w:after="160"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520508">
      <w:pPr>
        <w:widowControl w:val="0"/>
        <w:spacing w:after="16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52050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520508">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52050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520508">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520508">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52050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52050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p>
    <w:p w14:paraId="6C520112" w14:textId="77777777" w:rsidR="00EB1A78" w:rsidRPr="00C715FB" w:rsidRDefault="00EB1A78" w:rsidP="00EB1A78">
      <w:pPr>
        <w:pStyle w:val="NormalWeb"/>
        <w:shd w:val="clear" w:color="auto" w:fill="FFFFFF"/>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D47545">
      <w:pPr>
        <w:pStyle w:val="NormalWeb"/>
        <w:shd w:val="clear" w:color="auto" w:fill="FFFFFF"/>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183022">
      <w:pPr>
        <w:pStyle w:val="NormalWeb"/>
        <w:shd w:val="clear" w:color="auto" w:fill="FFFFFF"/>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52050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520508">
      <w:pPr>
        <w:pStyle w:val="NormalWeb"/>
        <w:shd w:val="clear" w:color="auto" w:fill="FFFFFF"/>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46593A3F"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5613D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C76CDB5" w14:textId="77777777" w:rsidR="000B740C" w:rsidRPr="00572A57" w:rsidRDefault="000B740C" w:rsidP="000B740C">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74BE8EC3" w14:textId="618ADDE4" w:rsidR="000B740C" w:rsidRPr="00594D27" w:rsidRDefault="000B740C" w:rsidP="000B740C">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EQ-BMAShDzB-</w:t>
      </w:r>
      <w:r w:rsidR="00D53224">
        <w:rPr>
          <w:rFonts w:ascii="GHEA Grapalat" w:hAnsi="GHEA Grapalat"/>
          <w:b/>
          <w:i/>
          <w:sz w:val="22"/>
          <w:szCs w:val="22"/>
        </w:rPr>
        <w:t>25/39</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1"/>
        <w:t>*</w:t>
      </w:r>
    </w:p>
    <w:p w14:paraId="4D77D257" w14:textId="77777777" w:rsidR="000B740C" w:rsidRPr="00B138F3" w:rsidRDefault="000B740C" w:rsidP="000B740C">
      <w:pPr>
        <w:widowControl w:val="0"/>
        <w:spacing w:after="160"/>
        <w:jc w:val="center"/>
        <w:rPr>
          <w:rFonts w:ascii="GHEA Grapalat" w:hAnsi="GHEA Grapalat"/>
          <w:b/>
          <w:sz w:val="22"/>
          <w:szCs w:val="22"/>
        </w:rPr>
      </w:pPr>
    </w:p>
    <w:p w14:paraId="08CD250E" w14:textId="77777777" w:rsidR="000B740C" w:rsidRPr="00B138F3" w:rsidRDefault="000B740C" w:rsidP="000B740C">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1134E92" w14:textId="77777777" w:rsidR="000B740C" w:rsidRPr="00B138F3" w:rsidRDefault="000B740C" w:rsidP="000B740C">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B740C" w:rsidRPr="00B138F3" w14:paraId="0E010D72" w14:textId="77777777" w:rsidTr="00CD796B">
        <w:tc>
          <w:tcPr>
            <w:tcW w:w="4786" w:type="dxa"/>
          </w:tcPr>
          <w:p w14:paraId="1CBA11A1" w14:textId="77777777" w:rsidR="000B740C" w:rsidRPr="00B138F3" w:rsidRDefault="000B740C" w:rsidP="00CD796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943181E" w14:textId="77777777" w:rsidR="000B740C" w:rsidRPr="00B138F3" w:rsidRDefault="000B740C" w:rsidP="00CD796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2"/>
              <w:t>**</w:t>
            </w:r>
          </w:p>
        </w:tc>
      </w:tr>
    </w:tbl>
    <w:p w14:paraId="596D7A05" w14:textId="77777777" w:rsidR="000B740C" w:rsidRPr="00B138F3" w:rsidRDefault="000B740C" w:rsidP="000B740C">
      <w:pPr>
        <w:widowControl w:val="0"/>
        <w:spacing w:after="160"/>
        <w:rPr>
          <w:rFonts w:ascii="GHEA Grapalat" w:hAnsi="GHEA Grapalat" w:cs="GHEA Grapalat"/>
          <w:b/>
          <w:sz w:val="22"/>
          <w:szCs w:val="22"/>
        </w:rPr>
      </w:pPr>
    </w:p>
    <w:p w14:paraId="57EF0714" w14:textId="77777777" w:rsidR="000B740C" w:rsidRPr="00B138F3" w:rsidRDefault="000B740C" w:rsidP="000B740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7EF6E60" w14:textId="77777777" w:rsidR="000B740C" w:rsidRPr="00B138F3" w:rsidRDefault="000B740C" w:rsidP="000B740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769FFC4" w14:textId="77777777" w:rsidR="000B740C" w:rsidRPr="00B138F3" w:rsidRDefault="000B740C" w:rsidP="000B740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885C019" w14:textId="77777777" w:rsidR="000B740C" w:rsidRPr="00B138F3" w:rsidRDefault="000B740C" w:rsidP="000B740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E2733E9" w14:textId="77777777" w:rsidR="000B740C" w:rsidRPr="00B138F3" w:rsidRDefault="000B740C" w:rsidP="000B740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FF274C" w14:textId="77777777" w:rsidR="000B740C" w:rsidRPr="00B138F3" w:rsidRDefault="000B740C" w:rsidP="000B74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793442F" w14:textId="77777777" w:rsidR="000B740C" w:rsidRPr="00B138F3" w:rsidRDefault="000B740C" w:rsidP="000B740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7AB940B" w14:textId="77777777" w:rsidR="000B740C" w:rsidRPr="00B138F3" w:rsidRDefault="000B740C" w:rsidP="000B740C">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C5B4315" w14:textId="77777777" w:rsidR="000B740C" w:rsidRPr="00B138F3" w:rsidRDefault="000B740C" w:rsidP="000B740C">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4297BB6" w14:textId="77777777" w:rsidR="000B740C" w:rsidRPr="00B138F3" w:rsidRDefault="000B740C" w:rsidP="000B740C">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7BAAFE" w14:textId="77777777" w:rsidR="000B740C" w:rsidRPr="00B138F3" w:rsidRDefault="000B740C" w:rsidP="000B74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5B9CC1"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29960B9"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204D0F"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9069A"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BF1DBC"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E47C55"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8283DA"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08F3CD"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B7DBC63"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B115A8"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9892E4"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80BE4" w14:textId="77777777" w:rsidR="000B740C" w:rsidRPr="00185BB2" w:rsidRDefault="000B740C" w:rsidP="000B740C">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67FD2C93" w14:textId="77777777" w:rsidR="000B740C" w:rsidRPr="00B138F3" w:rsidRDefault="000B740C" w:rsidP="000B740C">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A40241"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76550"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9F65E8B" w14:textId="77777777" w:rsidR="000B740C" w:rsidRPr="00B138F3" w:rsidDel="00A13215"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B95C1FA" w14:textId="77777777" w:rsidR="000B740C" w:rsidRPr="00EC1F84" w:rsidRDefault="000B740C" w:rsidP="000B74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3F7899" w14:textId="77777777" w:rsidR="000B740C" w:rsidRPr="00B138F3" w:rsidRDefault="000B740C" w:rsidP="000B740C">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026B2F" w14:textId="77777777" w:rsidR="000B740C" w:rsidRPr="00CC28E2" w:rsidRDefault="000B740C" w:rsidP="000B740C">
      <w:pPr>
        <w:widowControl w:val="0"/>
        <w:jc w:val="both"/>
        <w:rPr>
          <w:rFonts w:ascii="GHEA Grapalat" w:hAnsi="GHEA Grapalat"/>
          <w:sz w:val="22"/>
          <w:szCs w:val="22"/>
        </w:rPr>
      </w:pPr>
      <w:r w:rsidRPr="00CC28E2">
        <w:rPr>
          <w:rFonts w:ascii="GHEA Grapalat" w:hAnsi="GHEA Grapalat"/>
          <w:sz w:val="22"/>
          <w:szCs w:val="22"/>
        </w:rPr>
        <w:lastRenderedPageBreak/>
        <w:t>_____________________________________</w:t>
      </w:r>
    </w:p>
    <w:p w14:paraId="40D6CF9A" w14:textId="77777777" w:rsidR="000B740C" w:rsidRPr="00CC28E2" w:rsidRDefault="000B740C" w:rsidP="000B740C">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0BE72582" w14:textId="77777777" w:rsidR="000B740C" w:rsidRPr="00CC28E2" w:rsidRDefault="000B740C" w:rsidP="000B740C">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D96A88B" w14:textId="77777777" w:rsidR="000B740C" w:rsidRPr="00CC28E2" w:rsidRDefault="000B740C" w:rsidP="000B740C">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7CCBECD" w14:textId="77777777" w:rsidR="000B740C" w:rsidRPr="00CC28E2" w:rsidRDefault="000B740C" w:rsidP="000B740C">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4C0A44C" w14:textId="77777777" w:rsidR="000B740C" w:rsidRPr="00CC28E2" w:rsidRDefault="000B740C" w:rsidP="000B740C">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4D6BF20B" w14:textId="77777777" w:rsidR="000B740C" w:rsidRPr="00D847AB" w:rsidRDefault="000B740C" w:rsidP="000B740C">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316231" w14:textId="77777777" w:rsidR="000B740C" w:rsidRPr="00B138F3" w:rsidRDefault="000B740C" w:rsidP="000B740C">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E90D59C" w14:textId="77777777" w:rsidR="000B740C" w:rsidRDefault="000B740C" w:rsidP="000B740C">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355F730D" w14:textId="77777777" w:rsidR="000B740C" w:rsidRPr="00B138F3" w:rsidRDefault="000B740C" w:rsidP="000B740C">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9CD8819" w14:textId="77777777" w:rsidR="000B740C" w:rsidRDefault="000B740C" w:rsidP="000B740C">
      <w:pPr>
        <w:widowControl w:val="0"/>
        <w:spacing w:after="160"/>
        <w:ind w:right="4250"/>
        <w:rPr>
          <w:rFonts w:ascii="GHEA Grapalat" w:hAnsi="GHEA Grapalat"/>
          <w:sz w:val="22"/>
          <w:szCs w:val="22"/>
        </w:rPr>
      </w:pPr>
    </w:p>
    <w:p w14:paraId="4CEB00C5" w14:textId="77777777" w:rsidR="000B740C" w:rsidRPr="00B138F3" w:rsidRDefault="000B740C" w:rsidP="000B740C">
      <w:pPr>
        <w:widowControl w:val="0"/>
        <w:spacing w:after="160"/>
        <w:ind w:right="4250"/>
        <w:rPr>
          <w:rFonts w:ascii="GHEA Grapalat" w:hAnsi="GHEA Grapalat"/>
          <w:sz w:val="22"/>
          <w:szCs w:val="22"/>
        </w:rPr>
      </w:pPr>
    </w:p>
    <w:p w14:paraId="6E896FAA" w14:textId="77777777" w:rsidR="000B740C" w:rsidRPr="004D5A00" w:rsidRDefault="000B740C" w:rsidP="000B740C">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98DAE64" w14:textId="77777777" w:rsidR="000B740C" w:rsidRPr="004D5A00" w:rsidRDefault="000B740C" w:rsidP="000B740C">
      <w:pPr>
        <w:widowControl w:val="0"/>
        <w:tabs>
          <w:tab w:val="left" w:pos="1134"/>
        </w:tabs>
        <w:spacing w:after="160"/>
        <w:ind w:firstLine="567"/>
        <w:jc w:val="both"/>
        <w:rPr>
          <w:rFonts w:ascii="GHEA Grapalat" w:hAnsi="GHEA Grapalat"/>
          <w:sz w:val="22"/>
          <w:szCs w:val="22"/>
        </w:rPr>
      </w:pPr>
    </w:p>
    <w:p w14:paraId="3B67FFE1" w14:textId="77777777" w:rsidR="000B740C" w:rsidRPr="004D5A00" w:rsidRDefault="000B740C" w:rsidP="000B740C">
      <w:pPr>
        <w:widowControl w:val="0"/>
        <w:tabs>
          <w:tab w:val="left" w:pos="1134"/>
        </w:tabs>
        <w:spacing w:after="160"/>
        <w:ind w:firstLine="567"/>
        <w:jc w:val="both"/>
        <w:rPr>
          <w:rFonts w:ascii="GHEA Grapalat" w:hAnsi="GHEA Grapalat"/>
          <w:sz w:val="22"/>
          <w:szCs w:val="22"/>
        </w:rPr>
      </w:pPr>
    </w:p>
    <w:p w14:paraId="1FD03481" w14:textId="77777777" w:rsidR="000B740C" w:rsidRPr="004D5A00" w:rsidRDefault="000B740C" w:rsidP="000B740C">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740C" w:rsidRPr="00B138F3" w14:paraId="3744AF30"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B0392" w14:textId="77777777" w:rsidR="000B740C" w:rsidRPr="004D5A00" w:rsidRDefault="000B740C" w:rsidP="00CD796B">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B740C" w:rsidRPr="00B138F3" w14:paraId="1455F02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19249" w14:textId="77777777" w:rsidR="000B740C" w:rsidRPr="00B138F3" w:rsidRDefault="000B740C" w:rsidP="00CD796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0B740C" w:rsidRPr="00B138F3" w14:paraId="37AFAA8C"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B0F1D" w14:textId="77777777" w:rsidR="000B740C" w:rsidRPr="00B138F3" w:rsidRDefault="000B740C" w:rsidP="00CD796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B740C" w:rsidRPr="00B138F3" w14:paraId="376FCFB5"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E7C9F"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740C" w:rsidRPr="00B138F3" w14:paraId="679DFE88"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477"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740C" w:rsidRPr="00B138F3" w14:paraId="69CFF947"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A976D"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740C" w:rsidRPr="00B138F3" w14:paraId="5674B5D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AF9F9"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740C" w:rsidRPr="00B138F3" w14:paraId="4F7F3CA2"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1315A"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740C" w:rsidRPr="00B138F3" w14:paraId="1C3F29D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6051E"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B740C" w:rsidRPr="00B138F3" w14:paraId="68864528"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3E934"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740C" w:rsidRPr="00B138F3" w14:paraId="6E71445D"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80480"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B740C" w:rsidRPr="00B138F3" w14:paraId="062D82DD"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8A7E4"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B740C" w:rsidRPr="00B138F3" w14:paraId="397E5E85"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21222"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B740C" w:rsidRPr="00B138F3" w14:paraId="64776FA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E8B0"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740C" w:rsidRPr="00B138F3" w14:paraId="6A62439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2E043"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740C" w:rsidRPr="00B138F3" w14:paraId="3B70BBDE"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76B6B"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740C" w:rsidRPr="00B138F3" w14:paraId="3BB5BF4D"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3FEE0"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B740C" w:rsidRPr="00B138F3" w14:paraId="2213EF60"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4678C46A"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740C" w:rsidRPr="00B138F3" w14:paraId="45C1972D"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2F9AF"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740C" w:rsidRPr="00B138F3" w14:paraId="31C4669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62B4" w14:textId="77777777" w:rsidR="000B740C" w:rsidRPr="00B138F3" w:rsidRDefault="000B740C" w:rsidP="00CD796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740C" w:rsidRPr="00B138F3" w14:paraId="453A138F" w14:textId="77777777" w:rsidTr="00CD796B">
        <w:trPr>
          <w:trHeight w:val="3234"/>
        </w:trPr>
        <w:tc>
          <w:tcPr>
            <w:tcW w:w="5616" w:type="dxa"/>
            <w:tcBorders>
              <w:top w:val="nil"/>
              <w:left w:val="single" w:sz="4" w:space="0" w:color="auto"/>
              <w:bottom w:val="single" w:sz="4" w:space="0" w:color="auto"/>
              <w:right w:val="single" w:sz="4" w:space="0" w:color="auto"/>
            </w:tcBorders>
            <w:noWrap/>
            <w:vAlign w:val="bottom"/>
          </w:tcPr>
          <w:p w14:paraId="569F6D9D" w14:textId="77777777" w:rsidR="000B740C" w:rsidRPr="00B138F3" w:rsidRDefault="000B740C" w:rsidP="00CD796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3D0EEE" w14:textId="77777777" w:rsidR="000B740C" w:rsidRPr="00B138F3" w:rsidRDefault="000B740C" w:rsidP="00CD796B">
            <w:pPr>
              <w:widowControl w:val="0"/>
              <w:spacing w:after="160"/>
              <w:rPr>
                <w:rFonts w:ascii="GHEA Grapalat" w:hAnsi="GHEA Grapalat" w:cs="Sylfaen"/>
              </w:rPr>
            </w:pPr>
          </w:p>
          <w:p w14:paraId="6A7293B4" w14:textId="77777777" w:rsidR="000B740C" w:rsidRPr="00B138F3" w:rsidRDefault="000B740C" w:rsidP="00CD796B">
            <w:pPr>
              <w:widowControl w:val="0"/>
              <w:spacing w:after="160"/>
              <w:jc w:val="right"/>
              <w:rPr>
                <w:rFonts w:ascii="GHEA Grapalat" w:hAnsi="GHEA Grapalat" w:cs="Tahoma"/>
              </w:rPr>
            </w:pPr>
            <w:r w:rsidRPr="00B138F3">
              <w:rPr>
                <w:rFonts w:ascii="GHEA Grapalat" w:hAnsi="GHEA Grapalat"/>
              </w:rPr>
              <w:t>/____________________/</w:t>
            </w:r>
          </w:p>
          <w:p w14:paraId="48995906" w14:textId="77777777" w:rsidR="000B740C" w:rsidRPr="00B138F3" w:rsidRDefault="000B740C" w:rsidP="00CD796B">
            <w:pPr>
              <w:widowControl w:val="0"/>
              <w:spacing w:after="160"/>
              <w:rPr>
                <w:rFonts w:ascii="GHEA Grapalat" w:hAnsi="GHEA Grapalat" w:cs="Sylfaen"/>
              </w:rPr>
            </w:pPr>
          </w:p>
          <w:p w14:paraId="3DF925F4"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/____________________/</w:t>
            </w:r>
          </w:p>
          <w:p w14:paraId="1A31D543" w14:textId="77777777" w:rsidR="000B740C" w:rsidRPr="00B138F3" w:rsidRDefault="000B740C" w:rsidP="00CD796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4CF3A18" w14:textId="77777777" w:rsidR="000B740C" w:rsidRPr="00B138F3" w:rsidRDefault="000B740C" w:rsidP="00CD796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CF45A87" w14:textId="77777777" w:rsidR="000B740C" w:rsidRPr="00B138F3" w:rsidRDefault="000B740C" w:rsidP="00CD796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5419C2C" w14:textId="77777777" w:rsidR="000B740C" w:rsidRPr="00B138F3" w:rsidRDefault="000B740C" w:rsidP="00CD796B">
            <w:pPr>
              <w:widowControl w:val="0"/>
              <w:spacing w:after="160"/>
              <w:rPr>
                <w:rFonts w:ascii="GHEA Grapalat" w:hAnsi="GHEA Grapalat" w:cs="Sylfaen"/>
              </w:rPr>
            </w:pPr>
          </w:p>
          <w:p w14:paraId="2111277E"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/____________________/</w:t>
            </w:r>
          </w:p>
          <w:p w14:paraId="2A24C8A5" w14:textId="77777777" w:rsidR="000B740C" w:rsidRPr="00B138F3" w:rsidRDefault="000B740C" w:rsidP="00CD796B">
            <w:pPr>
              <w:widowControl w:val="0"/>
              <w:spacing w:after="160"/>
              <w:jc w:val="right"/>
              <w:rPr>
                <w:rFonts w:ascii="GHEA Grapalat" w:hAnsi="GHEA Grapalat" w:cs="Tahoma"/>
              </w:rPr>
            </w:pPr>
          </w:p>
          <w:p w14:paraId="60321A70"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/____________________/</w:t>
            </w:r>
          </w:p>
          <w:p w14:paraId="7D2D12E0" w14:textId="77777777" w:rsidR="000B740C" w:rsidRPr="00B138F3" w:rsidRDefault="000B740C" w:rsidP="00CD796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740C" w:rsidRPr="00B138F3" w14:paraId="718A0773"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600D3C46" w14:textId="77777777" w:rsidR="000B740C" w:rsidRPr="00B138F3" w:rsidRDefault="000B740C" w:rsidP="00CD796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CE35C6" w14:textId="77777777" w:rsidR="000B740C" w:rsidRPr="00B138F3" w:rsidRDefault="000B740C" w:rsidP="00CD796B">
            <w:pPr>
              <w:widowControl w:val="0"/>
              <w:spacing w:after="160"/>
              <w:rPr>
                <w:rFonts w:ascii="GHEA Grapalat" w:hAnsi="GHEA Grapalat"/>
              </w:rPr>
            </w:pPr>
          </w:p>
          <w:p w14:paraId="5FF1DFCB" w14:textId="77777777" w:rsidR="000B740C" w:rsidRPr="00B138F3" w:rsidRDefault="000B740C" w:rsidP="00CD796B">
            <w:pPr>
              <w:widowControl w:val="0"/>
              <w:jc w:val="right"/>
              <w:rPr>
                <w:rFonts w:ascii="GHEA Grapalat" w:hAnsi="GHEA Grapalat" w:cs="Tahoma"/>
              </w:rPr>
            </w:pPr>
            <w:r w:rsidRPr="00B138F3">
              <w:rPr>
                <w:rFonts w:ascii="GHEA Grapalat" w:hAnsi="GHEA Grapalat"/>
              </w:rPr>
              <w:t>/____________________/</w:t>
            </w:r>
          </w:p>
          <w:p w14:paraId="5D235A1E" w14:textId="77777777" w:rsidR="000B740C" w:rsidRPr="00B138F3" w:rsidRDefault="000B740C" w:rsidP="00CD796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4515E7" w14:textId="77777777" w:rsidR="000B740C" w:rsidRPr="00B138F3" w:rsidRDefault="000B740C" w:rsidP="00CD796B">
            <w:pPr>
              <w:widowControl w:val="0"/>
              <w:spacing w:after="160"/>
              <w:rPr>
                <w:rFonts w:ascii="GHEA Grapalat" w:hAnsi="GHEA Grapalat" w:cs="Tahoma"/>
              </w:rPr>
            </w:pPr>
          </w:p>
          <w:p w14:paraId="6566130F" w14:textId="77777777" w:rsidR="000B740C" w:rsidRPr="00B138F3" w:rsidRDefault="000B740C" w:rsidP="00CD796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7F625FB" w14:textId="77777777" w:rsidR="000B740C" w:rsidRPr="00B138F3" w:rsidRDefault="000B740C" w:rsidP="00CD796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BC781" w14:textId="77777777" w:rsidR="000B740C" w:rsidRPr="00B138F3" w:rsidRDefault="000B740C" w:rsidP="00CD796B">
            <w:pPr>
              <w:widowControl w:val="0"/>
              <w:spacing w:after="160"/>
              <w:rPr>
                <w:rFonts w:ascii="GHEA Grapalat" w:hAnsi="GHEA Grapalat" w:cs="Tahoma"/>
              </w:rPr>
            </w:pPr>
          </w:p>
          <w:p w14:paraId="19C177FB" w14:textId="77777777" w:rsidR="000B740C" w:rsidRPr="00B138F3" w:rsidRDefault="000B740C" w:rsidP="00CD796B">
            <w:pPr>
              <w:widowControl w:val="0"/>
              <w:jc w:val="right"/>
              <w:rPr>
                <w:rFonts w:ascii="GHEA Grapalat" w:hAnsi="GHEA Grapalat" w:cs="Tahoma"/>
              </w:rPr>
            </w:pPr>
            <w:r w:rsidRPr="00B138F3">
              <w:rPr>
                <w:rFonts w:ascii="GHEA Grapalat" w:hAnsi="GHEA Grapalat"/>
              </w:rPr>
              <w:t>/____________________/</w:t>
            </w:r>
          </w:p>
          <w:p w14:paraId="2E24A30A" w14:textId="77777777" w:rsidR="000B740C" w:rsidRPr="00B138F3" w:rsidRDefault="000B740C" w:rsidP="00CD796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E8F7BB7" w14:textId="77777777" w:rsidR="000B740C" w:rsidRPr="00B138F3" w:rsidRDefault="000B740C" w:rsidP="00CD796B">
            <w:pPr>
              <w:widowControl w:val="0"/>
              <w:spacing w:after="160"/>
              <w:rPr>
                <w:rFonts w:ascii="GHEA Grapalat" w:hAnsi="GHEA Grapalat" w:cs="Arial"/>
              </w:rPr>
            </w:pPr>
          </w:p>
        </w:tc>
      </w:tr>
      <w:tr w:rsidR="000B740C" w:rsidRPr="00B138F3" w14:paraId="6B0D7C69"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74CBD2A" w14:textId="77777777" w:rsidR="000B740C" w:rsidRPr="00B138F3" w:rsidRDefault="000B740C" w:rsidP="00CD796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601CDCC" w14:textId="77777777" w:rsidR="000B740C" w:rsidRPr="00B138F3" w:rsidRDefault="000B740C" w:rsidP="00CD796B">
            <w:pPr>
              <w:widowControl w:val="0"/>
              <w:spacing w:after="160"/>
              <w:rPr>
                <w:rFonts w:ascii="GHEA Grapalat" w:hAnsi="GHEA Grapalat" w:cs="Sylfaen"/>
              </w:rPr>
            </w:pPr>
          </w:p>
          <w:p w14:paraId="7E40E745" w14:textId="77777777" w:rsidR="000B740C" w:rsidRPr="00B138F3" w:rsidRDefault="000B740C" w:rsidP="00CD796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F52BF1" w14:textId="77777777" w:rsidR="000B740C" w:rsidRPr="00B138F3" w:rsidRDefault="000B740C" w:rsidP="00CD796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AA3895A" w14:textId="77777777" w:rsidR="000B740C" w:rsidRPr="00B138F3" w:rsidRDefault="000B740C" w:rsidP="00CD796B">
            <w:pPr>
              <w:widowControl w:val="0"/>
              <w:spacing w:after="160"/>
              <w:rPr>
                <w:rFonts w:ascii="GHEA Grapalat" w:hAnsi="GHEA Grapalat"/>
              </w:rPr>
            </w:pPr>
          </w:p>
          <w:p w14:paraId="7ED92280"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F6AC858" w14:textId="77777777" w:rsidR="000B740C" w:rsidRPr="00EC1F84" w:rsidRDefault="000B740C" w:rsidP="000B740C">
      <w:pPr>
        <w:widowControl w:val="0"/>
        <w:tabs>
          <w:tab w:val="left" w:pos="1134"/>
        </w:tabs>
        <w:spacing w:after="160"/>
        <w:ind w:firstLine="567"/>
        <w:jc w:val="both"/>
        <w:rPr>
          <w:rFonts w:ascii="GHEA Grapalat" w:hAnsi="GHEA Grapalat"/>
          <w:sz w:val="22"/>
          <w:szCs w:val="22"/>
        </w:rPr>
      </w:pPr>
    </w:p>
    <w:p w14:paraId="3E94D014" w14:textId="77777777" w:rsidR="000B740C" w:rsidRPr="00B138F3" w:rsidRDefault="000B740C" w:rsidP="000B740C">
      <w:pPr>
        <w:widowControl w:val="0"/>
        <w:spacing w:after="160"/>
        <w:jc w:val="center"/>
        <w:rPr>
          <w:rFonts w:ascii="GHEA Grapalat" w:hAnsi="GHEA Grapalat" w:cs="Sylfaen"/>
        </w:rPr>
      </w:pPr>
    </w:p>
    <w:p w14:paraId="6DFF6FB2" w14:textId="77777777" w:rsidR="000B740C" w:rsidRPr="00B138F3" w:rsidRDefault="000B740C" w:rsidP="000B740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6CF719" w14:textId="77777777" w:rsidR="000B740C" w:rsidRPr="00B138F3" w:rsidRDefault="000B740C" w:rsidP="000B740C">
      <w:pPr>
        <w:rPr>
          <w:rFonts w:ascii="GHEA Grapalat" w:hAnsi="GHEA Grapalat" w:cs="Sylfaen"/>
        </w:rPr>
      </w:pPr>
      <w:r w:rsidRPr="00B138F3">
        <w:rPr>
          <w:rFonts w:ascii="GHEA Grapalat" w:hAnsi="GHEA Grapalat" w:cs="Sylfaen"/>
        </w:rPr>
        <w:br w:type="page"/>
      </w:r>
    </w:p>
    <w:p w14:paraId="1E50689B" w14:textId="77777777" w:rsidR="000B740C" w:rsidRPr="00B138F3" w:rsidRDefault="000B740C" w:rsidP="000B740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740C" w:rsidRPr="00B138F3" w14:paraId="4945D74F"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2C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DDCB6DE"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602110"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E1486A"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A3F008"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3C67E8"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6AF2A4"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3EB62BC"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378203"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83A461"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B740C" w:rsidRPr="00B138F3" w14:paraId="1F6E27DC"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1C2C6"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9EDF0"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A9D905"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F75D92"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D9231"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0B740C" w:rsidRPr="00B138F3" w14:paraId="0CD9F2A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F66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28418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65D04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E22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389C8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B740C" w:rsidRPr="00B138F3" w14:paraId="2D7127C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E19F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775F98" w14:textId="77777777" w:rsidR="000B740C" w:rsidRPr="00B138F3" w:rsidRDefault="000B740C" w:rsidP="00CD796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9B008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A26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13DF7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B740C" w:rsidRPr="00B138F3" w14:paraId="5D7E056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0033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5738FB" w14:textId="77777777" w:rsidR="000B740C" w:rsidRPr="00B138F3" w:rsidRDefault="000B740C" w:rsidP="00CD796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1C84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D367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804C6D" w14:textId="77777777" w:rsidR="000B740C" w:rsidRPr="00B138F3" w:rsidRDefault="000B740C"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00C47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B740C" w:rsidRPr="00B138F3" w14:paraId="1361BAA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7FF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B791EE" w14:textId="77777777" w:rsidR="000B740C" w:rsidRPr="00B138F3" w:rsidRDefault="000B740C" w:rsidP="00CD796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96637D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83D6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D817D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169BB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3B84D9F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2E22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AB63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5CC00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FD64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0B9CA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B97D50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3D1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F6277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955F71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54A4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2E871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01514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16CCB83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3FC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FC3F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F267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2A08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A649D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6AB5C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0B740C" w:rsidRPr="00B138F3" w14:paraId="0B03DE0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3C17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EE0CD0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25D86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0D3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1FD5C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5A4B3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7C613A9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9D87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A0FA0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A3F6D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41875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1403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3A29C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5400485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18C6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143DAE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32A6F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B344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527C7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E8D5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0B740C" w:rsidRPr="00B138F3" w14:paraId="7E75677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613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150BE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976EBC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0B82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E51E6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CC7A1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34BD8A3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E9A7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48B27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2E34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06248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B389E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1E605B91"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C45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57C9B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3683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2EC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0BDE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65E71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65EC4DC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5923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6CE7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CD6D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0E4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FFDD1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080D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B740C" w:rsidRPr="00B138F3" w14:paraId="2BFBA2B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11E8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AC898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24657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48DB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CEAF3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2531F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B740C" w:rsidRPr="00B138F3" w14:paraId="7780A05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EC86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97A396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0F8401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BF83E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331A3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2C9BEF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21F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E6E99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C84A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8B34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22C41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23572D1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0A37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37BBE8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48567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B14B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C75EE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02E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4C173AF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8CE73" w14:textId="77777777" w:rsidR="000B740C" w:rsidRPr="00B138F3" w:rsidDel="0010680B"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C4F37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DB07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8A072" w14:textId="77777777" w:rsidR="000B740C" w:rsidRPr="00B138F3" w:rsidRDefault="000B740C"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A02AFA" w14:textId="77777777" w:rsidR="000B740C" w:rsidRPr="00B138F3" w:rsidRDefault="000B740C"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F9D926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078F7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0B740C" w:rsidRPr="00B138F3" w14:paraId="4FE208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102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FEED7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E85EF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41A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ED6987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A4875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8FA9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3FEBD75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EF0A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43B4A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77218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EC36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AA8A6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C584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F24555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B740C" w:rsidRPr="00B138F3" w14:paraId="5DF37C9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A09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A6A953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EB99C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73A9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B10724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0FCCE16" w14:textId="77777777" w:rsidR="000B740C" w:rsidRPr="00B138F3" w:rsidRDefault="000B740C"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ACF9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7BF85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B740C" w:rsidRPr="00B138F3" w14:paraId="0168938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0B73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3811EC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85BC4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5253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C0BF7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ED7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B740C" w:rsidRPr="00B138F3" w14:paraId="362F38D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126D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CF7A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65A15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A61F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BBDFE5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D39B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03A71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B740C" w:rsidRPr="00B138F3" w14:paraId="5729099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53FA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8749B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25160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BDFB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51638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638D1B"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35901BA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1DC5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4DEFE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FA7BD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EB78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83CBF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34FB0E"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0A3732A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DDA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C36A2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CBBC4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02911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83DF2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152B9F"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397172E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FEE5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88459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E3A47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8CFC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7023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DDEA48"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53DEEAE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918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4822A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667F9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D39A7A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E1D62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E0CB2B"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1C3BE63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6F8F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EABD8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476BA8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F24B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8F44C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EAC7C" w14:textId="77777777" w:rsidR="000B740C" w:rsidRPr="00B138F3" w:rsidRDefault="000B740C" w:rsidP="00CD796B">
            <w:pPr>
              <w:widowControl w:val="0"/>
              <w:spacing w:after="120"/>
              <w:jc w:val="center"/>
              <w:rPr>
                <w:rFonts w:ascii="GHEA Grapalat" w:hAnsi="GHEA Grapalat"/>
                <w:sz w:val="18"/>
                <w:szCs w:val="18"/>
              </w:rPr>
            </w:pPr>
          </w:p>
        </w:tc>
      </w:tr>
    </w:tbl>
    <w:p w14:paraId="20807E37" w14:textId="7C6D8533" w:rsidR="000B740C" w:rsidRDefault="000B740C" w:rsidP="00235549">
      <w:pPr>
        <w:widowControl w:val="0"/>
        <w:spacing w:after="160"/>
        <w:ind w:firstLine="567"/>
        <w:jc w:val="right"/>
        <w:rPr>
          <w:rFonts w:ascii="GHEA Grapalat" w:hAnsi="GHEA Grapalat"/>
          <w:b/>
        </w:rPr>
      </w:pPr>
    </w:p>
    <w:p w14:paraId="109BDF8E" w14:textId="46DBFEF6" w:rsidR="000B740C" w:rsidRDefault="000B740C" w:rsidP="00235549">
      <w:pPr>
        <w:widowControl w:val="0"/>
        <w:spacing w:after="160"/>
        <w:ind w:firstLine="567"/>
        <w:jc w:val="right"/>
        <w:rPr>
          <w:rFonts w:ascii="GHEA Grapalat" w:hAnsi="GHEA Grapalat"/>
          <w:b/>
        </w:rPr>
      </w:pPr>
    </w:p>
    <w:p w14:paraId="00D0FBF0" w14:textId="6C5DCE1F" w:rsidR="000B740C" w:rsidRDefault="000B740C" w:rsidP="00235549">
      <w:pPr>
        <w:widowControl w:val="0"/>
        <w:spacing w:after="160"/>
        <w:ind w:firstLine="567"/>
        <w:jc w:val="right"/>
        <w:rPr>
          <w:rFonts w:ascii="GHEA Grapalat" w:hAnsi="GHEA Grapalat"/>
          <w:b/>
        </w:rPr>
      </w:pPr>
    </w:p>
    <w:p w14:paraId="65B97458" w14:textId="16B14DBB" w:rsidR="000B740C" w:rsidRDefault="000B740C" w:rsidP="00235549">
      <w:pPr>
        <w:widowControl w:val="0"/>
        <w:spacing w:after="160"/>
        <w:ind w:firstLine="567"/>
        <w:jc w:val="right"/>
        <w:rPr>
          <w:rFonts w:ascii="GHEA Grapalat" w:hAnsi="GHEA Grapalat"/>
          <w:b/>
        </w:rPr>
      </w:pPr>
    </w:p>
    <w:p w14:paraId="2AFFB8C8" w14:textId="2F608CD3" w:rsidR="000B740C" w:rsidRDefault="000B740C" w:rsidP="00235549">
      <w:pPr>
        <w:widowControl w:val="0"/>
        <w:spacing w:after="160"/>
        <w:ind w:firstLine="567"/>
        <w:jc w:val="right"/>
        <w:rPr>
          <w:rFonts w:ascii="GHEA Grapalat" w:hAnsi="GHEA Grapalat"/>
          <w:b/>
        </w:rPr>
      </w:pPr>
    </w:p>
    <w:p w14:paraId="26074F06" w14:textId="016F60E4" w:rsidR="000B740C" w:rsidRDefault="000B740C" w:rsidP="00235549">
      <w:pPr>
        <w:widowControl w:val="0"/>
        <w:spacing w:after="160"/>
        <w:ind w:firstLine="567"/>
        <w:jc w:val="right"/>
        <w:rPr>
          <w:rFonts w:ascii="GHEA Grapalat" w:hAnsi="GHEA Grapalat"/>
          <w:b/>
        </w:rPr>
      </w:pPr>
    </w:p>
    <w:p w14:paraId="28E4B7C9" w14:textId="696B7342" w:rsidR="000B740C" w:rsidRDefault="000B740C" w:rsidP="00235549">
      <w:pPr>
        <w:widowControl w:val="0"/>
        <w:spacing w:after="160"/>
        <w:ind w:firstLine="567"/>
        <w:jc w:val="right"/>
        <w:rPr>
          <w:rFonts w:ascii="GHEA Grapalat" w:hAnsi="GHEA Grapalat"/>
          <w:b/>
        </w:rPr>
      </w:pPr>
    </w:p>
    <w:p w14:paraId="5A319D21" w14:textId="3C65DD98" w:rsidR="000B740C" w:rsidRDefault="000B740C" w:rsidP="00235549">
      <w:pPr>
        <w:widowControl w:val="0"/>
        <w:spacing w:after="160"/>
        <w:ind w:firstLine="567"/>
        <w:jc w:val="right"/>
        <w:rPr>
          <w:rFonts w:ascii="GHEA Grapalat" w:hAnsi="GHEA Grapalat"/>
          <w:b/>
        </w:rPr>
      </w:pPr>
    </w:p>
    <w:p w14:paraId="2AF2EB8F" w14:textId="44439089" w:rsidR="000B740C" w:rsidRDefault="000B740C" w:rsidP="00235549">
      <w:pPr>
        <w:widowControl w:val="0"/>
        <w:spacing w:after="160"/>
        <w:ind w:firstLine="567"/>
        <w:jc w:val="right"/>
        <w:rPr>
          <w:rFonts w:ascii="GHEA Grapalat" w:hAnsi="GHEA Grapalat"/>
          <w:b/>
        </w:rPr>
      </w:pPr>
    </w:p>
    <w:p w14:paraId="6F0CAB76" w14:textId="541AC9F3" w:rsidR="000B740C" w:rsidRDefault="000B740C" w:rsidP="00235549">
      <w:pPr>
        <w:widowControl w:val="0"/>
        <w:spacing w:after="160"/>
        <w:ind w:firstLine="567"/>
        <w:jc w:val="right"/>
        <w:rPr>
          <w:rFonts w:ascii="GHEA Grapalat" w:hAnsi="GHEA Grapalat"/>
          <w:b/>
        </w:rPr>
      </w:pPr>
    </w:p>
    <w:p w14:paraId="22C24153" w14:textId="1150E306" w:rsidR="000B740C" w:rsidRDefault="000B740C" w:rsidP="00235549">
      <w:pPr>
        <w:widowControl w:val="0"/>
        <w:spacing w:after="160"/>
        <w:ind w:firstLine="567"/>
        <w:jc w:val="right"/>
        <w:rPr>
          <w:rFonts w:ascii="GHEA Grapalat" w:hAnsi="GHEA Grapalat"/>
          <w:b/>
        </w:rPr>
      </w:pPr>
    </w:p>
    <w:p w14:paraId="672216CC" w14:textId="21D1841A" w:rsidR="000B740C" w:rsidRDefault="000B740C" w:rsidP="00235549">
      <w:pPr>
        <w:widowControl w:val="0"/>
        <w:spacing w:after="160"/>
        <w:ind w:firstLine="567"/>
        <w:jc w:val="right"/>
        <w:rPr>
          <w:rFonts w:ascii="GHEA Grapalat" w:hAnsi="GHEA Grapalat"/>
          <w:b/>
        </w:rPr>
      </w:pPr>
    </w:p>
    <w:p w14:paraId="7DC593D0" w14:textId="1FC47F83" w:rsidR="000B740C" w:rsidRDefault="000B740C" w:rsidP="00235549">
      <w:pPr>
        <w:widowControl w:val="0"/>
        <w:spacing w:after="160"/>
        <w:ind w:firstLine="567"/>
        <w:jc w:val="right"/>
        <w:rPr>
          <w:rFonts w:ascii="GHEA Grapalat" w:hAnsi="GHEA Grapalat"/>
          <w:b/>
        </w:rPr>
      </w:pPr>
    </w:p>
    <w:p w14:paraId="505C7C43" w14:textId="0717EE9C" w:rsidR="000B740C" w:rsidRDefault="000B740C" w:rsidP="00235549">
      <w:pPr>
        <w:widowControl w:val="0"/>
        <w:spacing w:after="160"/>
        <w:ind w:firstLine="567"/>
        <w:jc w:val="right"/>
        <w:rPr>
          <w:rFonts w:ascii="GHEA Grapalat" w:hAnsi="GHEA Grapalat"/>
          <w:b/>
        </w:rPr>
      </w:pPr>
    </w:p>
    <w:p w14:paraId="3C298919" w14:textId="207D674A" w:rsidR="000B740C" w:rsidRDefault="000B740C" w:rsidP="00235549">
      <w:pPr>
        <w:widowControl w:val="0"/>
        <w:spacing w:after="160"/>
        <w:ind w:firstLine="567"/>
        <w:jc w:val="right"/>
        <w:rPr>
          <w:rFonts w:ascii="GHEA Grapalat" w:hAnsi="GHEA Grapalat"/>
          <w:b/>
        </w:rPr>
      </w:pPr>
    </w:p>
    <w:p w14:paraId="05F0483F" w14:textId="6E103B80" w:rsidR="000B740C" w:rsidRDefault="000B740C" w:rsidP="00235549">
      <w:pPr>
        <w:widowControl w:val="0"/>
        <w:spacing w:after="160"/>
        <w:ind w:firstLine="567"/>
        <w:jc w:val="right"/>
        <w:rPr>
          <w:rFonts w:ascii="GHEA Grapalat" w:hAnsi="GHEA Grapalat"/>
          <w:b/>
        </w:rPr>
      </w:pPr>
    </w:p>
    <w:p w14:paraId="7FC79A8D" w14:textId="77777777" w:rsidR="000B740C" w:rsidRDefault="000B740C" w:rsidP="00235549">
      <w:pPr>
        <w:widowControl w:val="0"/>
        <w:spacing w:after="160"/>
        <w:ind w:firstLine="567"/>
        <w:jc w:val="right"/>
        <w:rPr>
          <w:rFonts w:ascii="GHEA Grapalat" w:hAnsi="GHEA Grapalat"/>
          <w:b/>
        </w:rPr>
      </w:pPr>
    </w:p>
    <w:p w14:paraId="787D01AA" w14:textId="15956CED"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EB5C6EC" w14:textId="78C913D4"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E36FF">
        <w:rPr>
          <w:rFonts w:ascii="GHEA Grapalat" w:hAnsi="GHEA Grapalat"/>
          <w:b/>
          <w:sz w:val="24"/>
          <w:szCs w:val="24"/>
        </w:rPr>
        <w:t>BMAShDzB-</w:t>
      </w:r>
      <w:r w:rsidR="00D53224">
        <w:rPr>
          <w:rFonts w:ascii="GHEA Grapalat" w:hAnsi="GHEA Grapalat"/>
          <w:b/>
          <w:sz w:val="24"/>
          <w:szCs w:val="24"/>
        </w:rPr>
        <w:t>25/39</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3"/>
        <w:t>*</w:t>
      </w:r>
    </w:p>
    <w:p w14:paraId="4E9D48CA" w14:textId="77777777" w:rsidR="001005B0" w:rsidRPr="00B138F3" w:rsidRDefault="001005B0" w:rsidP="00B46D58">
      <w:pPr>
        <w:widowControl w:val="0"/>
        <w:spacing w:after="160"/>
        <w:ind w:left="567" w:right="565"/>
        <w:jc w:val="center"/>
        <w:rPr>
          <w:rFonts w:ascii="GHEA Grapalat" w:hAnsi="GHEA Grapalat"/>
          <w:b/>
        </w:rPr>
      </w:pPr>
    </w:p>
    <w:p w14:paraId="02FE4D5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B46D58">
      <w:pPr>
        <w:widowControl w:val="0"/>
        <w:spacing w:after="160"/>
        <w:ind w:left="567" w:right="565"/>
        <w:jc w:val="center"/>
        <w:rPr>
          <w:rFonts w:ascii="GHEA Grapalat" w:hAnsi="GHEA Grapalat"/>
          <w:b/>
        </w:rPr>
      </w:pPr>
    </w:p>
    <w:p w14:paraId="7B35EF5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14:paraId="08172D54"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B1A78">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14:paraId="61F855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A214C">
      <w:pPr>
        <w:widowControl w:val="0"/>
        <w:spacing w:after="160"/>
        <w:jc w:val="right"/>
        <w:rPr>
          <w:rFonts w:ascii="GHEA Grapalat" w:hAnsi="GHEA Grapalat"/>
          <w:i/>
        </w:rPr>
      </w:pPr>
    </w:p>
    <w:p w14:paraId="4F06D088" w14:textId="77777777" w:rsidR="00F331AD" w:rsidRPr="002A4554" w:rsidRDefault="00F331AD" w:rsidP="000A214C">
      <w:pPr>
        <w:widowControl w:val="0"/>
        <w:spacing w:after="160"/>
        <w:jc w:val="right"/>
        <w:rPr>
          <w:rFonts w:ascii="GHEA Grapalat" w:hAnsi="GHEA Grapalat"/>
          <w:i/>
        </w:rPr>
      </w:pPr>
    </w:p>
    <w:p w14:paraId="537ADB47" w14:textId="77777777" w:rsidR="00F331AD" w:rsidRPr="002A4554" w:rsidRDefault="00F331AD" w:rsidP="000A214C">
      <w:pPr>
        <w:widowControl w:val="0"/>
        <w:spacing w:after="160"/>
        <w:jc w:val="right"/>
        <w:rPr>
          <w:rFonts w:ascii="GHEA Grapalat" w:hAnsi="GHEA Grapalat"/>
          <w:i/>
        </w:rPr>
      </w:pPr>
    </w:p>
    <w:p w14:paraId="53CA6C92" w14:textId="77777777" w:rsidR="00E93F76" w:rsidRPr="00B138F3" w:rsidRDefault="00E93F76" w:rsidP="00E93F76">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7B3F89B" w14:textId="11A97E45" w:rsidR="00E93F76" w:rsidRPr="00B138F3" w:rsidRDefault="00E93F76" w:rsidP="00E93F76">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t>под кодом "</w:t>
      </w:r>
      <w:r>
        <w:rPr>
          <w:rFonts w:ascii="GHEA Grapalat" w:hAnsi="GHEA Grapalat"/>
          <w:i/>
        </w:rPr>
        <w:t>EQ-BMAShDzB-</w:t>
      </w:r>
      <w:r w:rsidR="00D53224">
        <w:rPr>
          <w:rFonts w:ascii="GHEA Grapalat" w:hAnsi="GHEA Grapalat"/>
          <w:i/>
        </w:rPr>
        <w:t>25/39</w:t>
      </w:r>
      <w:r w:rsidRPr="00B138F3">
        <w:rPr>
          <w:rFonts w:ascii="GHEA Grapalat" w:hAnsi="GHEA Grapalat"/>
          <w:i/>
        </w:rPr>
        <w:t>"</w:t>
      </w:r>
      <w:r w:rsidRPr="00B138F3">
        <w:rPr>
          <w:rStyle w:val="FootnoteReference"/>
          <w:rFonts w:ascii="GHEA Grapalat" w:hAnsi="GHEA Grapalat"/>
          <w:i/>
        </w:rPr>
        <w:footnoteReference w:customMarkFollows="1" w:id="24"/>
        <w:t>*</w:t>
      </w:r>
    </w:p>
    <w:p w14:paraId="6E55046F" w14:textId="77777777" w:rsidR="00E93F76" w:rsidRPr="002A4554" w:rsidRDefault="00E93F76" w:rsidP="00E93F76">
      <w:pPr>
        <w:widowControl w:val="0"/>
        <w:spacing w:after="160"/>
        <w:jc w:val="center"/>
        <w:rPr>
          <w:rFonts w:ascii="GHEA Grapalat" w:hAnsi="GHEA Grapalat"/>
          <w:b/>
        </w:rPr>
      </w:pPr>
    </w:p>
    <w:p w14:paraId="4E980405" w14:textId="77777777" w:rsidR="00E93F76" w:rsidRPr="00B138F3" w:rsidRDefault="00E93F76" w:rsidP="00E93F76">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8DF0AA9" w14:textId="77777777" w:rsidR="00E93F76" w:rsidRPr="00B138F3" w:rsidRDefault="00E93F76" w:rsidP="00E93F76">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93F76" w:rsidRPr="00B138F3" w14:paraId="52BF37C5" w14:textId="77777777" w:rsidTr="00CD796B">
        <w:tc>
          <w:tcPr>
            <w:tcW w:w="4786" w:type="dxa"/>
          </w:tcPr>
          <w:p w14:paraId="5FA8BCE0" w14:textId="77777777" w:rsidR="00E93F76" w:rsidRPr="00B138F3" w:rsidRDefault="00E93F76" w:rsidP="00CD796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762C227" w14:textId="77777777" w:rsidR="00E93F76" w:rsidRPr="00B138F3" w:rsidRDefault="00E93F76" w:rsidP="00CD796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5"/>
              <w:t>**</w:t>
            </w:r>
          </w:p>
        </w:tc>
      </w:tr>
    </w:tbl>
    <w:p w14:paraId="0CCB6619" w14:textId="77777777" w:rsidR="00E93F76" w:rsidRPr="00B138F3" w:rsidRDefault="00E93F76" w:rsidP="00E93F76">
      <w:pPr>
        <w:widowControl w:val="0"/>
        <w:spacing w:after="160"/>
        <w:rPr>
          <w:rFonts w:ascii="GHEA Grapalat" w:hAnsi="GHEA Grapalat" w:cs="GHEA Grapalat"/>
          <w:b/>
        </w:rPr>
      </w:pPr>
    </w:p>
    <w:p w14:paraId="72188547" w14:textId="77777777" w:rsidR="00E93F76" w:rsidRPr="00B138F3" w:rsidRDefault="00E93F76" w:rsidP="00E93F7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BDD77A" w14:textId="77777777" w:rsidR="00E93F76" w:rsidRPr="00B138F3" w:rsidRDefault="00E93F76" w:rsidP="00E93F7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001F56" w14:textId="77777777" w:rsidR="00E93F76" w:rsidRPr="00B138F3" w:rsidRDefault="00E93F76" w:rsidP="00E93F7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BF130A" w14:textId="77777777" w:rsidR="00E93F76" w:rsidRPr="00B138F3" w:rsidRDefault="00E93F76" w:rsidP="00E93F7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34A3694" w14:textId="77777777" w:rsidR="00E93F76" w:rsidRPr="00B138F3" w:rsidRDefault="00E93F76" w:rsidP="00E93F7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1CC4B4" w14:textId="77777777" w:rsidR="00E93F76" w:rsidRPr="00572A57" w:rsidRDefault="00E93F76" w:rsidP="00E93F76">
      <w:pPr>
        <w:widowControl w:val="0"/>
        <w:spacing w:after="160"/>
        <w:jc w:val="center"/>
        <w:rPr>
          <w:rFonts w:ascii="GHEA Grapalat" w:hAnsi="GHEA Grapalat"/>
          <w:b/>
        </w:rPr>
      </w:pPr>
    </w:p>
    <w:p w14:paraId="47B2E776" w14:textId="77777777" w:rsidR="00E93F76" w:rsidRPr="00B138F3" w:rsidRDefault="00E93F76" w:rsidP="00E93F76">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5666AF1" w14:textId="77777777" w:rsidR="00E93F76" w:rsidRPr="00B138F3" w:rsidRDefault="00E93F76" w:rsidP="00E93F76">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5217306" w14:textId="77777777" w:rsidR="00E93F76" w:rsidRPr="00B138F3" w:rsidRDefault="00E93F76" w:rsidP="00E93F76">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F466DFE" w14:textId="77777777" w:rsidR="00E93F76" w:rsidRPr="00B138F3" w:rsidRDefault="00E93F76" w:rsidP="00E93F76">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BF687AF" w14:textId="77777777" w:rsidR="00E93F76" w:rsidRPr="00B138F3" w:rsidRDefault="00E93F76" w:rsidP="00E93F76">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BC01952"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39822FA"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828F88"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C955E1"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F09425"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702F93"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DDDF5F8"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731DD38"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009B09"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48A579"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F0100E0"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8B7D1F"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4BEFBF" w14:textId="77777777" w:rsidR="00E93F76" w:rsidRPr="00572A57" w:rsidRDefault="00E93F76" w:rsidP="00E93F76">
      <w:pPr>
        <w:widowControl w:val="0"/>
        <w:spacing w:after="160"/>
        <w:jc w:val="center"/>
        <w:rPr>
          <w:rFonts w:ascii="GHEA Grapalat" w:hAnsi="GHEA Grapalat"/>
          <w:b/>
        </w:rPr>
      </w:pPr>
    </w:p>
    <w:p w14:paraId="1A3931EE" w14:textId="77777777" w:rsidR="00E93F76" w:rsidRPr="00572A57" w:rsidRDefault="00E93F76" w:rsidP="00E93F76">
      <w:pPr>
        <w:widowControl w:val="0"/>
        <w:spacing w:after="160"/>
        <w:jc w:val="center"/>
        <w:rPr>
          <w:rFonts w:ascii="GHEA Grapalat" w:hAnsi="GHEA Grapalat"/>
          <w:b/>
        </w:rPr>
      </w:pPr>
    </w:p>
    <w:p w14:paraId="1F3D2C23" w14:textId="77777777" w:rsidR="00E93F76" w:rsidRPr="00572A57" w:rsidRDefault="00E93F76" w:rsidP="00E93F76">
      <w:pPr>
        <w:widowControl w:val="0"/>
        <w:spacing w:after="160"/>
        <w:jc w:val="center"/>
        <w:rPr>
          <w:rFonts w:ascii="GHEA Grapalat" w:hAnsi="GHEA Grapalat"/>
          <w:b/>
        </w:rPr>
      </w:pPr>
      <w:r w:rsidRPr="00B138F3">
        <w:rPr>
          <w:rFonts w:ascii="GHEA Grapalat" w:hAnsi="GHEA Grapalat"/>
          <w:b/>
        </w:rPr>
        <w:t>2. Иные условия</w:t>
      </w:r>
    </w:p>
    <w:p w14:paraId="08D308CB" w14:textId="77777777" w:rsidR="00E93F76" w:rsidRPr="00572A57" w:rsidRDefault="00E93F76" w:rsidP="00E93F76">
      <w:pPr>
        <w:widowControl w:val="0"/>
        <w:spacing w:after="160"/>
        <w:jc w:val="center"/>
        <w:rPr>
          <w:rFonts w:ascii="GHEA Grapalat" w:hAnsi="GHEA Grapalat" w:cs="GHEA Grapalat"/>
          <w:b/>
          <w:bCs/>
        </w:rPr>
      </w:pPr>
    </w:p>
    <w:p w14:paraId="23051190" w14:textId="77777777" w:rsidR="00E93F76" w:rsidRPr="00B138F3" w:rsidRDefault="00E93F76" w:rsidP="00E93F76">
      <w:pPr>
        <w:widowControl w:val="0"/>
        <w:tabs>
          <w:tab w:val="left" w:pos="1134"/>
        </w:tabs>
        <w:spacing w:after="160"/>
        <w:ind w:firstLine="567"/>
        <w:jc w:val="both"/>
        <w:rPr>
          <w:rFonts w:ascii="GHEA Grapalat" w:hAnsi="GHEA Grapalat"/>
        </w:rPr>
      </w:pPr>
      <w:r w:rsidRPr="00DC49CB">
        <w:rPr>
          <w:rFonts w:ascii="GHEA Grapalat" w:hAnsi="GHEA Grapalat"/>
        </w:rPr>
        <w:lastRenderedPageBreak/>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7F9589" w14:textId="77777777" w:rsidR="00E93F76" w:rsidRPr="002A4554" w:rsidRDefault="00E93F76" w:rsidP="00E93F76">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D986289"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A0923B2" w14:textId="77777777" w:rsidR="00E93F76" w:rsidRPr="00B138F3" w:rsidDel="00A13215"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AB3C4E" w14:textId="77777777" w:rsidR="00E93F76" w:rsidRPr="00B138F3" w:rsidRDefault="00E93F76" w:rsidP="00E93F76">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35519A" w14:textId="77777777" w:rsidR="00E93F76" w:rsidRPr="00B138F3" w:rsidRDefault="00E93F76" w:rsidP="00E93F76">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F8875E9"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012033E1"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B72F61C"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145872EE"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03DE2D7"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0134056F"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3C1370F"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666A1C14"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C42A92"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73A1EDD1"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62D4F68"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334C1296" w14:textId="77777777" w:rsidR="00E93F76" w:rsidRPr="00B138F3" w:rsidRDefault="00E93F76" w:rsidP="00E93F7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871DB1D" w14:textId="77777777" w:rsidR="00E93F76" w:rsidRPr="00B138F3" w:rsidRDefault="00E93F76" w:rsidP="00E93F76">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93F76" w:rsidRPr="00B138F3" w14:paraId="0CF8155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9A1D" w14:textId="77777777" w:rsidR="00E93F76" w:rsidRPr="00B138F3" w:rsidRDefault="00E93F76" w:rsidP="00CD796B">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93F76" w:rsidRPr="00B138F3" w14:paraId="25DAD83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6828B" w14:textId="77777777" w:rsidR="00E93F76" w:rsidRPr="00B138F3" w:rsidRDefault="00E93F76" w:rsidP="00CD796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93F76" w:rsidRPr="00B138F3" w14:paraId="154387E8"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5F8B8" w14:textId="77777777" w:rsidR="00E93F76" w:rsidRPr="00B138F3" w:rsidRDefault="00E93F76" w:rsidP="00CD796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93F76" w:rsidRPr="00B138F3" w14:paraId="5031B693"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199AF"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93F76" w:rsidRPr="00B138F3" w14:paraId="193A3770"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603BD"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93F76" w:rsidRPr="00B138F3" w14:paraId="2AA073FB"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D8BFE"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93F76" w:rsidRPr="00B138F3" w14:paraId="2EE677C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E1C74"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93F76" w:rsidRPr="00B138F3" w14:paraId="22CEC6E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E5E91"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3F76" w:rsidRPr="00B138F3" w14:paraId="19B6B27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07649"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93F76" w:rsidRPr="00B138F3" w14:paraId="70564016"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9B1CA"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3F76" w:rsidRPr="00B138F3" w14:paraId="7B1AF919"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848D"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93F76" w:rsidRPr="00B138F3" w14:paraId="46447DC9"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33927"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93F76" w:rsidRPr="00B138F3" w14:paraId="59B1A634"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6215"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93F76" w:rsidRPr="00B138F3" w14:paraId="73DDF58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20C49"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93F76" w:rsidRPr="00B138F3" w14:paraId="60E0E68B"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03D6B"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93F76" w:rsidRPr="00B138F3" w14:paraId="2E88F30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956F0"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93F76" w:rsidRPr="00B138F3" w14:paraId="4DE3D143"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4195"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93F76" w:rsidRPr="00B138F3" w14:paraId="20AAC069"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37DFD2E7"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93F76" w:rsidRPr="00B138F3" w14:paraId="25BD762A"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4437A"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93F76" w:rsidRPr="00B138F3" w14:paraId="51A2677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AF0BD" w14:textId="77777777" w:rsidR="00E93F76" w:rsidRPr="00B138F3" w:rsidRDefault="00E93F76" w:rsidP="00CD796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93F76" w:rsidRPr="00B138F3" w14:paraId="289C3D57"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E67195D" w14:textId="77777777" w:rsidR="00E93F76" w:rsidRPr="00B138F3" w:rsidRDefault="00E93F76" w:rsidP="00CD796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44F148" w14:textId="77777777" w:rsidR="00E93F76" w:rsidRPr="00B138F3" w:rsidRDefault="00E93F76" w:rsidP="00CD796B">
            <w:pPr>
              <w:widowControl w:val="0"/>
              <w:spacing w:after="160"/>
              <w:rPr>
                <w:rFonts w:ascii="GHEA Grapalat" w:hAnsi="GHEA Grapalat" w:cs="Sylfaen"/>
              </w:rPr>
            </w:pPr>
          </w:p>
          <w:p w14:paraId="53E93198" w14:textId="77777777" w:rsidR="00E93F76" w:rsidRPr="00B138F3" w:rsidRDefault="00E93F76" w:rsidP="00CD796B">
            <w:pPr>
              <w:widowControl w:val="0"/>
              <w:spacing w:after="160"/>
              <w:jc w:val="right"/>
              <w:rPr>
                <w:rFonts w:ascii="GHEA Grapalat" w:hAnsi="GHEA Grapalat" w:cs="Tahoma"/>
              </w:rPr>
            </w:pPr>
            <w:r w:rsidRPr="00B138F3">
              <w:rPr>
                <w:rFonts w:ascii="GHEA Grapalat" w:hAnsi="GHEA Grapalat"/>
              </w:rPr>
              <w:t>/____________________/</w:t>
            </w:r>
          </w:p>
          <w:p w14:paraId="34207746" w14:textId="77777777" w:rsidR="00E93F76" w:rsidRPr="00B138F3" w:rsidRDefault="00E93F76" w:rsidP="00CD796B">
            <w:pPr>
              <w:widowControl w:val="0"/>
              <w:spacing w:after="160"/>
              <w:rPr>
                <w:rFonts w:ascii="GHEA Grapalat" w:hAnsi="GHEA Grapalat" w:cs="Sylfaen"/>
              </w:rPr>
            </w:pPr>
          </w:p>
          <w:p w14:paraId="5C8C9736"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/____________________/</w:t>
            </w:r>
          </w:p>
          <w:p w14:paraId="1891EA35" w14:textId="77777777" w:rsidR="00E93F76" w:rsidRPr="00B138F3" w:rsidRDefault="00E93F76" w:rsidP="00CD796B">
            <w:pPr>
              <w:widowControl w:val="0"/>
              <w:spacing w:after="160"/>
              <w:rPr>
                <w:rFonts w:ascii="GHEA Grapalat" w:hAnsi="GHEA Grapalat" w:cs="Sylfaen"/>
              </w:rPr>
            </w:pPr>
          </w:p>
          <w:p w14:paraId="30D2A2D6" w14:textId="77777777" w:rsidR="00E93F76" w:rsidRPr="00B138F3" w:rsidRDefault="00E93F76" w:rsidP="00CD796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BBDAC55" w14:textId="77777777" w:rsidR="00E93F76" w:rsidRPr="00B138F3" w:rsidRDefault="00E93F76" w:rsidP="00CD796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890262" w14:textId="77777777" w:rsidR="00E93F76" w:rsidRPr="00B138F3" w:rsidRDefault="00E93F76" w:rsidP="00CD796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2D4AB5" w14:textId="77777777" w:rsidR="00E93F76" w:rsidRPr="00B138F3" w:rsidRDefault="00E93F76" w:rsidP="00CD796B">
            <w:pPr>
              <w:widowControl w:val="0"/>
              <w:spacing w:after="160"/>
              <w:rPr>
                <w:rFonts w:ascii="GHEA Grapalat" w:hAnsi="GHEA Grapalat" w:cs="Sylfaen"/>
              </w:rPr>
            </w:pPr>
          </w:p>
          <w:p w14:paraId="2197EB2E"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/____________________/</w:t>
            </w:r>
          </w:p>
          <w:p w14:paraId="5C260CFD" w14:textId="77777777" w:rsidR="00E93F76" w:rsidRPr="00B138F3" w:rsidRDefault="00E93F76" w:rsidP="00CD796B">
            <w:pPr>
              <w:widowControl w:val="0"/>
              <w:spacing w:after="160"/>
              <w:jc w:val="right"/>
              <w:rPr>
                <w:rFonts w:ascii="GHEA Grapalat" w:hAnsi="GHEA Grapalat" w:cs="Tahoma"/>
              </w:rPr>
            </w:pPr>
          </w:p>
          <w:p w14:paraId="3ACD387A"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/____________________/</w:t>
            </w:r>
          </w:p>
          <w:p w14:paraId="6DFC6FBE" w14:textId="77777777" w:rsidR="00E93F76" w:rsidRPr="00B138F3" w:rsidRDefault="00E93F76" w:rsidP="00CD796B">
            <w:pPr>
              <w:widowControl w:val="0"/>
              <w:spacing w:after="160"/>
              <w:rPr>
                <w:rFonts w:ascii="GHEA Grapalat" w:hAnsi="GHEA Grapalat" w:cs="Sylfaen"/>
              </w:rPr>
            </w:pPr>
          </w:p>
          <w:p w14:paraId="0857BA8C" w14:textId="77777777" w:rsidR="00E93F76" w:rsidRPr="00B138F3" w:rsidRDefault="00E93F76" w:rsidP="00CD796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93F76" w:rsidRPr="00B138F3" w14:paraId="17122601"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0CE9FA17" w14:textId="77777777" w:rsidR="00E93F76" w:rsidRPr="00B138F3" w:rsidRDefault="00E93F76" w:rsidP="00CD796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72C02C6" w14:textId="77777777" w:rsidR="00E93F76" w:rsidRPr="00B138F3" w:rsidRDefault="00E93F76" w:rsidP="00CD796B">
            <w:pPr>
              <w:widowControl w:val="0"/>
              <w:spacing w:after="160"/>
              <w:rPr>
                <w:rFonts w:ascii="GHEA Grapalat" w:hAnsi="GHEA Grapalat"/>
              </w:rPr>
            </w:pPr>
          </w:p>
          <w:p w14:paraId="3E73252B" w14:textId="77777777" w:rsidR="00E93F76" w:rsidRPr="00B138F3" w:rsidRDefault="00E93F76" w:rsidP="00CD796B">
            <w:pPr>
              <w:widowControl w:val="0"/>
              <w:jc w:val="right"/>
              <w:rPr>
                <w:rFonts w:ascii="GHEA Grapalat" w:hAnsi="GHEA Grapalat" w:cs="Tahoma"/>
              </w:rPr>
            </w:pPr>
            <w:r w:rsidRPr="00B138F3">
              <w:rPr>
                <w:rFonts w:ascii="GHEA Grapalat" w:hAnsi="GHEA Grapalat"/>
              </w:rPr>
              <w:t>/____________________/</w:t>
            </w:r>
          </w:p>
          <w:p w14:paraId="6265C826" w14:textId="77777777" w:rsidR="00E93F76" w:rsidRPr="00B138F3" w:rsidRDefault="00E93F76" w:rsidP="00CD796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C385C" w14:textId="77777777" w:rsidR="00E93F76" w:rsidRPr="00B138F3" w:rsidRDefault="00E93F76" w:rsidP="00CD796B">
            <w:pPr>
              <w:widowControl w:val="0"/>
              <w:spacing w:after="160"/>
              <w:rPr>
                <w:rFonts w:ascii="GHEA Grapalat" w:hAnsi="GHEA Grapalat" w:cs="Tahoma"/>
              </w:rPr>
            </w:pPr>
          </w:p>
          <w:p w14:paraId="50CB2A77" w14:textId="77777777" w:rsidR="00E93F76" w:rsidRPr="00B138F3" w:rsidRDefault="00E93F76" w:rsidP="00CD796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D28F99D" w14:textId="77777777" w:rsidR="00E93F76" w:rsidRPr="00B138F3" w:rsidRDefault="00E93F76" w:rsidP="00CD796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FCC278" w14:textId="77777777" w:rsidR="00E93F76" w:rsidRPr="00B138F3" w:rsidRDefault="00E93F76" w:rsidP="00CD796B">
            <w:pPr>
              <w:widowControl w:val="0"/>
              <w:spacing w:after="160"/>
              <w:rPr>
                <w:rFonts w:ascii="GHEA Grapalat" w:hAnsi="GHEA Grapalat" w:cs="Tahoma"/>
              </w:rPr>
            </w:pPr>
          </w:p>
          <w:p w14:paraId="46BD458B" w14:textId="77777777" w:rsidR="00E93F76" w:rsidRPr="00B138F3" w:rsidRDefault="00E93F76" w:rsidP="00CD796B">
            <w:pPr>
              <w:widowControl w:val="0"/>
              <w:jc w:val="right"/>
              <w:rPr>
                <w:rFonts w:ascii="GHEA Grapalat" w:hAnsi="GHEA Grapalat" w:cs="Tahoma"/>
              </w:rPr>
            </w:pPr>
            <w:r w:rsidRPr="00B138F3">
              <w:rPr>
                <w:rFonts w:ascii="GHEA Grapalat" w:hAnsi="GHEA Grapalat"/>
              </w:rPr>
              <w:t>/____________________/</w:t>
            </w:r>
          </w:p>
          <w:p w14:paraId="6621B811" w14:textId="77777777" w:rsidR="00E93F76" w:rsidRPr="00B138F3" w:rsidRDefault="00E93F76" w:rsidP="00CD796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69F4476" w14:textId="77777777" w:rsidR="00E93F76" w:rsidRPr="00B138F3" w:rsidRDefault="00E93F76" w:rsidP="00CD796B">
            <w:pPr>
              <w:widowControl w:val="0"/>
              <w:spacing w:after="160"/>
              <w:rPr>
                <w:rFonts w:ascii="GHEA Grapalat" w:hAnsi="GHEA Grapalat" w:cs="Arial"/>
              </w:rPr>
            </w:pPr>
          </w:p>
        </w:tc>
      </w:tr>
      <w:tr w:rsidR="00E93F76" w:rsidRPr="00B138F3" w14:paraId="5F1D578D"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2E48C49D" w14:textId="77777777" w:rsidR="00E93F76" w:rsidRPr="00B138F3" w:rsidRDefault="00E93F76" w:rsidP="00CD796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8AB831E" w14:textId="77777777" w:rsidR="00E93F76" w:rsidRPr="00B138F3" w:rsidRDefault="00E93F76" w:rsidP="00CD796B">
            <w:pPr>
              <w:widowControl w:val="0"/>
              <w:spacing w:after="160"/>
              <w:rPr>
                <w:rFonts w:ascii="GHEA Grapalat" w:hAnsi="GHEA Grapalat" w:cs="Sylfaen"/>
              </w:rPr>
            </w:pPr>
          </w:p>
          <w:p w14:paraId="26D1E5B3" w14:textId="77777777" w:rsidR="00E93F76" w:rsidRPr="00B138F3" w:rsidRDefault="00E93F76" w:rsidP="00CD796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65C8A9" w14:textId="77777777" w:rsidR="00E93F76" w:rsidRPr="00B138F3" w:rsidRDefault="00E93F76" w:rsidP="00CD796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4CFE3EC" w14:textId="77777777" w:rsidR="00E93F76" w:rsidRPr="00B138F3" w:rsidRDefault="00E93F76" w:rsidP="00CD796B">
            <w:pPr>
              <w:widowControl w:val="0"/>
              <w:spacing w:after="160"/>
              <w:rPr>
                <w:rFonts w:ascii="GHEA Grapalat" w:hAnsi="GHEA Grapalat"/>
              </w:rPr>
            </w:pPr>
          </w:p>
          <w:p w14:paraId="5667971F"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3B4AD85" w14:textId="77777777" w:rsidR="00E93F76" w:rsidRPr="00B138F3" w:rsidRDefault="00E93F76" w:rsidP="00E93F76">
      <w:pPr>
        <w:widowControl w:val="0"/>
        <w:spacing w:after="160"/>
        <w:jc w:val="center"/>
        <w:rPr>
          <w:rFonts w:ascii="GHEA Grapalat" w:hAnsi="GHEA Grapalat" w:cs="Sylfaen"/>
        </w:rPr>
      </w:pPr>
    </w:p>
    <w:p w14:paraId="45716D01" w14:textId="77777777" w:rsidR="00E93F76" w:rsidRPr="00B138F3" w:rsidRDefault="00E93F76" w:rsidP="00E93F7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6FA737" w14:textId="77777777" w:rsidR="00E93F76" w:rsidRPr="00B138F3" w:rsidRDefault="00E93F76" w:rsidP="00E93F76">
      <w:pPr>
        <w:rPr>
          <w:rFonts w:ascii="GHEA Grapalat" w:hAnsi="GHEA Grapalat" w:cs="Sylfaen"/>
        </w:rPr>
      </w:pPr>
      <w:r w:rsidRPr="00B138F3">
        <w:rPr>
          <w:rFonts w:ascii="GHEA Grapalat" w:hAnsi="GHEA Grapalat" w:cs="Sylfaen"/>
        </w:rPr>
        <w:br w:type="page"/>
      </w:r>
    </w:p>
    <w:p w14:paraId="756EB960" w14:textId="77777777" w:rsidR="00E93F76" w:rsidRPr="00B138F3" w:rsidRDefault="00E93F76" w:rsidP="00E93F7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93F76" w:rsidRPr="00B138F3" w14:paraId="463C5601"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A944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A66F88"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11A026"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39D9CD"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655B07"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61CEF1"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4CE49E"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8EB5EFB"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A7BE5D"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3EE74D"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93F76" w:rsidRPr="00B138F3" w14:paraId="6197C989"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46D2"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F5B3B1"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FB5921"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719EE"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CAC296"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93F76" w:rsidRPr="00B138F3" w14:paraId="344434A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B6CD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2AD59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0519E4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21D7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A1ABA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93F76" w:rsidRPr="00B138F3" w14:paraId="0D5E9B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51A6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F1ACB1" w14:textId="77777777" w:rsidR="00E93F76" w:rsidRPr="00B138F3" w:rsidRDefault="00E93F76" w:rsidP="00CD796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97AD7A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FAA8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2D27D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93F76" w:rsidRPr="00B138F3" w14:paraId="04BA4CE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1BD9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238E3E" w14:textId="77777777" w:rsidR="00E93F76" w:rsidRPr="00B138F3" w:rsidRDefault="00E93F76" w:rsidP="00CD796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14BD7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439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134A9F" w14:textId="77777777" w:rsidR="00E93F76" w:rsidRPr="00B138F3" w:rsidRDefault="00E93F76"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2A90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93F76" w:rsidRPr="00B138F3" w14:paraId="373F82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F77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936221" w14:textId="77777777" w:rsidR="00E93F76" w:rsidRPr="00B138F3" w:rsidRDefault="00E93F76" w:rsidP="00CD796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2853F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267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F925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4E487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0008B5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FB68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5A953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1A301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40AE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11D40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5C9AB4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DED7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BC6AF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60530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F2B5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0D4CC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146D79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39456C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C7A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A02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A0727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46D4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F187E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F852F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93F76" w:rsidRPr="00B138F3" w14:paraId="45EC409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0EF5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7AFCE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440B8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C79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485A6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C1EE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500E82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70A9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DD467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E57C1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D5E93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61275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301E2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588597C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6E5E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53F930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F977E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770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D8953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E1765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93F76" w:rsidRPr="00B138F3" w14:paraId="588FA88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CBF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CA9E2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2E2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599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A2739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38368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398DBB3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858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4F610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49892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0826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86BD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35A5D5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4425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0D14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95EF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C2EC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CB38F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66B2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7908DA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B8AB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C5DD4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6F99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AE9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7361D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7E766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93F76" w:rsidRPr="00B138F3" w14:paraId="436F077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729C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2A25D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FA503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4472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89FEE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4C10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93F76" w:rsidRPr="00B138F3" w14:paraId="4C9454F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DF76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C88495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3714C5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C89997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236F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E38D9F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B4A8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7515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B791D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2401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41968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07D2827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F9F0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55448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33FA9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1482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D8C26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A5B30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0B9FBDB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4D8FE" w14:textId="77777777" w:rsidR="00E93F76" w:rsidRPr="00B138F3" w:rsidDel="0010680B"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654B1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FF4BE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00237" w14:textId="77777777" w:rsidR="00E93F76" w:rsidRPr="00B138F3" w:rsidRDefault="00E93F76"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319FEB" w14:textId="77777777" w:rsidR="00E93F76" w:rsidRPr="00B138F3" w:rsidRDefault="00E93F76"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7D0CD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58D99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93F76" w:rsidRPr="00B138F3" w14:paraId="6118753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EAD4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89C6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958F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F2A3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23570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CCF43B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66CEC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2694372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5009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0388C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A211E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6C2A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B78AA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4E91F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F42892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93F76" w:rsidRPr="00B138F3" w14:paraId="24571B9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479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680C9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B831E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7EF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D38ED9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BFEC3D8" w14:textId="77777777" w:rsidR="00E93F76" w:rsidRPr="00B138F3" w:rsidRDefault="00E93F76"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AC0C1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5880E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93F76" w:rsidRPr="00B138F3" w14:paraId="511BDE1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AC79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A572A1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5BBF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10B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3E672E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3F99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93F76" w:rsidRPr="00B138F3" w14:paraId="5FCC040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5D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F759B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39DF4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7952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6235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9B7C1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8F5265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93F76" w:rsidRPr="00B138F3" w14:paraId="1E3CD6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49F5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21E26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F6CD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B4EE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4F450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188F43"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04E068E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F9EA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9A677B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4C45E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3A51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82015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7AE644"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0B4464C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4B06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90DE8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B68D5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9B67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BB094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5F5B74"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673E269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245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B2055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83904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1E98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A99B3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37FE5"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0C32286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C5E9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A626A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6371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21CB72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AA99B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D735A7"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78E89F6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4D50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C5C2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59423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E8C0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5EC40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3386E" w14:textId="77777777" w:rsidR="00E93F76" w:rsidRPr="00B138F3" w:rsidRDefault="00E93F76" w:rsidP="00CD796B">
            <w:pPr>
              <w:widowControl w:val="0"/>
              <w:spacing w:after="120"/>
              <w:jc w:val="center"/>
              <w:rPr>
                <w:rFonts w:ascii="GHEA Grapalat" w:hAnsi="GHEA Grapalat"/>
                <w:sz w:val="18"/>
                <w:szCs w:val="18"/>
              </w:rPr>
            </w:pPr>
          </w:p>
        </w:tc>
      </w:tr>
    </w:tbl>
    <w:p w14:paraId="2E141731" w14:textId="57721142" w:rsidR="00E93F76" w:rsidRDefault="00E93F76" w:rsidP="00BB28C8">
      <w:pPr>
        <w:pStyle w:val="BodyTextIndent3"/>
        <w:widowControl w:val="0"/>
        <w:spacing w:after="160"/>
        <w:jc w:val="right"/>
        <w:rPr>
          <w:rFonts w:ascii="GHEA Grapalat" w:hAnsi="GHEA Grapalat"/>
          <w:b/>
          <w:sz w:val="24"/>
          <w:szCs w:val="24"/>
        </w:rPr>
      </w:pPr>
    </w:p>
    <w:p w14:paraId="4E0CE86B" w14:textId="603D29BC" w:rsidR="00E93F76" w:rsidRDefault="00E93F76" w:rsidP="00BB28C8">
      <w:pPr>
        <w:pStyle w:val="BodyTextIndent3"/>
        <w:widowControl w:val="0"/>
        <w:spacing w:after="160"/>
        <w:jc w:val="right"/>
        <w:rPr>
          <w:rFonts w:ascii="GHEA Grapalat" w:hAnsi="GHEA Grapalat"/>
          <w:b/>
          <w:sz w:val="24"/>
          <w:szCs w:val="24"/>
        </w:rPr>
      </w:pPr>
    </w:p>
    <w:p w14:paraId="2576FB79" w14:textId="609A1331" w:rsidR="00E93F76" w:rsidRDefault="00E93F76" w:rsidP="00BB28C8">
      <w:pPr>
        <w:pStyle w:val="BodyTextIndent3"/>
        <w:widowControl w:val="0"/>
        <w:spacing w:after="160"/>
        <w:jc w:val="right"/>
        <w:rPr>
          <w:rFonts w:ascii="GHEA Grapalat" w:hAnsi="GHEA Grapalat"/>
          <w:b/>
          <w:sz w:val="24"/>
          <w:szCs w:val="24"/>
        </w:rPr>
      </w:pPr>
    </w:p>
    <w:p w14:paraId="11DF2E86" w14:textId="3A08777D" w:rsidR="00E93F76" w:rsidRDefault="00E93F76" w:rsidP="00BB28C8">
      <w:pPr>
        <w:pStyle w:val="BodyTextIndent3"/>
        <w:widowControl w:val="0"/>
        <w:spacing w:after="160"/>
        <w:jc w:val="right"/>
        <w:rPr>
          <w:rFonts w:ascii="GHEA Grapalat" w:hAnsi="GHEA Grapalat"/>
          <w:b/>
          <w:sz w:val="24"/>
          <w:szCs w:val="24"/>
        </w:rPr>
      </w:pPr>
    </w:p>
    <w:p w14:paraId="71DCC1B6" w14:textId="3D005203" w:rsidR="00E93F76" w:rsidRDefault="00E93F76" w:rsidP="00BB28C8">
      <w:pPr>
        <w:pStyle w:val="BodyTextIndent3"/>
        <w:widowControl w:val="0"/>
        <w:spacing w:after="160"/>
        <w:jc w:val="right"/>
        <w:rPr>
          <w:rFonts w:ascii="GHEA Grapalat" w:hAnsi="GHEA Grapalat"/>
          <w:b/>
          <w:sz w:val="24"/>
          <w:szCs w:val="24"/>
        </w:rPr>
      </w:pPr>
    </w:p>
    <w:p w14:paraId="50571056" w14:textId="371A8584" w:rsidR="00E93F76" w:rsidRDefault="00E93F76" w:rsidP="00BB28C8">
      <w:pPr>
        <w:pStyle w:val="BodyTextIndent3"/>
        <w:widowControl w:val="0"/>
        <w:spacing w:after="160"/>
        <w:jc w:val="right"/>
        <w:rPr>
          <w:rFonts w:ascii="GHEA Grapalat" w:hAnsi="GHEA Grapalat"/>
          <w:b/>
          <w:sz w:val="24"/>
          <w:szCs w:val="24"/>
        </w:rPr>
      </w:pPr>
    </w:p>
    <w:p w14:paraId="0F80DD5E" w14:textId="5DB90C67" w:rsidR="00E93F76" w:rsidRDefault="00E93F76" w:rsidP="00BB28C8">
      <w:pPr>
        <w:pStyle w:val="BodyTextIndent3"/>
        <w:widowControl w:val="0"/>
        <w:spacing w:after="160"/>
        <w:jc w:val="right"/>
        <w:rPr>
          <w:rFonts w:ascii="GHEA Grapalat" w:hAnsi="GHEA Grapalat"/>
          <w:b/>
          <w:sz w:val="24"/>
          <w:szCs w:val="24"/>
        </w:rPr>
      </w:pPr>
    </w:p>
    <w:p w14:paraId="1F1DC089" w14:textId="536FF793" w:rsidR="00E93F76" w:rsidRDefault="00E93F76" w:rsidP="00BB28C8">
      <w:pPr>
        <w:pStyle w:val="BodyTextIndent3"/>
        <w:widowControl w:val="0"/>
        <w:spacing w:after="160"/>
        <w:jc w:val="right"/>
        <w:rPr>
          <w:rFonts w:ascii="GHEA Grapalat" w:hAnsi="GHEA Grapalat"/>
          <w:b/>
          <w:sz w:val="24"/>
          <w:szCs w:val="24"/>
        </w:rPr>
      </w:pPr>
    </w:p>
    <w:p w14:paraId="097997E6" w14:textId="18C50FB3" w:rsidR="00E93F76" w:rsidRDefault="00E93F76" w:rsidP="00BB28C8">
      <w:pPr>
        <w:pStyle w:val="BodyTextIndent3"/>
        <w:widowControl w:val="0"/>
        <w:spacing w:after="160"/>
        <w:jc w:val="right"/>
        <w:rPr>
          <w:rFonts w:ascii="GHEA Grapalat" w:hAnsi="GHEA Grapalat"/>
          <w:b/>
          <w:sz w:val="24"/>
          <w:szCs w:val="24"/>
        </w:rPr>
      </w:pPr>
    </w:p>
    <w:p w14:paraId="5AF801E5" w14:textId="776D8D0C" w:rsidR="00E93F76" w:rsidRDefault="00E93F76" w:rsidP="00BB28C8">
      <w:pPr>
        <w:pStyle w:val="BodyTextIndent3"/>
        <w:widowControl w:val="0"/>
        <w:spacing w:after="160"/>
        <w:jc w:val="right"/>
        <w:rPr>
          <w:rFonts w:ascii="GHEA Grapalat" w:hAnsi="GHEA Grapalat"/>
          <w:b/>
          <w:sz w:val="24"/>
          <w:szCs w:val="24"/>
        </w:rPr>
      </w:pPr>
    </w:p>
    <w:p w14:paraId="40C903EA" w14:textId="77777777" w:rsidR="00E93F76" w:rsidRDefault="00E93F76" w:rsidP="00BB28C8">
      <w:pPr>
        <w:pStyle w:val="BodyTextIndent3"/>
        <w:widowControl w:val="0"/>
        <w:spacing w:after="160"/>
        <w:jc w:val="right"/>
        <w:rPr>
          <w:rFonts w:ascii="GHEA Grapalat" w:hAnsi="GHEA Grapalat"/>
          <w:b/>
          <w:sz w:val="24"/>
          <w:szCs w:val="24"/>
        </w:rPr>
      </w:pPr>
    </w:p>
    <w:p w14:paraId="37A0F87A" w14:textId="77777777" w:rsidR="00DE4A55" w:rsidRDefault="00DE4A55" w:rsidP="00794242">
      <w:pPr>
        <w:pStyle w:val="BodyTextIndent3"/>
        <w:widowControl w:val="0"/>
        <w:spacing w:line="276" w:lineRule="auto"/>
        <w:jc w:val="right"/>
        <w:rPr>
          <w:rFonts w:ascii="GHEA Grapalat" w:hAnsi="GHEA Grapalat"/>
          <w:b/>
          <w:sz w:val="24"/>
          <w:szCs w:val="24"/>
        </w:rPr>
      </w:pPr>
    </w:p>
    <w:p w14:paraId="6922D68B" w14:textId="54861A04" w:rsidR="00BB28C8" w:rsidRPr="009F3DC7" w:rsidRDefault="00BB28C8" w:rsidP="00794242">
      <w:pPr>
        <w:pStyle w:val="BodyTextIndent3"/>
        <w:widowControl w:val="0"/>
        <w:spacing w:line="276"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6"/>
        <w:t>26</w:t>
      </w:r>
    </w:p>
    <w:p w14:paraId="788D9252" w14:textId="5FFC5755" w:rsidR="00BB28C8" w:rsidRPr="009F3DC7" w:rsidRDefault="00BB28C8" w:rsidP="00794242">
      <w:pPr>
        <w:pStyle w:val="BodyTextIndent3"/>
        <w:widowControl w:val="0"/>
        <w:spacing w:line="276"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E36FF">
        <w:rPr>
          <w:rFonts w:ascii="GHEA Grapalat" w:hAnsi="GHEA Grapalat"/>
          <w:b/>
          <w:sz w:val="24"/>
          <w:szCs w:val="24"/>
        </w:rPr>
        <w:t>BMAShDzB-</w:t>
      </w:r>
      <w:r w:rsidR="00D53224">
        <w:rPr>
          <w:rFonts w:ascii="GHEA Grapalat" w:hAnsi="GHEA Grapalat"/>
          <w:b/>
          <w:sz w:val="24"/>
          <w:szCs w:val="24"/>
        </w:rPr>
        <w:t>25/39</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794242">
      <w:pPr>
        <w:widowControl w:val="0"/>
        <w:tabs>
          <w:tab w:val="left" w:pos="2268"/>
        </w:tabs>
        <w:spacing w:line="276" w:lineRule="auto"/>
        <w:ind w:firstLine="567"/>
        <w:jc w:val="right"/>
        <w:rPr>
          <w:rFonts w:ascii="GHEA Grapalat" w:hAnsi="GHEA Grapalat"/>
        </w:rPr>
      </w:pPr>
    </w:p>
    <w:p w14:paraId="4D77D10A" w14:textId="77777777" w:rsidR="00BB28C8" w:rsidRPr="000A3450" w:rsidRDefault="00BB28C8" w:rsidP="00794242">
      <w:pPr>
        <w:widowControl w:val="0"/>
        <w:spacing w:line="276"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794242">
      <w:pPr>
        <w:widowControl w:val="0"/>
        <w:spacing w:line="276"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794242">
            <w:pPr>
              <w:widowControl w:val="0"/>
              <w:tabs>
                <w:tab w:val="left" w:pos="720"/>
                <w:tab w:val="left" w:pos="1440"/>
                <w:tab w:val="left" w:pos="8865"/>
              </w:tabs>
              <w:spacing w:line="276"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794242">
            <w:pPr>
              <w:widowControl w:val="0"/>
              <w:tabs>
                <w:tab w:val="left" w:pos="456"/>
                <w:tab w:val="left" w:pos="1451"/>
                <w:tab w:val="left" w:pos="2271"/>
                <w:tab w:val="left" w:pos="8865"/>
              </w:tabs>
              <w:spacing w:line="276"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794242">
      <w:pPr>
        <w:widowControl w:val="0"/>
        <w:spacing w:line="276" w:lineRule="auto"/>
        <w:ind w:firstLine="567"/>
        <w:jc w:val="both"/>
        <w:rPr>
          <w:rFonts w:ascii="GHEA Grapalat" w:hAnsi="GHEA Grapalat"/>
        </w:rPr>
      </w:pPr>
    </w:p>
    <w:p w14:paraId="615A522A" w14:textId="77777777" w:rsidR="00BB28C8" w:rsidRPr="009F3DC7" w:rsidRDefault="00BB28C8" w:rsidP="00794242">
      <w:pPr>
        <w:widowControl w:val="0"/>
        <w:spacing w:line="276"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794242">
      <w:pPr>
        <w:widowControl w:val="0"/>
        <w:spacing w:line="276" w:lineRule="auto"/>
        <w:ind w:firstLine="567"/>
        <w:jc w:val="both"/>
        <w:rPr>
          <w:rFonts w:ascii="GHEA Grapalat" w:hAnsi="GHEA Grapalat"/>
          <w:b/>
        </w:rPr>
      </w:pPr>
    </w:p>
    <w:p w14:paraId="14988806" w14:textId="77777777" w:rsidR="00BB28C8" w:rsidRPr="009F3DC7" w:rsidRDefault="00BB28C8" w:rsidP="00794242">
      <w:pPr>
        <w:widowControl w:val="0"/>
        <w:spacing w:line="276"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179E0CCF" w14:textId="77777777" w:rsidR="00DE4A55" w:rsidRPr="000A3450" w:rsidRDefault="00DE4A55" w:rsidP="00DE4A55">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Pr="00BD3389">
        <w:rPr>
          <w:rFonts w:ascii="GHEA Grapalat" w:hAnsi="GHEA Grapalat"/>
        </w:rPr>
        <w:t>объемной ведомостью-</w:t>
      </w:r>
      <w:r w:rsidRPr="00BD3389">
        <w:rPr>
          <w:rFonts w:ascii="Calibri" w:hAnsi="Calibri" w:cs="Calibri"/>
        </w:rPr>
        <w:t> </w:t>
      </w:r>
      <w:r w:rsidRPr="00BD3389">
        <w:rPr>
          <w:rFonts w:ascii="GHEA Grapalat" w:hAnsi="GHEA Grapalat" w:cs="GHEA Grapalat"/>
        </w:rPr>
        <w:t>сметой</w:t>
      </w:r>
      <w:r w:rsidRPr="00BD3389">
        <w:rPr>
          <w:rFonts w:ascii="GHEA Grapalat" w:hAnsi="GHEA Grapalat"/>
        </w:rPr>
        <w:t>,</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255E2097" w14:textId="77777777" w:rsidR="00DE4A55" w:rsidRPr="009F3DC7" w:rsidRDefault="00DE4A55" w:rsidP="00DE4A55">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27150DF5" w14:textId="77777777" w:rsidR="00DE4A55" w:rsidRPr="009F3DC7" w:rsidRDefault="00DE4A55" w:rsidP="00DE4A55">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6DC54652" w14:textId="77777777" w:rsidR="00DE4A55" w:rsidRPr="009F3DC7" w:rsidRDefault="00DE4A55" w:rsidP="00DE4A55">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794242">
      <w:pPr>
        <w:widowControl w:val="0"/>
        <w:tabs>
          <w:tab w:val="left" w:pos="1134"/>
        </w:tabs>
        <w:spacing w:line="276"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794242">
      <w:pPr>
        <w:widowControl w:val="0"/>
        <w:spacing w:line="276" w:lineRule="auto"/>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794242">
      <w:pPr>
        <w:widowControl w:val="0"/>
        <w:tabs>
          <w:tab w:val="left" w:pos="1134"/>
        </w:tabs>
        <w:spacing w:line="276"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794242">
      <w:pPr>
        <w:widowControl w:val="0"/>
        <w:tabs>
          <w:tab w:val="left" w:pos="1134"/>
        </w:tabs>
        <w:spacing w:line="276" w:lineRule="auto"/>
        <w:ind w:firstLine="567"/>
        <w:jc w:val="both"/>
        <w:rPr>
          <w:rFonts w:ascii="GHEA Grapalat" w:hAnsi="GHEA Grapalat"/>
        </w:rPr>
      </w:pPr>
    </w:p>
    <w:p w14:paraId="53375B6B" w14:textId="77777777" w:rsidR="00BB28C8" w:rsidRPr="009F3DC7" w:rsidRDefault="00BB28C8" w:rsidP="00794242">
      <w:pPr>
        <w:widowControl w:val="0"/>
        <w:tabs>
          <w:tab w:val="left" w:pos="1276"/>
        </w:tabs>
        <w:spacing w:line="276"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lastRenderedPageBreak/>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794242">
      <w:pPr>
        <w:widowControl w:val="0"/>
        <w:tabs>
          <w:tab w:val="left" w:pos="1134"/>
          <w:tab w:val="left" w:pos="1276"/>
        </w:tabs>
        <w:spacing w:line="276"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794242">
      <w:pPr>
        <w:widowControl w:val="0"/>
        <w:tabs>
          <w:tab w:val="left" w:pos="1276"/>
        </w:tabs>
        <w:spacing w:line="276" w:lineRule="auto"/>
        <w:ind w:firstLine="567"/>
        <w:jc w:val="center"/>
        <w:rPr>
          <w:rFonts w:ascii="GHEA Grapalat" w:hAnsi="GHEA Grapalat"/>
          <w:b/>
          <w:i/>
        </w:rPr>
      </w:pPr>
    </w:p>
    <w:p w14:paraId="6F198BE5" w14:textId="77777777" w:rsidR="00BB28C8" w:rsidRPr="009F3DC7" w:rsidRDefault="00BB28C8" w:rsidP="00794242">
      <w:pPr>
        <w:widowControl w:val="0"/>
        <w:spacing w:line="276" w:lineRule="auto"/>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794242">
      <w:pPr>
        <w:widowControl w:val="0"/>
        <w:tabs>
          <w:tab w:val="left" w:pos="1276"/>
        </w:tabs>
        <w:spacing w:line="276"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709FAA39"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lastRenderedPageBreak/>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794242">
      <w:pPr>
        <w:widowControl w:val="0"/>
        <w:tabs>
          <w:tab w:val="left" w:pos="1134"/>
        </w:tabs>
        <w:spacing w:line="276"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794242">
      <w:pPr>
        <w:widowControl w:val="0"/>
        <w:tabs>
          <w:tab w:val="left" w:pos="1276"/>
        </w:tabs>
        <w:spacing w:line="276"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794242">
      <w:pPr>
        <w:widowControl w:val="0"/>
        <w:tabs>
          <w:tab w:val="left" w:pos="1276"/>
        </w:tabs>
        <w:spacing w:line="276" w:lineRule="auto"/>
        <w:ind w:firstLine="567"/>
        <w:jc w:val="both"/>
        <w:rPr>
          <w:rFonts w:ascii="GHEA Grapalat" w:hAnsi="GHEA Grapalat" w:cs="Times Armenian"/>
        </w:rPr>
      </w:pPr>
    </w:p>
    <w:p w14:paraId="0B1E4826" w14:textId="5E5D8DCE" w:rsidR="00BB28C8"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54E214A1" w14:textId="77777777" w:rsidR="0014410F" w:rsidRPr="007D7805" w:rsidRDefault="0014410F" w:rsidP="0014410F">
      <w:pPr>
        <w:widowControl w:val="0"/>
        <w:tabs>
          <w:tab w:val="left" w:pos="1276"/>
        </w:tabs>
        <w:spacing w:line="276" w:lineRule="auto"/>
        <w:ind w:firstLine="567"/>
        <w:jc w:val="both"/>
        <w:rPr>
          <w:ins w:id="14" w:author="Inesa Kocharyan" w:date="2024-02-09T15:52:00Z"/>
          <w:rFonts w:ascii="GHEA Grapalat" w:hAnsi="GHEA Grapalat"/>
        </w:rPr>
      </w:pPr>
      <w:bookmarkStart w:id="15" w:name="_Hlk160101710"/>
      <w:r w:rsidRPr="007D7805">
        <w:rPr>
          <w:rFonts w:ascii="GHEA Grapalat" w:hAnsi="GHEA Grapalat"/>
        </w:rPr>
        <w:t>3.4.3.</w:t>
      </w:r>
      <w:r w:rsidRPr="007D7805">
        <w:rPr>
          <w:rFonts w:ascii="GHEA Grapalat" w:hAnsi="GHEA Grapalat"/>
        </w:rPr>
        <w:tab/>
        <w:t xml:space="preserve">Обеспечивать </w:t>
      </w:r>
    </w:p>
    <w:p w14:paraId="003E3D5C" w14:textId="033FA867" w:rsidR="0014410F" w:rsidRDefault="0014410F" w:rsidP="0014410F">
      <w:pPr>
        <w:widowControl w:val="0"/>
        <w:tabs>
          <w:tab w:val="left" w:pos="1276"/>
        </w:tabs>
        <w:spacing w:line="276" w:lineRule="auto"/>
        <w:ind w:firstLine="567"/>
        <w:jc w:val="both"/>
        <w:rPr>
          <w:rFonts w:ascii="GHEA Grapalat" w:hAnsi="GHEA Grapalat"/>
        </w:rPr>
      </w:pPr>
      <w:r w:rsidRPr="007D7805">
        <w:rPr>
          <w:rFonts w:ascii="GHEA Grapalat" w:hAnsi="GHEA Grapalat"/>
        </w:rPr>
        <w:t>1) выполнение строительно-монтажных работ в соответствии градостроительной нормативно-технической документацией и условиями настоящего договора,</w:t>
      </w:r>
      <w:del w:id="16" w:author="Inesa Kocharyan" w:date="2024-02-12T14:12:00Z">
        <w:r w:rsidRPr="007D7805" w:rsidDel="003079EF">
          <w:rPr>
            <w:rFonts w:ascii="GHEA Grapalat" w:hAnsi="GHEA Grapalat"/>
          </w:rPr>
          <w:delText>,</w:delText>
        </w:r>
      </w:del>
      <w:r w:rsidRPr="007D7805">
        <w:rPr>
          <w:rFonts w:ascii="GHEA Grapalat" w:hAnsi="GHEA Grapalat"/>
        </w:rPr>
        <w:t xml:space="preserve">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14:paraId="3C2C220D" w14:textId="77777777" w:rsidR="007D7805" w:rsidRPr="007D7805" w:rsidDel="008272F3" w:rsidRDefault="007D7805" w:rsidP="0014410F">
      <w:pPr>
        <w:widowControl w:val="0"/>
        <w:tabs>
          <w:tab w:val="left" w:pos="1276"/>
        </w:tabs>
        <w:spacing w:line="276" w:lineRule="auto"/>
        <w:ind w:firstLine="567"/>
        <w:jc w:val="both"/>
        <w:rPr>
          <w:del w:id="17" w:author="Vardan" w:date="2022-12-24T23:09:00Z"/>
          <w:rFonts w:ascii="GHEA Grapalat" w:hAnsi="GHEA Grapalat"/>
        </w:rPr>
      </w:pPr>
    </w:p>
    <w:bookmarkEnd w:id="15"/>
    <w:p w14:paraId="78D85EA7"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 xml:space="preserve">В случае нарушения срока, указанного в пункте 1.3 договора (календарного графика включительно) и установления Заказчиком нового срока </w:t>
      </w:r>
      <w:r w:rsidRPr="009F3DC7">
        <w:rPr>
          <w:rFonts w:ascii="GHEA Grapalat" w:hAnsi="GHEA Grapalat"/>
        </w:rPr>
        <w:lastRenderedPageBreak/>
        <w:t>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58C25726" w:rsidR="00BB28C8"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w:t>
      </w:r>
      <w:r w:rsidR="00C03AAF" w:rsidRPr="00C03AAF">
        <w:rPr>
          <w:rFonts w:ascii="GHEA Grapalat" w:hAnsi="GHEA Grapalat"/>
          <w:lang w:val="hy-AM"/>
        </w:rPr>
        <w:t>365</w:t>
      </w:r>
      <w:r w:rsidRPr="00C03AAF">
        <w:rPr>
          <w:rFonts w:ascii="GHEA Grapalat" w:hAnsi="GHEA Grapalat"/>
        </w:rPr>
        <w:t xml:space="preserve"> календарных дней),</w:t>
      </w:r>
      <w:r w:rsidRPr="009F3DC7">
        <w:rPr>
          <w:rFonts w:ascii="GHEA Grapalat" w:hAnsi="GHEA Grapalat"/>
        </w:rPr>
        <w:t xml:space="preserve">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8"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7"/>
        <w:t>27</w:t>
      </w:r>
      <w:r w:rsidRPr="009F3DC7">
        <w:rPr>
          <w:rFonts w:ascii="GHEA Grapalat" w:hAnsi="GHEA Grapalat"/>
        </w:rPr>
        <w:t>.</w:t>
      </w:r>
    </w:p>
    <w:p w14:paraId="7574690D" w14:textId="77777777" w:rsidR="00BB28C8" w:rsidRDefault="00BB28C8" w:rsidP="00794242">
      <w:pPr>
        <w:widowControl w:val="0"/>
        <w:tabs>
          <w:tab w:val="left" w:pos="1418"/>
        </w:tabs>
        <w:spacing w:line="276"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794242">
      <w:pPr>
        <w:widowControl w:val="0"/>
        <w:tabs>
          <w:tab w:val="left" w:pos="1276"/>
        </w:tabs>
        <w:spacing w:line="276"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794242">
      <w:pPr>
        <w:widowControl w:val="0"/>
        <w:tabs>
          <w:tab w:val="left" w:pos="1134"/>
        </w:tabs>
        <w:spacing w:line="276"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794242">
      <w:pPr>
        <w:widowControl w:val="0"/>
        <w:spacing w:line="276" w:lineRule="auto"/>
        <w:ind w:firstLine="567"/>
        <w:jc w:val="both"/>
        <w:rPr>
          <w:rFonts w:ascii="GHEA Grapalat" w:hAnsi="GHEA Grapalat" w:cs="Sylfaen"/>
        </w:rPr>
      </w:pPr>
      <w:r w:rsidRPr="009F3DC7">
        <w:rPr>
          <w:rFonts w:ascii="GHEA Grapalat" w:hAnsi="GHEA Grapalat"/>
        </w:rPr>
        <w:lastRenderedPageBreak/>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794242">
      <w:pPr>
        <w:pStyle w:val="norm"/>
        <w:widowControl w:val="0"/>
        <w:tabs>
          <w:tab w:val="left" w:pos="1134"/>
        </w:tabs>
        <w:spacing w:line="276"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w:t>
      </w:r>
      <w:r w:rsidRPr="009F3DC7">
        <w:rPr>
          <w:rFonts w:ascii="GHEA Grapalat" w:hAnsi="GHEA Grapalat"/>
          <w:sz w:val="24"/>
          <w:szCs w:val="24"/>
        </w:rPr>
        <w:lastRenderedPageBreak/>
        <w:t xml:space="preserve">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794242">
      <w:pPr>
        <w:pStyle w:val="norm"/>
        <w:widowControl w:val="0"/>
        <w:tabs>
          <w:tab w:val="left" w:pos="1134"/>
        </w:tabs>
        <w:spacing w:line="276"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794242">
      <w:pPr>
        <w:widowControl w:val="0"/>
        <w:tabs>
          <w:tab w:val="left" w:pos="1276"/>
        </w:tabs>
        <w:spacing w:line="276"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794242">
      <w:pPr>
        <w:widowControl w:val="0"/>
        <w:tabs>
          <w:tab w:val="left" w:pos="1276"/>
        </w:tabs>
        <w:spacing w:line="276"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 xml:space="preserve">строительных </w:t>
      </w:r>
      <w:r w:rsidR="008C5402" w:rsidRPr="00C8334C">
        <w:rPr>
          <w:rFonts w:ascii="GHEA Grapalat" w:hAnsi="GHEA Grapalat" w:cs="Sylfaen"/>
        </w:rPr>
        <w:lastRenderedPageBreak/>
        <w:t>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8"/>
        <w:t>30</w:t>
      </w:r>
      <w:r w:rsidRPr="009F3DC7">
        <w:rPr>
          <w:rFonts w:ascii="GHEA Grapalat" w:hAnsi="GHEA Grapalat"/>
        </w:rPr>
        <w:t xml:space="preserve">. </w:t>
      </w:r>
    </w:p>
    <w:p w14:paraId="44AF8FA3" w14:textId="77777777" w:rsidR="00BB28C8" w:rsidRPr="009F3DC7" w:rsidRDefault="00BB28C8" w:rsidP="00794242">
      <w:pPr>
        <w:widowControl w:val="0"/>
        <w:tabs>
          <w:tab w:val="num" w:pos="1134"/>
        </w:tabs>
        <w:spacing w:line="276"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794242">
      <w:pPr>
        <w:widowControl w:val="0"/>
        <w:tabs>
          <w:tab w:val="num" w:pos="1134"/>
        </w:tabs>
        <w:spacing w:line="276" w:lineRule="auto"/>
        <w:ind w:firstLine="567"/>
        <w:jc w:val="both"/>
        <w:rPr>
          <w:ins w:id="20"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794242">
      <w:pPr>
        <w:widowControl w:val="0"/>
        <w:tabs>
          <w:tab w:val="num" w:pos="1134"/>
        </w:tabs>
        <w:spacing w:line="276"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794242">
      <w:pPr>
        <w:widowControl w:val="0"/>
        <w:tabs>
          <w:tab w:val="num" w:pos="1134"/>
        </w:tabs>
        <w:spacing w:line="276"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794242">
      <w:pPr>
        <w:pStyle w:val="HTMLPreformatted"/>
        <w:shd w:val="clear" w:color="auto" w:fill="F8F9FA"/>
        <w:spacing w:line="276" w:lineRule="auto"/>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21"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794242">
      <w:pPr>
        <w:pStyle w:val="norm"/>
        <w:widowControl w:val="0"/>
        <w:spacing w:line="276"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794242">
      <w:pPr>
        <w:pStyle w:val="HTMLPreformatted"/>
        <w:shd w:val="clear" w:color="auto" w:fill="F8F9FA"/>
        <w:spacing w:line="276" w:lineRule="auto"/>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794242">
      <w:pPr>
        <w:pStyle w:val="norm"/>
        <w:widowControl w:val="0"/>
        <w:spacing w:line="276"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794242">
      <w:pPr>
        <w:pStyle w:val="norm"/>
        <w:widowControl w:val="0"/>
        <w:spacing w:line="276"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794242">
      <w:pPr>
        <w:widowControl w:val="0"/>
        <w:tabs>
          <w:tab w:val="num" w:pos="1134"/>
        </w:tabs>
        <w:spacing w:line="276" w:lineRule="auto"/>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21"/>
    <w:p w14:paraId="51D9E21D" w14:textId="77777777" w:rsidR="00E6482B" w:rsidRPr="00127380" w:rsidRDefault="00E6482B" w:rsidP="00794242">
      <w:pPr>
        <w:widowControl w:val="0"/>
        <w:tabs>
          <w:tab w:val="num" w:pos="1134"/>
        </w:tabs>
        <w:spacing w:line="276" w:lineRule="auto"/>
        <w:ind w:firstLine="567"/>
        <w:jc w:val="both"/>
        <w:rPr>
          <w:rFonts w:ascii="GHEA Grapalat" w:hAnsi="GHEA Grapalat"/>
        </w:rPr>
      </w:pPr>
    </w:p>
    <w:p w14:paraId="53355ED9" w14:textId="77777777" w:rsidR="00BB28C8" w:rsidRPr="009F3DC7" w:rsidRDefault="00BB28C8" w:rsidP="00794242">
      <w:pPr>
        <w:widowControl w:val="0"/>
        <w:tabs>
          <w:tab w:val="left" w:pos="1276"/>
        </w:tabs>
        <w:spacing w:line="276"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45285179"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E45CFB" w:rsidRPr="009F3DC7">
        <w:rPr>
          <w:rFonts w:ascii="GHEA Grapalat" w:hAnsi="GHEA Grapalat"/>
        </w:rPr>
        <w:t>0,</w:t>
      </w:r>
      <w:r w:rsidR="00DE4A55">
        <w:rPr>
          <w:rFonts w:ascii="GHEA Grapalat" w:hAnsi="GHEA Grapalat"/>
          <w:lang w:val="hy-AM"/>
        </w:rPr>
        <w:t>1</w:t>
      </w:r>
      <w:r w:rsidR="00EF062B">
        <w:rPr>
          <w:rFonts w:ascii="GHEA Grapalat" w:hAnsi="GHEA Grapalat"/>
          <w:lang w:val="hy-AM"/>
        </w:rPr>
        <w:t>5</w:t>
      </w:r>
      <w:r w:rsidR="00E45CFB" w:rsidRPr="009F3DC7">
        <w:rPr>
          <w:rFonts w:ascii="GHEA Grapalat" w:hAnsi="GHEA Grapalat"/>
        </w:rPr>
        <w:t xml:space="preserve"> (ноль целых)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0F87A97D" w:rsidR="00BB28C8" w:rsidRPr="00516521" w:rsidRDefault="00BB28C8" w:rsidP="00794242">
      <w:pPr>
        <w:widowControl w:val="0"/>
        <w:tabs>
          <w:tab w:val="left" w:pos="1134"/>
        </w:tabs>
        <w:spacing w:line="276"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DE4A55">
        <w:rPr>
          <w:rFonts w:ascii="GHEA Grapalat" w:hAnsi="GHEA Grapalat"/>
          <w:lang w:val="hy-AM"/>
        </w:rPr>
        <w:t>1</w:t>
      </w:r>
      <w:r w:rsidR="00E45CFB" w:rsidRPr="009F3DC7">
        <w:rPr>
          <w:rFonts w:ascii="GHEA Grapalat" w:hAnsi="GHEA Grapalat"/>
        </w:rPr>
        <w:t xml:space="preserve"> (</w:t>
      </w:r>
      <w:r w:rsidR="00DE4A55">
        <w:rPr>
          <w:rFonts w:ascii="GHEA Grapalat" w:hAnsi="GHEA Grapalat"/>
          <w:lang w:val="hy-AM"/>
        </w:rPr>
        <w:t>1</w:t>
      </w:r>
      <w:r w:rsidR="00E45CFB" w:rsidRPr="009F3DC7">
        <w:rPr>
          <w:rFonts w:ascii="GHEA Grapalat" w:hAnsi="GHEA Grapalat"/>
        </w:rPr>
        <w:t>)</w:t>
      </w:r>
      <w:r w:rsidR="00E45CFB" w:rsidRPr="00E45CFB">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9"/>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794242">
      <w:pPr>
        <w:widowControl w:val="0"/>
        <w:tabs>
          <w:tab w:val="left" w:pos="1134"/>
        </w:tabs>
        <w:spacing w:line="276"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jc w:val="center"/>
        <w:tblLook w:val="04A0" w:firstRow="1" w:lastRow="0" w:firstColumn="1" w:lastColumn="0" w:noHBand="0" w:noVBand="1"/>
      </w:tblPr>
      <w:tblGrid>
        <w:gridCol w:w="607"/>
        <w:gridCol w:w="4820"/>
        <w:gridCol w:w="3860"/>
      </w:tblGrid>
      <w:tr w:rsidR="003D49A5" w:rsidRPr="003D49A5" w14:paraId="2434143D" w14:textId="77777777" w:rsidTr="000F70A6">
        <w:trPr>
          <w:trHeight w:val="401"/>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5AD2780D" w14:textId="77777777" w:rsidR="003D49A5" w:rsidRPr="003D49A5" w:rsidRDefault="003D49A5" w:rsidP="00794242">
            <w:pPr>
              <w:tabs>
                <w:tab w:val="center" w:pos="5342"/>
              </w:tabs>
              <w:spacing w:line="276" w:lineRule="auto"/>
              <w:jc w:val="center"/>
              <w:rPr>
                <w:rFonts w:ascii="GHEA Grapalat" w:eastAsiaTheme="minorHAnsi" w:hAnsi="GHEA Grapalat"/>
                <w:b/>
                <w:i/>
                <w:sz w:val="20"/>
                <w:szCs w:val="20"/>
                <w:lang w:val="hy-AM"/>
              </w:rPr>
            </w:pPr>
            <w:r w:rsidRPr="003D49A5">
              <w:rPr>
                <w:rFonts w:ascii="GHEA Grapalat" w:eastAsiaTheme="minorHAnsi" w:hAnsi="GHEA Grapalat"/>
                <w:b/>
                <w:i/>
                <w:sz w:val="20"/>
                <w:szCs w:val="20"/>
                <w:lang w:val="hy-AM"/>
              </w:rPr>
              <w:t>N</w:t>
            </w:r>
          </w:p>
        </w:tc>
        <w:tc>
          <w:tcPr>
            <w:tcW w:w="4961" w:type="dxa"/>
            <w:tcBorders>
              <w:top w:val="single" w:sz="4" w:space="0" w:color="auto"/>
              <w:left w:val="single" w:sz="4" w:space="0" w:color="auto"/>
              <w:bottom w:val="single" w:sz="4" w:space="0" w:color="auto"/>
              <w:right w:val="single" w:sz="4" w:space="0" w:color="auto"/>
            </w:tcBorders>
            <w:vAlign w:val="center"/>
            <w:hideMark/>
          </w:tcPr>
          <w:p w14:paraId="57546C94" w14:textId="77777777" w:rsidR="003D49A5" w:rsidRPr="003D49A5" w:rsidRDefault="003D49A5" w:rsidP="00794242">
            <w:pPr>
              <w:tabs>
                <w:tab w:val="center" w:pos="5342"/>
              </w:tabs>
              <w:spacing w:line="276" w:lineRule="auto"/>
              <w:jc w:val="center"/>
              <w:rPr>
                <w:rFonts w:ascii="GHEA Grapalat" w:eastAsiaTheme="minorHAnsi" w:hAnsi="GHEA Grapalat"/>
                <w:b/>
                <w:i/>
                <w:sz w:val="20"/>
                <w:szCs w:val="20"/>
                <w:lang w:val="hy-AM"/>
              </w:rPr>
            </w:pPr>
            <w:r w:rsidRPr="003D49A5">
              <w:rPr>
                <w:rFonts w:ascii="GHEA Grapalat" w:eastAsiaTheme="minorHAnsi" w:hAnsi="GHEA Grapalat"/>
                <w:b/>
                <w:i/>
                <w:sz w:val="20"/>
                <w:szCs w:val="20"/>
                <w:lang w:val="hy-AM"/>
              </w:rPr>
              <w:t>Ответственность</w:t>
            </w:r>
          </w:p>
        </w:tc>
        <w:tc>
          <w:tcPr>
            <w:tcW w:w="3995" w:type="dxa"/>
            <w:tcBorders>
              <w:top w:val="single" w:sz="4" w:space="0" w:color="auto"/>
              <w:left w:val="single" w:sz="4" w:space="0" w:color="auto"/>
              <w:bottom w:val="single" w:sz="4" w:space="0" w:color="auto"/>
              <w:right w:val="single" w:sz="4" w:space="0" w:color="auto"/>
            </w:tcBorders>
            <w:vAlign w:val="center"/>
            <w:hideMark/>
          </w:tcPr>
          <w:p w14:paraId="5CD64C25" w14:textId="77777777" w:rsidR="003D49A5" w:rsidRPr="003D49A5" w:rsidRDefault="003D49A5" w:rsidP="00794242">
            <w:pPr>
              <w:tabs>
                <w:tab w:val="center" w:pos="5342"/>
              </w:tabs>
              <w:spacing w:line="276" w:lineRule="auto"/>
              <w:jc w:val="center"/>
              <w:rPr>
                <w:rFonts w:ascii="GHEA Grapalat" w:eastAsiaTheme="minorHAnsi" w:hAnsi="GHEA Grapalat"/>
                <w:b/>
                <w:i/>
                <w:sz w:val="20"/>
                <w:szCs w:val="20"/>
                <w:lang w:val="hy-AM"/>
              </w:rPr>
            </w:pPr>
            <w:r w:rsidRPr="003D49A5">
              <w:rPr>
                <w:rFonts w:ascii="GHEA Grapalat" w:eastAsiaTheme="minorHAnsi" w:hAnsi="GHEA Grapalat"/>
                <w:b/>
                <w:i/>
                <w:sz w:val="20"/>
                <w:szCs w:val="20"/>
                <w:lang w:val="hy-AM"/>
              </w:rPr>
              <w:t>нарушение</w:t>
            </w:r>
          </w:p>
        </w:tc>
      </w:tr>
      <w:tr w:rsidR="003D49A5" w:rsidRPr="003D49A5" w14:paraId="3547EAA7" w14:textId="77777777" w:rsidTr="000F70A6">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7CF9381B"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rPr>
            </w:pPr>
            <w:r w:rsidRPr="003D49A5">
              <w:rPr>
                <w:rFonts w:ascii="GHEA Grapalat" w:eastAsiaTheme="minorHAnsi" w:hAnsi="GHEA Grapalat"/>
                <w:b/>
                <w:sz w:val="20"/>
                <w:szCs w:val="20"/>
              </w:rPr>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7FEA5CBD"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lang w:val="hy-AM"/>
              </w:rPr>
            </w:pPr>
            <w:r w:rsidRPr="003D49A5">
              <w:rPr>
                <w:rFonts w:ascii="GHEA Grapalat" w:hAnsi="GHEA Grapalat"/>
                <w:sz w:val="20"/>
                <w:szCs w:val="20"/>
              </w:rPr>
              <w:t>Неправильная организация и оснащение строительной площадки</w:t>
            </w:r>
          </w:p>
        </w:tc>
        <w:tc>
          <w:tcPr>
            <w:tcW w:w="3995" w:type="dxa"/>
            <w:tcBorders>
              <w:top w:val="single" w:sz="4" w:space="0" w:color="auto"/>
              <w:left w:val="single" w:sz="4" w:space="0" w:color="auto"/>
              <w:bottom w:val="single" w:sz="4" w:space="0" w:color="auto"/>
              <w:right w:val="single" w:sz="4" w:space="0" w:color="auto"/>
            </w:tcBorders>
            <w:vAlign w:val="center"/>
            <w:hideMark/>
          </w:tcPr>
          <w:p w14:paraId="5CF4C574" w14:textId="77777777" w:rsidR="003D49A5" w:rsidRPr="003D49A5" w:rsidRDefault="003D49A5" w:rsidP="00794242">
            <w:pPr>
              <w:tabs>
                <w:tab w:val="center" w:pos="5342"/>
              </w:tabs>
              <w:spacing w:line="276" w:lineRule="auto"/>
              <w:jc w:val="center"/>
              <w:rPr>
                <w:rFonts w:ascii="GHEA Grapalat" w:eastAsiaTheme="minorHAnsi" w:hAnsi="GHEA Grapalat"/>
                <w:sz w:val="20"/>
                <w:szCs w:val="20"/>
              </w:rPr>
            </w:pPr>
            <w:r w:rsidRPr="003D49A5">
              <w:rPr>
                <w:rFonts w:ascii="GHEA Grapalat" w:eastAsiaTheme="minorHAnsi" w:hAnsi="GHEA Grapalat"/>
                <w:sz w:val="20"/>
                <w:szCs w:val="20"/>
              </w:rPr>
              <w:t>Штраф - 0,5% от цены контракта</w:t>
            </w:r>
          </w:p>
        </w:tc>
      </w:tr>
      <w:tr w:rsidR="003D49A5" w:rsidRPr="003D49A5" w14:paraId="6918CABC" w14:textId="77777777" w:rsidTr="000F70A6">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2301D7A5"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rPr>
            </w:pPr>
            <w:r w:rsidRPr="003D49A5">
              <w:rPr>
                <w:rFonts w:ascii="GHEA Grapalat" w:eastAsiaTheme="minorHAnsi" w:hAnsi="GHEA Grapalat"/>
                <w:b/>
                <w:sz w:val="20"/>
                <w:szCs w:val="20"/>
              </w:rPr>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8BA99A7"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rPr>
            </w:pPr>
            <w:r w:rsidRPr="003D49A5">
              <w:rPr>
                <w:rFonts w:ascii="GHEA Grapalat" w:hAnsi="GHEA Grapalat"/>
                <w:sz w:val="20"/>
                <w:szCs w:val="20"/>
              </w:rPr>
              <w:t>Несоблюдение технических норм безопасности</w:t>
            </w:r>
          </w:p>
        </w:tc>
        <w:tc>
          <w:tcPr>
            <w:tcW w:w="3995" w:type="dxa"/>
            <w:tcBorders>
              <w:top w:val="single" w:sz="4" w:space="0" w:color="auto"/>
              <w:left w:val="single" w:sz="4" w:space="0" w:color="auto"/>
              <w:bottom w:val="single" w:sz="4" w:space="0" w:color="auto"/>
              <w:right w:val="single" w:sz="4" w:space="0" w:color="auto"/>
            </w:tcBorders>
            <w:vAlign w:val="center"/>
            <w:hideMark/>
          </w:tcPr>
          <w:p w14:paraId="49A564CC" w14:textId="77777777" w:rsidR="003D49A5" w:rsidRPr="003D49A5" w:rsidRDefault="003D49A5" w:rsidP="00794242">
            <w:pPr>
              <w:tabs>
                <w:tab w:val="center" w:pos="5342"/>
              </w:tabs>
              <w:spacing w:line="276" w:lineRule="auto"/>
              <w:jc w:val="center"/>
              <w:rPr>
                <w:rFonts w:ascii="GHEA Grapalat" w:eastAsiaTheme="minorHAnsi" w:hAnsi="GHEA Grapalat"/>
                <w:sz w:val="20"/>
                <w:szCs w:val="20"/>
              </w:rPr>
            </w:pPr>
            <w:r w:rsidRPr="003D49A5">
              <w:rPr>
                <w:rFonts w:ascii="GHEA Grapalat" w:eastAsiaTheme="minorHAnsi" w:hAnsi="GHEA Grapalat"/>
                <w:sz w:val="20"/>
                <w:szCs w:val="20"/>
              </w:rPr>
              <w:t>Штраф - 0,5% от цены контракта</w:t>
            </w:r>
          </w:p>
        </w:tc>
      </w:tr>
      <w:tr w:rsidR="003D49A5" w:rsidRPr="003D49A5" w14:paraId="5D1FCE17" w14:textId="77777777" w:rsidTr="000F70A6">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77268C53"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rPr>
            </w:pPr>
            <w:r w:rsidRPr="003D49A5">
              <w:rPr>
                <w:rFonts w:ascii="GHEA Grapalat" w:eastAsiaTheme="minorHAnsi" w:hAnsi="GHEA Grapalat"/>
                <w:b/>
                <w:sz w:val="20"/>
                <w:szCs w:val="20"/>
              </w:rPr>
              <w:lastRenderedPageBreak/>
              <w:t>3</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CE239ED"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lang w:val="hy-AM"/>
              </w:rPr>
            </w:pPr>
            <w:r w:rsidRPr="003D49A5">
              <w:rPr>
                <w:rFonts w:ascii="GHEA Grapalat" w:hAnsi="GHEA Grapalat"/>
                <w:sz w:val="20"/>
                <w:szCs w:val="20"/>
              </w:rPr>
              <w:t>Несоблюдение санитарных и экологических норм</w:t>
            </w:r>
          </w:p>
        </w:tc>
        <w:tc>
          <w:tcPr>
            <w:tcW w:w="3995" w:type="dxa"/>
            <w:tcBorders>
              <w:top w:val="single" w:sz="4" w:space="0" w:color="auto"/>
              <w:left w:val="single" w:sz="4" w:space="0" w:color="auto"/>
              <w:bottom w:val="single" w:sz="4" w:space="0" w:color="auto"/>
              <w:right w:val="single" w:sz="4" w:space="0" w:color="auto"/>
            </w:tcBorders>
            <w:vAlign w:val="center"/>
            <w:hideMark/>
          </w:tcPr>
          <w:p w14:paraId="2DD4F09F" w14:textId="77777777" w:rsidR="003D49A5" w:rsidRPr="003D49A5" w:rsidRDefault="003D49A5" w:rsidP="00794242">
            <w:pPr>
              <w:tabs>
                <w:tab w:val="center" w:pos="5342"/>
              </w:tabs>
              <w:spacing w:line="276" w:lineRule="auto"/>
              <w:jc w:val="center"/>
              <w:rPr>
                <w:rFonts w:ascii="GHEA Grapalat" w:eastAsiaTheme="minorHAnsi" w:hAnsi="GHEA Grapalat"/>
                <w:sz w:val="20"/>
                <w:szCs w:val="20"/>
              </w:rPr>
            </w:pPr>
            <w:r w:rsidRPr="003D49A5">
              <w:rPr>
                <w:rFonts w:ascii="GHEA Grapalat" w:eastAsiaTheme="minorHAnsi" w:hAnsi="GHEA Grapalat"/>
                <w:sz w:val="20"/>
                <w:szCs w:val="20"/>
              </w:rPr>
              <w:t>Штраф - 0,5% от цены контракта</w:t>
            </w:r>
          </w:p>
        </w:tc>
      </w:tr>
    </w:tbl>
    <w:p w14:paraId="5E9D76A7" w14:textId="77777777" w:rsidR="007A0FC0" w:rsidRPr="007A0FC0" w:rsidRDefault="007A0FC0" w:rsidP="00794242">
      <w:pPr>
        <w:widowControl w:val="0"/>
        <w:tabs>
          <w:tab w:val="left" w:pos="1134"/>
        </w:tabs>
        <w:spacing w:line="276" w:lineRule="auto"/>
        <w:ind w:firstLine="567"/>
        <w:jc w:val="both"/>
        <w:rPr>
          <w:rFonts w:ascii="GHEA Grapalat" w:hAnsi="GHEA Grapalat"/>
        </w:rPr>
      </w:pPr>
    </w:p>
    <w:p w14:paraId="59DDC7CC" w14:textId="77777777" w:rsidR="00BB28C8" w:rsidRPr="00124BE9"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794242">
      <w:pPr>
        <w:widowControl w:val="0"/>
        <w:tabs>
          <w:tab w:val="left" w:pos="1276"/>
        </w:tabs>
        <w:spacing w:line="276"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794242">
      <w:pPr>
        <w:widowControl w:val="0"/>
        <w:tabs>
          <w:tab w:val="left" w:pos="1276"/>
        </w:tabs>
        <w:spacing w:line="276"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794242">
      <w:pPr>
        <w:widowControl w:val="0"/>
        <w:tabs>
          <w:tab w:val="left" w:pos="1276"/>
        </w:tabs>
        <w:spacing w:line="276"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0"/>
        <w:t>32</w:t>
      </w:r>
      <w:r w:rsidRPr="009F3DC7">
        <w:rPr>
          <w:rFonts w:ascii="GHEA Grapalat" w:hAnsi="GHEA Grapalat"/>
        </w:rPr>
        <w:t>.</w:t>
      </w:r>
    </w:p>
    <w:p w14:paraId="1582AE9D"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w:t>
      </w:r>
      <w:r w:rsidRPr="00862ABD">
        <w:rPr>
          <w:rFonts w:ascii="GHEA Grapalat" w:hAnsi="GHEA Grapalat"/>
          <w:spacing w:val="-4"/>
        </w:rPr>
        <w:lastRenderedPageBreak/>
        <w:t>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794242">
      <w:pPr>
        <w:widowControl w:val="0"/>
        <w:tabs>
          <w:tab w:val="left" w:pos="1276"/>
        </w:tabs>
        <w:spacing w:line="276"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794242">
      <w:pPr>
        <w:widowControl w:val="0"/>
        <w:tabs>
          <w:tab w:val="left" w:pos="1276"/>
        </w:tabs>
        <w:spacing w:line="276"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508E8181" w14:textId="2D6C90B1" w:rsidR="00C53EC8" w:rsidRPr="004D7DD1" w:rsidRDefault="00BB28C8" w:rsidP="00C53EC8">
      <w:pPr>
        <w:widowControl w:val="0"/>
        <w:tabs>
          <w:tab w:val="left" w:pos="1134"/>
        </w:tabs>
        <w:ind w:firstLine="567"/>
        <w:jc w:val="both"/>
        <w:rPr>
          <w:rFonts w:ascii="GHEA Grapalat" w:hAnsi="GHEA Grapalat" w:cs="Sylfaen"/>
          <w:sz w:val="20"/>
          <w:szCs w:val="20"/>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53EC8" w:rsidRPr="00C53EC8">
        <w:rPr>
          <w:rFonts w:ascii="GHEA Grapalat" w:hAnsi="GHEA Grapalat"/>
          <w:sz w:val="20"/>
          <w:szCs w:val="20"/>
          <w:highlight w:val="yellow"/>
        </w:rPr>
        <w:t xml:space="preserve"> </w:t>
      </w:r>
      <w:r w:rsidR="00C53EC8" w:rsidRPr="000E2A01">
        <w:rPr>
          <w:rFonts w:ascii="GHEA Grapalat" w:hAnsi="GHEA Grapalat"/>
          <w:sz w:val="20"/>
          <w:szCs w:val="20"/>
        </w:rPr>
        <w:t>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r w:rsidR="00C53EC8" w:rsidRPr="000E2A01">
        <w:rPr>
          <w:rStyle w:val="FootnoteReference"/>
          <w:rFonts w:ascii="GHEA Grapalat" w:hAnsi="GHEA Grapalat"/>
          <w:sz w:val="20"/>
          <w:szCs w:val="20"/>
        </w:rPr>
        <w:footnoteReference w:customMarkFollows="1" w:id="31"/>
        <w:t>33</w:t>
      </w:r>
    </w:p>
    <w:p w14:paraId="737C1F9D" w14:textId="060B21A9" w:rsidR="00BB28C8" w:rsidRPr="009F3DC7" w:rsidRDefault="00CA1827" w:rsidP="00794242">
      <w:pPr>
        <w:widowControl w:val="0"/>
        <w:tabs>
          <w:tab w:val="left" w:pos="1134"/>
        </w:tabs>
        <w:spacing w:line="276" w:lineRule="auto"/>
        <w:ind w:firstLine="567"/>
        <w:jc w:val="both"/>
        <w:rPr>
          <w:rFonts w:ascii="GHEA Grapalat" w:hAnsi="GHEA Grapalat" w:cs="Sylfaen"/>
        </w:rPr>
      </w:pPr>
      <w:r>
        <w:rPr>
          <w:rStyle w:val="FootnoteReference"/>
          <w:rFonts w:ascii="GHEA Grapalat" w:hAnsi="GHEA Grapalat"/>
        </w:rPr>
        <w:footnoteReference w:customMarkFollows="1" w:id="32"/>
        <w:t>33</w:t>
      </w:r>
      <w:r w:rsidR="00BB28C8" w:rsidRPr="009F3DC7">
        <w:rPr>
          <w:rFonts w:ascii="GHEA Grapalat" w:hAnsi="GHEA Grapalat"/>
        </w:rPr>
        <w:t>.</w:t>
      </w:r>
    </w:p>
    <w:p w14:paraId="7BD5AE23"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ED07B1">
        <w:rPr>
          <w:rStyle w:val="FootnoteReference"/>
          <w:rFonts w:ascii="GHEA Grapalat" w:hAnsi="GHEA Grapalat"/>
        </w:rPr>
        <w:footnoteReference w:customMarkFollows="1" w:id="33"/>
        <w:t>34</w:t>
      </w:r>
      <w:r w:rsidRPr="009F3DC7">
        <w:rPr>
          <w:rFonts w:ascii="GHEA Grapalat" w:hAnsi="GHEA Grapalat"/>
        </w:rPr>
        <w:t>.</w:t>
      </w:r>
    </w:p>
    <w:p w14:paraId="4F8673DE" w14:textId="77777777" w:rsidR="00BB28C8" w:rsidRPr="00124BE9"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794242">
      <w:pPr>
        <w:widowControl w:val="0"/>
        <w:spacing w:line="276"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794242">
      <w:pPr>
        <w:widowControl w:val="0"/>
        <w:tabs>
          <w:tab w:val="left" w:pos="1276"/>
        </w:tabs>
        <w:spacing w:line="276"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5525DDDD" w:rsidR="004B4A95" w:rsidRDefault="00BB28C8" w:rsidP="00794242">
      <w:pPr>
        <w:widowControl w:val="0"/>
        <w:tabs>
          <w:tab w:val="left" w:pos="1276"/>
        </w:tabs>
        <w:spacing w:line="276"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w:t>
      </w:r>
      <w:r w:rsidRPr="00862ABD">
        <w:rPr>
          <w:rFonts w:ascii="GHEA Grapalat" w:hAnsi="GHEA Grapalat"/>
          <w:spacing w:val="-4"/>
        </w:rPr>
        <w:lastRenderedPageBreak/>
        <w:t xml:space="preserve">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49606410" w14:textId="32E68E2C" w:rsidR="006D77ED" w:rsidRPr="009A510B" w:rsidRDefault="00ED3C7C" w:rsidP="00794242">
      <w:pPr>
        <w:spacing w:line="276" w:lineRule="auto"/>
        <w:jc w:val="both"/>
        <w:rPr>
          <w:ins w:id="22" w:author="Inesa Kocharyan" w:date="2025-02-07T10:55:00Z"/>
          <w:rStyle w:val="ezkurwreuab5ozgtqnkl"/>
          <w:rFonts w:ascii="GHEA Grapalat" w:hAnsi="GHEA Grapalat"/>
          <w:lang w:val="hy-AM"/>
        </w:rPr>
      </w:pPr>
      <w:r w:rsidRPr="00ED3C7C">
        <w:rPr>
          <w:rFonts w:ascii="GHEA Grapalat" w:eastAsiaTheme="minorHAnsi" w:hAnsi="GHEA Grapalat" w:cstheme="minorBidi"/>
          <w:sz w:val="22"/>
          <w:szCs w:val="22"/>
        </w:rPr>
        <w:t xml:space="preserve">  </w:t>
      </w:r>
      <w:r w:rsidR="006D77ED" w:rsidRPr="002D714B">
        <w:rPr>
          <w:rFonts w:ascii="GHEA Grapalat" w:eastAsiaTheme="minorHAnsi" w:hAnsi="GHEA Grapalat" w:cstheme="minorBidi"/>
          <w:sz w:val="22"/>
          <w:szCs w:val="22"/>
        </w:rPr>
        <w:t xml:space="preserve">     8.12 </w:t>
      </w:r>
      <w:r w:rsidR="006D77ED" w:rsidRPr="002D714B">
        <w:rPr>
          <w:rFonts w:ascii="GHEA Grapalat" w:hAnsi="GHEA Grapalat"/>
          <w:spacing w:val="-4"/>
        </w:rPr>
        <w:t>Подрядчик</w:t>
      </w:r>
      <w:ins w:id="23" w:author="Inesa Kocharyan" w:date="2025-02-07T10:55:00Z">
        <w:r w:rsidR="006D77ED" w:rsidRPr="002D714B">
          <w:rPr>
            <w:rFonts w:ascii="GHEA Grapalat" w:hAnsi="GHEA Grapalat"/>
            <w:color w:val="000000" w:themeColor="text1"/>
          </w:rPr>
          <w:t xml:space="preserve"> </w:t>
        </w:r>
      </w:ins>
      <w:r w:rsidR="006D77ED" w:rsidRPr="002D714B">
        <w:rPr>
          <w:rStyle w:val="ezkurwreuab5ozgtqnkl"/>
          <w:rFonts w:ascii="GHEA Grapalat" w:hAnsi="GHEA Grapalat"/>
        </w:rPr>
        <w:t>имеет право</w:t>
      </w:r>
      <w:r w:rsidR="006D77ED" w:rsidRPr="002D714B">
        <w:rPr>
          <w:rFonts w:ascii="GHEA Grapalat" w:hAnsi="GHEA Grapalat"/>
        </w:rPr>
        <w:t xml:space="preserve"> </w:t>
      </w:r>
      <w:r w:rsidR="006D77ED"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6D77ED" w:rsidRPr="002D714B">
        <w:rPr>
          <w:rFonts w:ascii="GHEA Grapalat" w:hAnsi="GHEA Grapalat"/>
        </w:rPr>
        <w:t xml:space="preserve"> </w:t>
      </w:r>
      <w:r w:rsidR="006D77ED" w:rsidRPr="002D714B">
        <w:rPr>
          <w:rStyle w:val="ezkurwreuab5ozgtqnkl"/>
          <w:rFonts w:ascii="GHEA Grapalat" w:hAnsi="GHEA Grapalat"/>
        </w:rPr>
        <w:t xml:space="preserve">(далее-договор факторинга). В </w:t>
      </w:r>
      <w:r w:rsidR="006D77ED"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6D77ED" w:rsidRPr="002D714B">
        <w:rPr>
          <w:rStyle w:val="ezkurwreuab5ozgtqnkl"/>
          <w:rFonts w:ascii="GHEA Grapalat" w:hAnsi="GHEA Grapalat"/>
        </w:rPr>
        <w:t>Заказчик</w:t>
      </w:r>
      <w:r w:rsidR="006D77ED" w:rsidRPr="002D714B">
        <w:rPr>
          <w:rFonts w:ascii="GHEA Grapalat" w:hAnsi="GHEA Grapalat"/>
        </w:rPr>
        <w:t xml:space="preserve"> </w:t>
      </w:r>
      <w:r w:rsidR="006D77ED" w:rsidRPr="002D714B">
        <w:rPr>
          <w:rStyle w:val="ezkurwreuab5ozgtqnkl"/>
          <w:rFonts w:ascii="GHEA Grapalat" w:hAnsi="GHEA Grapalat"/>
        </w:rPr>
        <w:t xml:space="preserve">при осуществлении платежей обеспечивает расчет и зачет штрафов и пеней </w:t>
      </w:r>
      <w:r w:rsidR="006D77ED" w:rsidRPr="002D714B">
        <w:rPr>
          <w:rFonts w:ascii="GHEA Grapalat" w:hAnsi="GHEA Grapalat"/>
          <w:spacing w:val="-4"/>
        </w:rPr>
        <w:t>Подрядчику</w:t>
      </w:r>
      <w:r w:rsidR="006D77ED" w:rsidRPr="002D714B">
        <w:rPr>
          <w:rFonts w:ascii="GHEA Grapalat" w:hAnsi="GHEA Grapalat"/>
        </w:rPr>
        <w:t xml:space="preserve"> </w:t>
      </w:r>
      <w:r w:rsidR="006D77ED" w:rsidRPr="002D714B">
        <w:rPr>
          <w:rStyle w:val="ezkurwreuab5ozgtqnkl"/>
          <w:rFonts w:ascii="GHEA Grapalat" w:hAnsi="GHEA Grapalat"/>
        </w:rPr>
        <w:t>с суммами, подлежащими уплате, независимо от</w:t>
      </w:r>
      <w:r w:rsidR="006D77ED" w:rsidRPr="002D714B">
        <w:rPr>
          <w:rFonts w:ascii="GHEA Grapalat" w:hAnsi="GHEA Grapalat"/>
        </w:rPr>
        <w:t xml:space="preserve"> </w:t>
      </w:r>
      <w:r w:rsidR="006D77ED" w:rsidRPr="002D714B">
        <w:rPr>
          <w:rStyle w:val="ezkurwreuab5ozgtqnkl"/>
          <w:rFonts w:ascii="GHEA Grapalat" w:hAnsi="GHEA Grapalat"/>
        </w:rPr>
        <w:t>того,</w:t>
      </w:r>
      <w:r w:rsidR="006D77ED" w:rsidRPr="002D714B">
        <w:rPr>
          <w:rFonts w:ascii="GHEA Grapalat" w:hAnsi="GHEA Grapalat"/>
        </w:rPr>
        <w:t xml:space="preserve"> </w:t>
      </w:r>
      <w:r w:rsidR="006D77ED" w:rsidRPr="002D714B">
        <w:rPr>
          <w:rStyle w:val="ezkurwreuab5ozgtqnkl"/>
          <w:rFonts w:ascii="GHEA Grapalat" w:hAnsi="GHEA Grapalat"/>
        </w:rPr>
        <w:t>было ли</w:t>
      </w:r>
      <w:r w:rsidR="006D77ED" w:rsidRPr="002D714B">
        <w:rPr>
          <w:rFonts w:ascii="GHEA Grapalat" w:hAnsi="GHEA Grapalat"/>
        </w:rPr>
        <w:t xml:space="preserve"> </w:t>
      </w:r>
      <w:r w:rsidR="006D77ED" w:rsidRPr="002D714B">
        <w:rPr>
          <w:rStyle w:val="ezkurwreuab5ozgtqnkl"/>
          <w:rFonts w:ascii="GHEA Grapalat" w:hAnsi="GHEA Grapalat"/>
        </w:rPr>
        <w:t>уступлено требование</w:t>
      </w:r>
      <w:r w:rsidR="006D77ED" w:rsidRPr="009A510B">
        <w:rPr>
          <w:rStyle w:val="ezkurwreuab5ozgtqnkl"/>
          <w:rFonts w:ascii="GHEA Grapalat" w:hAnsi="GHEA Grapalat"/>
          <w:lang w:val="hy-AM"/>
        </w:rPr>
        <w:t xml:space="preserve">. </w:t>
      </w:r>
      <w:r w:rsidR="006D77ED" w:rsidRPr="002D714B">
        <w:rPr>
          <w:rStyle w:val="ezkurwreuab5ozgtqnkl"/>
          <w:rFonts w:ascii="GHEA Grapalat" w:hAnsi="GHEA Grapalat"/>
        </w:rPr>
        <w:t>При</w:t>
      </w:r>
      <w:r w:rsidR="006D77ED" w:rsidRPr="002D714B">
        <w:rPr>
          <w:rFonts w:ascii="GHEA Grapalat" w:hAnsi="GHEA Grapalat"/>
        </w:rPr>
        <w:t xml:space="preserve"> </w:t>
      </w:r>
      <w:r w:rsidR="006D77ED"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6D77ED" w:rsidRPr="009A510B">
        <w:rPr>
          <w:rStyle w:val="ezkurwreuab5ozgtqnkl"/>
          <w:rFonts w:ascii="GHEA Grapalat" w:hAnsi="GHEA Grapalat"/>
        </w:rPr>
        <w:t>N</w:t>
      </w:r>
      <w:r w:rsidR="006D77ED" w:rsidRPr="002D714B">
        <w:rPr>
          <w:rStyle w:val="ezkurwreuab5ozgtqnkl"/>
          <w:rFonts w:ascii="GHEA Grapalat" w:hAnsi="GHEA Grapalat"/>
        </w:rPr>
        <w:t xml:space="preserve"> 5) Заказчик</w:t>
      </w:r>
      <w:r w:rsidR="006D77ED" w:rsidRPr="002D714B">
        <w:rPr>
          <w:rFonts w:ascii="GHEA Grapalat" w:hAnsi="GHEA Grapalat"/>
        </w:rPr>
        <w:t xml:space="preserve"> </w:t>
      </w:r>
      <w:r w:rsidR="006D77ED" w:rsidRPr="002D714B">
        <w:rPr>
          <w:rStyle w:val="ezkurwreuab5ozgtqnkl"/>
          <w:rFonts w:ascii="GHEA Grapalat" w:hAnsi="GHEA Grapalat"/>
        </w:rPr>
        <w:t>производит платеж, установленный договором, финансовому</w:t>
      </w:r>
      <w:r w:rsidR="006D77ED" w:rsidRPr="002D714B">
        <w:rPr>
          <w:rFonts w:ascii="GHEA Grapalat" w:hAnsi="GHEA Grapalat"/>
        </w:rPr>
        <w:t xml:space="preserve"> </w:t>
      </w:r>
      <w:r w:rsidR="006D77ED" w:rsidRPr="002D714B">
        <w:rPr>
          <w:rStyle w:val="ezkurwreuab5ozgtqnkl"/>
          <w:rFonts w:ascii="GHEA Grapalat" w:hAnsi="GHEA Grapalat"/>
        </w:rPr>
        <w:t>агенту, если</w:t>
      </w:r>
      <w:r w:rsidR="006D77ED" w:rsidRPr="002D714B">
        <w:rPr>
          <w:rFonts w:ascii="GHEA Grapalat" w:hAnsi="GHEA Grapalat"/>
        </w:rPr>
        <w:t xml:space="preserve"> </w:t>
      </w:r>
      <w:r w:rsidR="006D77ED" w:rsidRPr="002D714B">
        <w:rPr>
          <w:rStyle w:val="ezkurwreuab5ozgtqnkl"/>
          <w:rFonts w:ascii="GHEA Grapalat" w:hAnsi="GHEA Grapalat"/>
        </w:rPr>
        <w:t>уведомление</w:t>
      </w:r>
      <w:r w:rsidR="006D77ED" w:rsidRPr="002D714B">
        <w:rPr>
          <w:rFonts w:ascii="GHEA Grapalat" w:hAnsi="GHEA Grapalat"/>
        </w:rPr>
        <w:t xml:space="preserve"> </w:t>
      </w:r>
      <w:r w:rsidR="006D77ED" w:rsidRPr="002D714B">
        <w:rPr>
          <w:rStyle w:val="ezkurwreuab5ozgtqnkl"/>
          <w:rFonts w:ascii="GHEA Grapalat" w:hAnsi="GHEA Grapalat"/>
        </w:rPr>
        <w:t>было получено</w:t>
      </w:r>
      <w:r w:rsidR="006D77ED" w:rsidRPr="002D714B">
        <w:rPr>
          <w:rFonts w:ascii="GHEA Grapalat" w:hAnsi="GHEA Grapalat"/>
        </w:rPr>
        <w:t xml:space="preserve"> </w:t>
      </w:r>
      <w:r w:rsidR="006D77ED"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006D77ED" w:rsidRPr="002D714B">
        <w:rPr>
          <w:rStyle w:val="ezkurwreuab5ozgtqnkl"/>
          <w:rFonts w:ascii="GHEA Grapalat" w:hAnsi="GHEA Grapalat"/>
          <w:vertAlign w:val="superscript"/>
        </w:rPr>
        <w:t>35</w:t>
      </w:r>
    </w:p>
    <w:p w14:paraId="11EBA603" w14:textId="77777777" w:rsidR="006D77ED" w:rsidRPr="002D714B" w:rsidRDefault="006D77ED" w:rsidP="00794242">
      <w:pPr>
        <w:widowControl w:val="0"/>
        <w:tabs>
          <w:tab w:val="left" w:pos="1276"/>
        </w:tabs>
        <w:spacing w:line="276" w:lineRule="auto"/>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84C7FA8" w14:textId="0C6345B9" w:rsidR="006D77ED" w:rsidRPr="00873DBD" w:rsidRDefault="006D77ED" w:rsidP="00794242">
      <w:pPr>
        <w:widowControl w:val="0"/>
        <w:tabs>
          <w:tab w:val="left" w:pos="1276"/>
        </w:tabs>
        <w:spacing w:line="276" w:lineRule="auto"/>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w:t>
      </w:r>
      <w:r w:rsidR="0035693C">
        <w:rPr>
          <w:rFonts w:ascii="GHEA Grapalat" w:hAnsi="GHEA Grapalat"/>
          <w:lang w:val="hy-AM"/>
        </w:rPr>
        <w:t xml:space="preserve"> </w:t>
      </w:r>
      <w:r w:rsidR="0035693C" w:rsidRPr="00873DBD">
        <w:rPr>
          <w:rFonts w:ascii="GHEA Grapalat" w:hAnsi="GHEA Grapalat"/>
        </w:rPr>
        <w:t xml:space="preserve">№ </w:t>
      </w:r>
      <w:r w:rsidR="0035693C">
        <w:rPr>
          <w:rFonts w:ascii="GHEA Grapalat" w:hAnsi="GHEA Grapalat"/>
          <w:lang w:val="hy-AM"/>
        </w:rPr>
        <w:t>1.</w:t>
      </w:r>
      <w:r w:rsidR="0035693C" w:rsidRPr="00873DBD">
        <w:rPr>
          <w:rFonts w:ascii="GHEA Grapalat" w:hAnsi="GHEA Grapalat"/>
        </w:rPr>
        <w:t>1,</w:t>
      </w:r>
      <w:r w:rsidRPr="00873DBD">
        <w:rPr>
          <w:rFonts w:ascii="GHEA Grapalat" w:hAnsi="GHEA Grapalat"/>
        </w:rPr>
        <w:t xml:space="preserve"> № 2, № 3, № 4 , № 4.1 и № 5 к настоящему договору считаются неотъемлемой частью договора.</w:t>
      </w:r>
    </w:p>
    <w:p w14:paraId="56C594EA" w14:textId="5E762CAC" w:rsidR="00BB28C8"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8.1</w:t>
      </w:r>
      <w:r w:rsidR="006D77ED" w:rsidRPr="009C5264">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72877DEA" w14:textId="79D8E3EB" w:rsidR="002030CE" w:rsidRDefault="002030CE" w:rsidP="00794242">
      <w:pPr>
        <w:widowControl w:val="0"/>
        <w:tabs>
          <w:tab w:val="left" w:pos="1276"/>
        </w:tabs>
        <w:spacing w:line="276" w:lineRule="auto"/>
        <w:ind w:firstLine="567"/>
        <w:jc w:val="both"/>
        <w:rPr>
          <w:rFonts w:ascii="GHEA Grapalat" w:hAnsi="GHEA Grapalat"/>
          <w:vertAlign w:val="superscript"/>
        </w:rPr>
      </w:pPr>
      <w:r w:rsidRPr="00820297">
        <w:rPr>
          <w:rFonts w:ascii="GHEA Grapalat" w:hAnsi="GHEA Grapalat"/>
        </w:rPr>
        <w:t>8.16.</w:t>
      </w:r>
      <w:r w:rsidRPr="00820297">
        <w:rPr>
          <w:rFonts w:ascii="GHEA Grapalat" w:hAnsi="GHEA Grapalat"/>
        </w:rPr>
        <w:tab/>
        <w:t>Выполнение предусмотренных</w:t>
      </w:r>
      <w:r w:rsidRPr="009F3DC7">
        <w:rPr>
          <w:rFonts w:ascii="GHEA Grapalat" w:hAnsi="GHEA Grapalat"/>
        </w:rPr>
        <w:t xml:space="preserve">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Pr>
          <w:rFonts w:ascii="GHEA Grapalat" w:hAnsi="GHEA Grapalat"/>
        </w:rPr>
        <w:t xml:space="preserve"> </w:t>
      </w:r>
      <w:r w:rsidRPr="0065341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ые</w:t>
      </w:r>
      <w:r w:rsidRPr="009F3DC7">
        <w:rPr>
          <w:rFonts w:ascii="GHEA Grapalat" w:hAnsi="GHEA Grapalat"/>
        </w:rPr>
        <w:t xml:space="preserve"> </w:t>
      </w:r>
      <w:r w:rsidRPr="009F3DC7">
        <w:rPr>
          <w:rFonts w:ascii="GHEA Grapalat" w:hAnsi="GHEA Grapalat"/>
        </w:rPr>
        <w:lastRenderedPageBreak/>
        <w:t>Подрядчиком в виде неустойки обеспечени</w:t>
      </w:r>
      <w:r>
        <w:rPr>
          <w:rFonts w:ascii="GHEA Grapalat" w:hAnsi="GHEA Grapalat"/>
        </w:rPr>
        <w:t>я</w:t>
      </w:r>
      <w:r w:rsidRPr="009F3DC7">
        <w:rPr>
          <w:rFonts w:ascii="GHEA Grapalat" w:hAnsi="GHEA Grapalat"/>
        </w:rPr>
        <w:t xml:space="preserve"> </w:t>
      </w:r>
      <w:r>
        <w:rPr>
          <w:rFonts w:ascii="GHEA Grapalat" w:hAnsi="GHEA Grapalat"/>
        </w:rPr>
        <w:t xml:space="preserve">квалификации и </w:t>
      </w:r>
      <w:r w:rsidRPr="009F3DC7">
        <w:rPr>
          <w:rFonts w:ascii="GHEA Grapalat" w:hAnsi="GHEA Grapalat"/>
        </w:rPr>
        <w:t>договора заменя</w:t>
      </w:r>
      <w:r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sidRPr="007B0CBD">
        <w:rPr>
          <w:rFonts w:ascii="GHEA Grapalat" w:hAnsi="GHEA Grapalat"/>
        </w:rPr>
        <w:t>ые</w:t>
      </w:r>
      <w:r w:rsidRPr="009F3DC7">
        <w:rPr>
          <w:rFonts w:ascii="GHEA Grapalat" w:hAnsi="GHEA Grapalat"/>
        </w:rPr>
        <w:t xml:space="preserve"> обеспечени</w:t>
      </w:r>
      <w:r w:rsidRPr="007B0CBD">
        <w:rPr>
          <w:rFonts w:ascii="GHEA Grapalat" w:hAnsi="GHEA Grapalat"/>
        </w:rPr>
        <w:t xml:space="preserve">я </w:t>
      </w:r>
      <w:r w:rsidRPr="009F3DC7">
        <w:rPr>
          <w:rFonts w:ascii="GHEA Grapalat" w:hAnsi="GHEA Grapalat"/>
        </w:rPr>
        <w:t xml:space="preserve"> в течение </w:t>
      </w:r>
      <w:r w:rsidR="003A3851" w:rsidRPr="003A3851">
        <w:rPr>
          <w:rFonts w:ascii="GHEA Grapalat" w:hAnsi="GHEA Grapalat"/>
        </w:rPr>
        <w:t>10</w:t>
      </w:r>
      <w:r w:rsidRPr="009F3DC7">
        <w:rPr>
          <w:rFonts w:ascii="GHEA Grapalat" w:hAnsi="GHEA Grapalat"/>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t>3</w:t>
      </w:r>
      <w:r w:rsidRPr="002A75B6">
        <w:rPr>
          <w:rFonts w:ascii="GHEA Grapalat" w:hAnsi="GHEA Grapalat"/>
          <w:vertAlign w:val="superscript"/>
        </w:rPr>
        <w:t>6</w:t>
      </w:r>
    </w:p>
    <w:p w14:paraId="03593EB1"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29634E7"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07788426"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268AABA0" w14:textId="77777777" w:rsidR="00293DB9" w:rsidRDefault="00293DB9" w:rsidP="00E71B18">
      <w:pPr>
        <w:widowControl w:val="0"/>
        <w:spacing w:line="276" w:lineRule="auto"/>
        <w:ind w:firstLine="567"/>
        <w:jc w:val="right"/>
        <w:rPr>
          <w:rFonts w:ascii="GHEA Grapalat" w:hAnsi="GHEA Grapalat"/>
          <w:i/>
        </w:rPr>
        <w:sectPr w:rsidR="00293DB9" w:rsidSect="00166832">
          <w:footerReference w:type="default" r:id="rId13"/>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71B18">
      <w:pPr>
        <w:widowControl w:val="0"/>
        <w:spacing w:line="276" w:lineRule="auto"/>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71B18">
      <w:pPr>
        <w:widowControl w:val="0"/>
        <w:spacing w:line="276" w:lineRule="auto"/>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71B18">
      <w:pPr>
        <w:widowControl w:val="0"/>
        <w:spacing w:line="276" w:lineRule="auto"/>
        <w:ind w:firstLine="567"/>
        <w:jc w:val="right"/>
        <w:rPr>
          <w:rFonts w:ascii="GHEA Grapalat" w:hAnsi="GHEA Grapalat"/>
          <w:i/>
        </w:rPr>
      </w:pPr>
    </w:p>
    <w:p w14:paraId="73CC0ED4" w14:textId="390B87B5" w:rsidR="00DE4A55" w:rsidRPr="002D2282" w:rsidRDefault="00DE4A55" w:rsidP="00DE4A55">
      <w:pPr>
        <w:jc w:val="right"/>
        <w:rPr>
          <w:rFonts w:ascii="GHEA Grapalat" w:hAnsi="GHEA Grapalat"/>
          <w:sz w:val="20"/>
        </w:rPr>
      </w:pPr>
    </w:p>
    <w:p w14:paraId="2B767619" w14:textId="486A8F79" w:rsidR="001F48BD" w:rsidRDefault="00D63B1F" w:rsidP="00E71B18">
      <w:pPr>
        <w:widowControl w:val="0"/>
        <w:spacing w:line="276" w:lineRule="auto"/>
        <w:ind w:firstLine="567"/>
        <w:jc w:val="center"/>
        <w:rPr>
          <w:rFonts w:ascii="GHEA Grapalat" w:eastAsia="MS Mincho" w:hAnsi="GHEA Grapalat"/>
          <w:b/>
          <w:sz w:val="20"/>
          <w:lang w:val="hy-AM" w:eastAsia="ja-JP"/>
        </w:rPr>
      </w:pPr>
      <w:r w:rsidRPr="005E3B87">
        <w:rPr>
          <w:rFonts w:ascii="GHEA Grapalat" w:eastAsia="MS Mincho" w:hAnsi="GHEA Grapalat"/>
          <w:b/>
          <w:sz w:val="20"/>
          <w:lang w:val="hy-AM" w:eastAsia="ja-JP"/>
        </w:rPr>
        <w:t>ТЕХНИЧЕСКАЯ ХАРАКТЕРИСТИКА</w:t>
      </w:r>
      <w:r w:rsidRPr="00BE18DB">
        <w:rPr>
          <w:rFonts w:ascii="GHEA Grapalat" w:eastAsia="MS Mincho" w:hAnsi="GHEA Grapalat"/>
          <w:b/>
          <w:sz w:val="20"/>
          <w:lang w:val="hy-AM" w:eastAsia="ja-JP"/>
        </w:rPr>
        <w:t>-</w:t>
      </w:r>
      <w:r w:rsidRPr="005E3B87">
        <w:rPr>
          <w:rFonts w:ascii="GHEA Grapalat" w:eastAsia="MS Mincho" w:hAnsi="GHEA Grapalat"/>
          <w:b/>
          <w:sz w:val="20"/>
          <w:lang w:val="hy-AM" w:eastAsia="ja-JP"/>
        </w:rPr>
        <w:t xml:space="preserve"> ГРАФИК ТОРГОВ</w:t>
      </w:r>
    </w:p>
    <w:tbl>
      <w:tblPr>
        <w:tblW w:w="1098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351"/>
        <w:gridCol w:w="1170"/>
        <w:gridCol w:w="3510"/>
        <w:gridCol w:w="630"/>
        <w:gridCol w:w="990"/>
        <w:gridCol w:w="540"/>
        <w:gridCol w:w="1170"/>
        <w:gridCol w:w="990"/>
      </w:tblGrid>
      <w:tr w:rsidR="00D63B1F" w:rsidRPr="00E12D3A" w14:paraId="766333C2" w14:textId="77777777" w:rsidTr="00D63B1F">
        <w:trPr>
          <w:trHeight w:val="1070"/>
        </w:trPr>
        <w:tc>
          <w:tcPr>
            <w:tcW w:w="629" w:type="dxa"/>
            <w:vAlign w:val="center"/>
            <w:hideMark/>
          </w:tcPr>
          <w:p w14:paraId="63388D53" w14:textId="77777777" w:rsidR="00D63B1F" w:rsidRPr="00E12D3A" w:rsidRDefault="00D63B1F" w:rsidP="0053524C">
            <w:pPr>
              <w:jc w:val="center"/>
              <w:rPr>
                <w:rFonts w:ascii="GHEA Grapalat" w:hAnsi="GHEA Grapalat" w:cs="Calibri"/>
                <w:b/>
                <w:bCs/>
                <w:i/>
                <w:iCs/>
                <w:sz w:val="16"/>
                <w:szCs w:val="16"/>
              </w:rPr>
            </w:pPr>
            <w:r w:rsidRPr="00E12D3A">
              <w:rPr>
                <w:rFonts w:ascii="GHEA Grapalat" w:hAnsi="GHEA Grapalat" w:cs="Calibri"/>
                <w:b/>
                <w:bCs/>
                <w:i/>
                <w:iCs/>
                <w:sz w:val="16"/>
                <w:szCs w:val="16"/>
              </w:rPr>
              <w:t>№</w:t>
            </w:r>
          </w:p>
        </w:tc>
        <w:tc>
          <w:tcPr>
            <w:tcW w:w="1351" w:type="dxa"/>
            <w:vAlign w:val="center"/>
            <w:hideMark/>
          </w:tcPr>
          <w:p w14:paraId="0B929C40" w14:textId="77777777" w:rsidR="00D63B1F" w:rsidRPr="00E12D3A" w:rsidRDefault="00D63B1F" w:rsidP="0053524C">
            <w:pPr>
              <w:jc w:val="center"/>
              <w:rPr>
                <w:rFonts w:ascii="GHEA Grapalat" w:hAnsi="GHEA Grapalat" w:cs="Calibri"/>
                <w:b/>
                <w:bCs/>
                <w:i/>
                <w:iCs/>
                <w:sz w:val="16"/>
                <w:szCs w:val="16"/>
              </w:rPr>
            </w:pPr>
            <w:r w:rsidRPr="00E12D3A">
              <w:rPr>
                <w:rFonts w:ascii="GHEA Grapalat" w:hAnsi="GHEA Grapalat" w:cs="Calibri"/>
                <w:b/>
                <w:bCs/>
                <w:i/>
                <w:iCs/>
                <w:sz w:val="16"/>
                <w:szCs w:val="16"/>
              </w:rPr>
              <w:t>Код предусмотренный планом торгов согласно классификации (CPV)</w:t>
            </w:r>
          </w:p>
        </w:tc>
        <w:tc>
          <w:tcPr>
            <w:tcW w:w="1170" w:type="dxa"/>
          </w:tcPr>
          <w:p w14:paraId="1280E75E" w14:textId="77777777" w:rsidR="00D63B1F" w:rsidRPr="00E12D3A" w:rsidRDefault="00D63B1F" w:rsidP="0053524C">
            <w:pPr>
              <w:pStyle w:val="BodyTextIndent2"/>
              <w:ind w:firstLine="0"/>
              <w:jc w:val="center"/>
              <w:rPr>
                <w:rFonts w:ascii="GHEA Grapalat" w:hAnsi="GHEA Grapalat" w:cs="Calibri"/>
                <w:b/>
                <w:bCs/>
                <w:i/>
                <w:iCs/>
                <w:sz w:val="16"/>
                <w:szCs w:val="16"/>
                <w:lang w:eastAsia="ja-JP"/>
              </w:rPr>
            </w:pPr>
          </w:p>
        </w:tc>
        <w:tc>
          <w:tcPr>
            <w:tcW w:w="3510" w:type="dxa"/>
            <w:vAlign w:val="center"/>
            <w:hideMark/>
          </w:tcPr>
          <w:p w14:paraId="7638C9C0" w14:textId="77777777" w:rsidR="00D63B1F" w:rsidRPr="00E12D3A" w:rsidRDefault="00D63B1F" w:rsidP="0053524C">
            <w:pPr>
              <w:pStyle w:val="BodyTextIndent2"/>
              <w:ind w:firstLine="0"/>
              <w:jc w:val="center"/>
              <w:rPr>
                <w:rFonts w:ascii="GHEA Grapalat" w:hAnsi="GHEA Grapalat" w:cs="Calibri"/>
                <w:b/>
                <w:bCs/>
                <w:i/>
                <w:iCs/>
                <w:sz w:val="16"/>
                <w:szCs w:val="16"/>
                <w:lang w:eastAsia="ja-JP"/>
              </w:rPr>
            </w:pPr>
            <w:r w:rsidRPr="00E12D3A">
              <w:rPr>
                <w:rFonts w:ascii="GHEA Grapalat" w:hAnsi="GHEA Grapalat" w:cs="Calibri"/>
                <w:b/>
                <w:bCs/>
                <w:i/>
                <w:iCs/>
                <w:sz w:val="16"/>
                <w:szCs w:val="16"/>
                <w:lang w:eastAsia="ja-JP"/>
              </w:rPr>
              <w:t xml:space="preserve">Техническая характеристика  </w:t>
            </w:r>
          </w:p>
          <w:p w14:paraId="7BA0CB53" w14:textId="77777777" w:rsidR="00D63B1F" w:rsidRPr="00E12D3A" w:rsidRDefault="00D63B1F" w:rsidP="0053524C">
            <w:pPr>
              <w:jc w:val="center"/>
              <w:rPr>
                <w:rFonts w:ascii="GHEA Grapalat" w:hAnsi="GHEA Grapalat" w:cs="Calibri"/>
                <w:b/>
                <w:bCs/>
                <w:i/>
                <w:iCs/>
                <w:sz w:val="16"/>
                <w:szCs w:val="16"/>
              </w:rPr>
            </w:pPr>
          </w:p>
          <w:p w14:paraId="62A523AA" w14:textId="77777777" w:rsidR="00D63B1F" w:rsidRPr="00E12D3A" w:rsidRDefault="00D63B1F" w:rsidP="0053524C">
            <w:pPr>
              <w:jc w:val="center"/>
              <w:rPr>
                <w:rFonts w:ascii="GHEA Grapalat" w:hAnsi="GHEA Grapalat" w:cs="Calibri"/>
                <w:b/>
                <w:bCs/>
                <w:i/>
                <w:iCs/>
                <w:sz w:val="16"/>
                <w:szCs w:val="16"/>
              </w:rPr>
            </w:pPr>
          </w:p>
        </w:tc>
        <w:tc>
          <w:tcPr>
            <w:tcW w:w="630" w:type="dxa"/>
            <w:vAlign w:val="center"/>
            <w:hideMark/>
          </w:tcPr>
          <w:p w14:paraId="74561BFA" w14:textId="77777777" w:rsidR="00D63B1F" w:rsidRPr="00E12D3A" w:rsidRDefault="00D63B1F" w:rsidP="0053524C">
            <w:pPr>
              <w:jc w:val="center"/>
              <w:rPr>
                <w:rFonts w:ascii="GHEA Grapalat" w:hAnsi="GHEA Grapalat" w:cs="Calibri"/>
                <w:b/>
                <w:bCs/>
                <w:i/>
                <w:iCs/>
                <w:sz w:val="16"/>
                <w:szCs w:val="16"/>
              </w:rPr>
            </w:pPr>
            <w:r w:rsidRPr="00E12D3A">
              <w:rPr>
                <w:rFonts w:ascii="GHEA Grapalat" w:hAnsi="GHEA Grapalat" w:cs="Calibri"/>
                <w:b/>
                <w:bCs/>
                <w:i/>
                <w:iCs/>
                <w:sz w:val="16"/>
                <w:szCs w:val="16"/>
              </w:rPr>
              <w:t>Ед. изм</w:t>
            </w:r>
          </w:p>
        </w:tc>
        <w:tc>
          <w:tcPr>
            <w:tcW w:w="990" w:type="dxa"/>
            <w:vAlign w:val="center"/>
            <w:hideMark/>
          </w:tcPr>
          <w:p w14:paraId="267C4341" w14:textId="77777777" w:rsidR="00D63B1F" w:rsidRPr="00E12D3A" w:rsidRDefault="00D63B1F" w:rsidP="0053524C">
            <w:pPr>
              <w:jc w:val="center"/>
              <w:rPr>
                <w:rFonts w:ascii="GHEA Grapalat" w:hAnsi="GHEA Grapalat" w:cs="Calibri"/>
                <w:b/>
                <w:bCs/>
                <w:i/>
                <w:iCs/>
                <w:sz w:val="16"/>
                <w:szCs w:val="16"/>
              </w:rPr>
            </w:pPr>
            <w:r w:rsidRPr="00E12D3A">
              <w:rPr>
                <w:rFonts w:ascii="GHEA Grapalat" w:hAnsi="GHEA Grapalat" w:cs="Calibri"/>
                <w:b/>
                <w:bCs/>
                <w:i/>
                <w:iCs/>
                <w:sz w:val="16"/>
                <w:szCs w:val="16"/>
              </w:rPr>
              <w:t>Общая стоимость</w:t>
            </w:r>
          </w:p>
          <w:p w14:paraId="082CCACA" w14:textId="77777777" w:rsidR="00D63B1F" w:rsidRPr="00E12D3A" w:rsidRDefault="00D63B1F" w:rsidP="0053524C">
            <w:pPr>
              <w:jc w:val="center"/>
              <w:rPr>
                <w:rFonts w:ascii="GHEA Grapalat" w:hAnsi="GHEA Grapalat" w:cs="Calibri"/>
                <w:b/>
                <w:bCs/>
                <w:i/>
                <w:iCs/>
                <w:sz w:val="16"/>
                <w:szCs w:val="16"/>
              </w:rPr>
            </w:pPr>
          </w:p>
        </w:tc>
        <w:tc>
          <w:tcPr>
            <w:tcW w:w="540" w:type="dxa"/>
            <w:vAlign w:val="center"/>
            <w:hideMark/>
          </w:tcPr>
          <w:p w14:paraId="396C675F" w14:textId="77777777" w:rsidR="00D63B1F" w:rsidRPr="00E12D3A" w:rsidRDefault="00D63B1F" w:rsidP="0053524C">
            <w:pPr>
              <w:jc w:val="center"/>
              <w:rPr>
                <w:rFonts w:ascii="GHEA Grapalat" w:hAnsi="GHEA Grapalat" w:cs="Calibri"/>
                <w:b/>
                <w:bCs/>
                <w:i/>
                <w:iCs/>
                <w:sz w:val="16"/>
                <w:szCs w:val="16"/>
              </w:rPr>
            </w:pPr>
            <w:r w:rsidRPr="00E12D3A">
              <w:rPr>
                <w:rFonts w:ascii="GHEA Grapalat" w:hAnsi="GHEA Grapalat" w:cs="Calibri"/>
                <w:b/>
                <w:bCs/>
                <w:i/>
                <w:iCs/>
                <w:sz w:val="16"/>
                <w:szCs w:val="16"/>
              </w:rPr>
              <w:t>Обшее количество</w:t>
            </w:r>
          </w:p>
        </w:tc>
        <w:tc>
          <w:tcPr>
            <w:tcW w:w="1170" w:type="dxa"/>
            <w:vAlign w:val="center"/>
            <w:hideMark/>
          </w:tcPr>
          <w:p w14:paraId="0EC68600" w14:textId="77777777" w:rsidR="00D63B1F" w:rsidRPr="00E12D3A" w:rsidRDefault="00D63B1F" w:rsidP="0053524C">
            <w:pPr>
              <w:jc w:val="center"/>
              <w:rPr>
                <w:rFonts w:ascii="GHEA Grapalat" w:hAnsi="GHEA Grapalat" w:cs="Calibri"/>
                <w:b/>
                <w:bCs/>
                <w:i/>
                <w:iCs/>
                <w:sz w:val="16"/>
                <w:szCs w:val="16"/>
              </w:rPr>
            </w:pPr>
            <w:r w:rsidRPr="00E12D3A">
              <w:rPr>
                <w:rFonts w:ascii="GHEA Grapalat" w:hAnsi="GHEA Grapalat" w:cs="Calibri"/>
                <w:b/>
                <w:bCs/>
                <w:i/>
                <w:iCs/>
                <w:sz w:val="16"/>
                <w:szCs w:val="16"/>
              </w:rPr>
              <w:t>Адрес объекта</w:t>
            </w:r>
          </w:p>
        </w:tc>
        <w:tc>
          <w:tcPr>
            <w:tcW w:w="990" w:type="dxa"/>
            <w:vAlign w:val="center"/>
          </w:tcPr>
          <w:p w14:paraId="710F6359" w14:textId="77777777" w:rsidR="00D63B1F" w:rsidRPr="00E12D3A" w:rsidRDefault="00D63B1F" w:rsidP="0053524C">
            <w:pPr>
              <w:jc w:val="center"/>
              <w:rPr>
                <w:rFonts w:ascii="GHEA Grapalat" w:hAnsi="GHEA Grapalat" w:cs="Calibri"/>
                <w:b/>
                <w:bCs/>
                <w:i/>
                <w:iCs/>
                <w:sz w:val="16"/>
                <w:szCs w:val="16"/>
              </w:rPr>
            </w:pPr>
            <w:r w:rsidRPr="00E12D3A">
              <w:rPr>
                <w:rFonts w:ascii="GHEA Grapalat" w:hAnsi="GHEA Grapalat" w:cs="Calibri"/>
                <w:b/>
                <w:bCs/>
                <w:i/>
                <w:iCs/>
                <w:sz w:val="16"/>
                <w:szCs w:val="16"/>
              </w:rPr>
              <w:t>Сроки исполнения</w:t>
            </w:r>
          </w:p>
        </w:tc>
      </w:tr>
      <w:tr w:rsidR="00B35AAF" w:rsidRPr="00D03F08" w14:paraId="71CAEB02" w14:textId="77777777" w:rsidTr="00B35AAF">
        <w:trPr>
          <w:trHeight w:val="2602"/>
        </w:trPr>
        <w:tc>
          <w:tcPr>
            <w:tcW w:w="629" w:type="dxa"/>
            <w:vAlign w:val="center"/>
            <w:hideMark/>
          </w:tcPr>
          <w:p w14:paraId="56C57F01" w14:textId="77777777" w:rsidR="00B35AAF" w:rsidRPr="00916F45" w:rsidRDefault="00B35AAF" w:rsidP="00B35AAF">
            <w:pPr>
              <w:rPr>
                <w:rFonts w:ascii="GHEA Grapalat" w:hAnsi="GHEA Grapalat" w:cs="Calibri"/>
                <w:b/>
                <w:bCs/>
                <w:i/>
                <w:iCs/>
                <w:sz w:val="16"/>
                <w:szCs w:val="16"/>
              </w:rPr>
            </w:pPr>
            <w:r>
              <w:rPr>
                <w:rFonts w:ascii="GHEA Grapalat" w:hAnsi="GHEA Grapalat" w:cs="Calibri"/>
                <w:b/>
                <w:bCs/>
                <w:i/>
                <w:iCs/>
                <w:sz w:val="16"/>
                <w:szCs w:val="16"/>
              </w:rPr>
              <w:t>1</w:t>
            </w:r>
          </w:p>
        </w:tc>
        <w:tc>
          <w:tcPr>
            <w:tcW w:w="1351" w:type="dxa"/>
            <w:vAlign w:val="center"/>
            <w:hideMark/>
          </w:tcPr>
          <w:p w14:paraId="71A627FF" w14:textId="4EB2354D" w:rsidR="00B35AAF" w:rsidRPr="00E83AAC" w:rsidRDefault="00B35AAF" w:rsidP="00B35AAF">
            <w:pPr>
              <w:rPr>
                <w:rFonts w:ascii="GHEA Grapalat" w:hAnsi="GHEA Grapalat"/>
                <w:sz w:val="16"/>
                <w:szCs w:val="16"/>
                <w:lang w:eastAsia="en-AU"/>
              </w:rPr>
            </w:pPr>
            <w:r>
              <w:rPr>
                <w:rFonts w:ascii="Helvetica" w:hAnsi="Helvetica"/>
                <w:color w:val="403931"/>
                <w:sz w:val="21"/>
                <w:szCs w:val="21"/>
                <w:shd w:val="clear" w:color="auto" w:fill="F5F5F5"/>
              </w:rPr>
              <w:t>45231126/506</w:t>
            </w:r>
          </w:p>
        </w:tc>
        <w:tc>
          <w:tcPr>
            <w:tcW w:w="1170" w:type="dxa"/>
          </w:tcPr>
          <w:p w14:paraId="25B3B73F" w14:textId="77777777" w:rsidR="00B35AAF" w:rsidRDefault="00B35AAF" w:rsidP="00B35AAF">
            <w:pPr>
              <w:pStyle w:val="BodyTextIndent2"/>
              <w:ind w:left="252" w:firstLine="0"/>
              <w:jc w:val="left"/>
              <w:rPr>
                <w:rFonts w:ascii="GHEA Grapalat" w:hAnsi="GHEA Grapalat" w:cs="Arial"/>
                <w:b/>
                <w:bCs/>
                <w:color w:val="000000"/>
                <w:sz w:val="16"/>
                <w:szCs w:val="16"/>
                <w:lang w:val="hy-AM"/>
              </w:rPr>
            </w:pPr>
          </w:p>
          <w:p w14:paraId="7A89B16B" w14:textId="77777777" w:rsidR="00B35AAF" w:rsidRDefault="00B35AAF" w:rsidP="00B35AAF">
            <w:pPr>
              <w:pStyle w:val="BodyTextIndent2"/>
              <w:ind w:left="252" w:firstLine="0"/>
              <w:jc w:val="left"/>
              <w:rPr>
                <w:rFonts w:ascii="GHEA Grapalat" w:hAnsi="GHEA Grapalat" w:cs="Arial"/>
                <w:b/>
                <w:bCs/>
                <w:color w:val="000000"/>
                <w:sz w:val="16"/>
                <w:szCs w:val="16"/>
                <w:lang w:val="hy-AM"/>
              </w:rPr>
            </w:pPr>
          </w:p>
          <w:p w14:paraId="0F68454B" w14:textId="77777777" w:rsidR="00B35AAF" w:rsidRDefault="00B35AAF" w:rsidP="00B35AAF">
            <w:pPr>
              <w:pStyle w:val="BodyTextIndent2"/>
              <w:ind w:left="252" w:firstLine="0"/>
              <w:jc w:val="left"/>
              <w:rPr>
                <w:rFonts w:ascii="GHEA Grapalat" w:hAnsi="GHEA Grapalat" w:cs="Arial"/>
                <w:b/>
                <w:bCs/>
                <w:color w:val="000000"/>
                <w:sz w:val="16"/>
                <w:szCs w:val="16"/>
                <w:lang w:val="hy-AM"/>
              </w:rPr>
            </w:pPr>
          </w:p>
          <w:p w14:paraId="2E37059F" w14:textId="77777777" w:rsidR="00B35AAF" w:rsidRDefault="00B35AAF" w:rsidP="00B35AAF">
            <w:pPr>
              <w:pStyle w:val="BodyTextIndent2"/>
              <w:ind w:left="252" w:firstLine="0"/>
              <w:jc w:val="left"/>
              <w:rPr>
                <w:rFonts w:ascii="GHEA Grapalat" w:hAnsi="GHEA Grapalat" w:cs="Arial"/>
                <w:b/>
                <w:bCs/>
                <w:color w:val="000000"/>
                <w:sz w:val="16"/>
                <w:szCs w:val="16"/>
                <w:lang w:val="hy-AM"/>
              </w:rPr>
            </w:pPr>
          </w:p>
          <w:p w14:paraId="0FDF6128" w14:textId="77777777" w:rsidR="00B35AAF" w:rsidRDefault="00B35AAF" w:rsidP="00B35AAF">
            <w:pPr>
              <w:pStyle w:val="BodyTextIndent2"/>
              <w:ind w:left="252" w:firstLine="0"/>
              <w:jc w:val="left"/>
              <w:rPr>
                <w:rFonts w:ascii="GHEA Grapalat" w:hAnsi="GHEA Grapalat" w:cs="Arial"/>
                <w:b/>
                <w:bCs/>
                <w:color w:val="000000"/>
                <w:sz w:val="16"/>
                <w:szCs w:val="16"/>
                <w:lang w:val="hy-AM"/>
              </w:rPr>
            </w:pPr>
          </w:p>
          <w:p w14:paraId="079EFE72" w14:textId="77777777" w:rsidR="00B35AAF" w:rsidRDefault="00B35AAF" w:rsidP="00B35AAF">
            <w:pPr>
              <w:pStyle w:val="BodyTextIndent2"/>
              <w:ind w:left="252" w:firstLine="0"/>
              <w:jc w:val="left"/>
              <w:rPr>
                <w:rFonts w:ascii="GHEA Grapalat" w:hAnsi="GHEA Grapalat" w:cs="Arial"/>
                <w:b/>
                <w:bCs/>
                <w:color w:val="000000"/>
                <w:sz w:val="16"/>
                <w:szCs w:val="16"/>
                <w:lang w:val="hy-AM"/>
              </w:rPr>
            </w:pPr>
          </w:p>
          <w:p w14:paraId="799416C1" w14:textId="77777777" w:rsidR="00B35AAF" w:rsidRDefault="00B35AAF" w:rsidP="00B35AAF">
            <w:pPr>
              <w:pStyle w:val="BodyTextIndent2"/>
              <w:ind w:left="252" w:firstLine="0"/>
              <w:jc w:val="left"/>
              <w:rPr>
                <w:rFonts w:ascii="GHEA Grapalat" w:hAnsi="GHEA Grapalat" w:cs="Arial"/>
                <w:b/>
                <w:bCs/>
                <w:color w:val="000000"/>
                <w:sz w:val="16"/>
                <w:szCs w:val="16"/>
                <w:lang w:val="hy-AM"/>
              </w:rPr>
            </w:pPr>
          </w:p>
          <w:p w14:paraId="4139E4EC" w14:textId="77777777" w:rsidR="00B35AAF" w:rsidRDefault="00B35AAF" w:rsidP="00B35AAF">
            <w:pPr>
              <w:pStyle w:val="BodyTextIndent2"/>
              <w:ind w:left="252" w:firstLine="0"/>
              <w:jc w:val="left"/>
              <w:rPr>
                <w:rFonts w:ascii="GHEA Grapalat" w:hAnsi="GHEA Grapalat" w:cs="Arial"/>
                <w:b/>
                <w:bCs/>
                <w:color w:val="000000"/>
                <w:sz w:val="16"/>
                <w:szCs w:val="16"/>
                <w:lang w:val="hy-AM"/>
              </w:rPr>
            </w:pPr>
          </w:p>
          <w:p w14:paraId="6510007B" w14:textId="77777777" w:rsidR="00B35AAF" w:rsidRDefault="00B35AAF" w:rsidP="00B35AAF">
            <w:pPr>
              <w:pStyle w:val="BodyTextIndent2"/>
              <w:ind w:left="-18" w:firstLine="0"/>
              <w:jc w:val="left"/>
              <w:rPr>
                <w:rFonts w:ascii="GHEA Grapalat" w:hAnsi="GHEA Grapalat" w:cs="Arial"/>
                <w:b/>
                <w:bCs/>
                <w:color w:val="000000"/>
                <w:sz w:val="16"/>
                <w:szCs w:val="16"/>
                <w:lang w:val="hy-AM"/>
              </w:rPr>
            </w:pPr>
          </w:p>
          <w:p w14:paraId="31EF6B37" w14:textId="77777777" w:rsidR="00B35AAF" w:rsidRDefault="00B35AAF" w:rsidP="00B35AAF">
            <w:pPr>
              <w:pStyle w:val="BodyTextIndent2"/>
              <w:ind w:left="-18" w:firstLine="0"/>
              <w:jc w:val="left"/>
              <w:rPr>
                <w:rFonts w:ascii="GHEA Grapalat" w:hAnsi="GHEA Grapalat" w:cs="Arial"/>
                <w:b/>
                <w:bCs/>
                <w:color w:val="000000"/>
                <w:sz w:val="16"/>
                <w:szCs w:val="16"/>
                <w:lang w:val="hy-AM"/>
              </w:rPr>
            </w:pPr>
          </w:p>
          <w:p w14:paraId="48F0F279" w14:textId="77777777" w:rsidR="00B35AAF" w:rsidRPr="00F760BC" w:rsidRDefault="00B35AAF" w:rsidP="00B35AAF">
            <w:pPr>
              <w:pStyle w:val="BodyTextIndent2"/>
              <w:ind w:left="-18" w:firstLine="0"/>
              <w:jc w:val="left"/>
              <w:rPr>
                <w:rFonts w:ascii="GHEA Grapalat" w:hAnsi="GHEA Grapalat" w:cs="Arial"/>
                <w:b/>
                <w:bCs/>
                <w:color w:val="000000"/>
                <w:sz w:val="16"/>
                <w:szCs w:val="16"/>
              </w:rPr>
            </w:pPr>
            <w:r w:rsidRPr="00E12D3A">
              <w:rPr>
                <w:rFonts w:ascii="GHEA Grapalat" w:hAnsi="GHEA Grapalat" w:cs="Arial"/>
                <w:b/>
                <w:bCs/>
                <w:color w:val="000000"/>
                <w:sz w:val="16"/>
                <w:szCs w:val="16"/>
                <w:lang w:val="hy-AM"/>
              </w:rPr>
              <w:t xml:space="preserve"> </w:t>
            </w:r>
            <w:r>
              <w:rPr>
                <w:rFonts w:ascii="GHEA Grapalat" w:hAnsi="GHEA Grapalat" w:cs="Arial"/>
                <w:b/>
                <w:bCs/>
                <w:color w:val="000000"/>
                <w:sz w:val="16"/>
                <w:szCs w:val="16"/>
              </w:rPr>
              <w:t xml:space="preserve">Строительство </w:t>
            </w:r>
            <w:r w:rsidRPr="008D1EC1">
              <w:rPr>
                <w:rFonts w:ascii="GHEA Grapalat" w:hAnsi="GHEA Grapalat" w:cs="Arial"/>
                <w:b/>
                <w:bCs/>
                <w:color w:val="000000"/>
                <w:sz w:val="16"/>
                <w:szCs w:val="16"/>
                <w:lang w:val="hy-AM"/>
              </w:rPr>
              <w:t xml:space="preserve">систем орошения </w:t>
            </w:r>
            <w:r w:rsidRPr="00E12D3A">
              <w:rPr>
                <w:rFonts w:ascii="GHEA Grapalat" w:hAnsi="GHEA Grapalat" w:cs="Arial"/>
                <w:b/>
                <w:bCs/>
                <w:color w:val="000000"/>
                <w:sz w:val="16"/>
                <w:szCs w:val="16"/>
                <w:lang w:val="hy-AM"/>
              </w:rPr>
              <w:t>административном округе</w:t>
            </w:r>
            <w:r w:rsidRPr="003436B6">
              <w:rPr>
                <w:rFonts w:ascii="GHEA Grapalat" w:hAnsi="GHEA Grapalat" w:cs="Arial"/>
                <w:b/>
                <w:bCs/>
                <w:color w:val="000000"/>
                <w:sz w:val="16"/>
                <w:szCs w:val="16"/>
              </w:rPr>
              <w:t xml:space="preserve"> </w:t>
            </w:r>
            <w:r>
              <w:rPr>
                <w:rFonts w:ascii="GHEA Grapalat" w:hAnsi="GHEA Grapalat" w:cs="Arial"/>
                <w:b/>
                <w:bCs/>
                <w:color w:val="000000"/>
                <w:sz w:val="16"/>
                <w:szCs w:val="16"/>
              </w:rPr>
              <w:t>Арабкир</w:t>
            </w:r>
          </w:p>
          <w:p w14:paraId="5E92EF76" w14:textId="77777777" w:rsidR="00B35AAF" w:rsidRDefault="00B35AAF" w:rsidP="00B35AAF">
            <w:pPr>
              <w:pStyle w:val="BodyTextIndent2"/>
              <w:ind w:left="-18" w:firstLine="0"/>
              <w:jc w:val="left"/>
              <w:rPr>
                <w:rFonts w:ascii="GHEA Grapalat" w:hAnsi="GHEA Grapalat" w:cs="Arial"/>
                <w:b/>
                <w:bCs/>
                <w:color w:val="000000"/>
                <w:sz w:val="16"/>
                <w:szCs w:val="16"/>
                <w:lang w:val="hy-AM"/>
              </w:rPr>
            </w:pPr>
          </w:p>
          <w:p w14:paraId="45F96419" w14:textId="77777777" w:rsidR="00B35AAF" w:rsidRDefault="00B35AAF" w:rsidP="00B35AAF">
            <w:pPr>
              <w:pStyle w:val="BodyTextIndent2"/>
              <w:ind w:left="252" w:firstLine="0"/>
              <w:jc w:val="left"/>
              <w:rPr>
                <w:rFonts w:ascii="GHEA Grapalat" w:hAnsi="GHEA Grapalat" w:cs="Arial"/>
                <w:b/>
                <w:bCs/>
                <w:color w:val="000000"/>
                <w:sz w:val="16"/>
                <w:szCs w:val="16"/>
                <w:lang w:val="hy-AM"/>
              </w:rPr>
            </w:pPr>
          </w:p>
          <w:p w14:paraId="72F42403" w14:textId="77777777" w:rsidR="00B35AAF" w:rsidRPr="00E12D3A" w:rsidRDefault="00B35AAF" w:rsidP="00B35AAF">
            <w:pPr>
              <w:pStyle w:val="BodyTextIndent2"/>
              <w:ind w:left="252" w:firstLine="0"/>
              <w:jc w:val="left"/>
              <w:rPr>
                <w:rFonts w:ascii="GHEA Grapalat" w:eastAsia="MS Mincho" w:hAnsi="GHEA Grapalat" w:cs="Sylfaen"/>
                <w:bCs/>
                <w:sz w:val="16"/>
                <w:szCs w:val="16"/>
                <w:lang w:val="hy-AM" w:eastAsia="ja-JP"/>
              </w:rPr>
            </w:pPr>
          </w:p>
        </w:tc>
        <w:tc>
          <w:tcPr>
            <w:tcW w:w="3510" w:type="dxa"/>
          </w:tcPr>
          <w:p w14:paraId="44F3A516" w14:textId="77777777" w:rsidR="00B35AAF" w:rsidRPr="00E12D3A" w:rsidRDefault="00B35AAF" w:rsidP="00B35AAF">
            <w:pPr>
              <w:pStyle w:val="BodyTextIndent2"/>
              <w:numPr>
                <w:ilvl w:val="0"/>
                <w:numId w:val="39"/>
              </w:numPr>
              <w:tabs>
                <w:tab w:val="left" w:pos="278"/>
                <w:tab w:val="left" w:pos="385"/>
              </w:tabs>
              <w:spacing w:line="240" w:lineRule="auto"/>
              <w:ind w:left="-18" w:firstLine="180"/>
              <w:jc w:val="left"/>
              <w:rPr>
                <w:rFonts w:ascii="GHEA Grapalat" w:eastAsia="MS Mincho" w:hAnsi="GHEA Grapalat" w:cs="Sylfaen"/>
                <w:bCs/>
                <w:sz w:val="16"/>
                <w:szCs w:val="16"/>
                <w:lang w:eastAsia="ja-JP"/>
              </w:rPr>
            </w:pPr>
            <w:r w:rsidRPr="00E12D3A">
              <w:rPr>
                <w:rFonts w:ascii="GHEA Grapalat" w:eastAsia="MS Mincho" w:hAnsi="GHEA Grapalat" w:cs="Sylfaen"/>
                <w:bCs/>
                <w:sz w:val="16"/>
                <w:szCs w:val="16"/>
                <w:lang w:eastAsia="ja-JP"/>
              </w:rPr>
              <w:t>Исполнение работ согласно строительным нормам и правилам.</w:t>
            </w:r>
          </w:p>
          <w:p w14:paraId="52111E79" w14:textId="77777777" w:rsidR="00B35AAF" w:rsidRPr="00E12D3A" w:rsidRDefault="00B35AAF" w:rsidP="00B35AAF">
            <w:pPr>
              <w:pStyle w:val="BodyTextIndent2"/>
              <w:numPr>
                <w:ilvl w:val="0"/>
                <w:numId w:val="39"/>
              </w:numPr>
              <w:tabs>
                <w:tab w:val="left" w:pos="278"/>
                <w:tab w:val="left" w:pos="385"/>
              </w:tabs>
              <w:spacing w:line="240" w:lineRule="auto"/>
              <w:ind w:left="-18" w:firstLine="180"/>
              <w:jc w:val="left"/>
              <w:rPr>
                <w:rFonts w:ascii="GHEA Grapalat" w:eastAsia="MS Mincho" w:hAnsi="GHEA Grapalat" w:cs="Sylfaen"/>
                <w:bCs/>
                <w:sz w:val="16"/>
                <w:szCs w:val="16"/>
                <w:lang w:eastAsia="ja-JP"/>
              </w:rPr>
            </w:pPr>
            <w:r w:rsidRPr="00E12D3A">
              <w:rPr>
                <w:rFonts w:ascii="GHEA Grapalat" w:eastAsia="MS Mincho" w:hAnsi="GHEA Grapalat" w:cs="Sylfaen"/>
                <w:bCs/>
                <w:sz w:val="16"/>
                <w:szCs w:val="16"/>
                <w:lang w:eastAsia="ja-JP"/>
              </w:rPr>
              <w:t>Объязателное наличие документов, удостоверяющих качество используемых</w:t>
            </w:r>
            <w:r>
              <w:rPr>
                <w:rFonts w:ascii="GHEA Grapalat" w:eastAsia="MS Mincho" w:hAnsi="GHEA Grapalat" w:cs="Sylfaen"/>
                <w:bCs/>
                <w:sz w:val="16"/>
                <w:szCs w:val="16"/>
                <w:lang w:eastAsia="ja-JP"/>
              </w:rPr>
              <w:t xml:space="preserve"> при строительстве</w:t>
            </w:r>
            <w:r w:rsidRPr="00E12D3A">
              <w:rPr>
                <w:rFonts w:ascii="GHEA Grapalat" w:eastAsia="MS Mincho" w:hAnsi="GHEA Grapalat" w:cs="Sylfaen"/>
                <w:bCs/>
                <w:sz w:val="16"/>
                <w:szCs w:val="16"/>
                <w:lang w:eastAsia="ja-JP"/>
              </w:rPr>
              <w:t xml:space="preserve"> материалов</w:t>
            </w:r>
            <w:r>
              <w:rPr>
                <w:rFonts w:ascii="GHEA Grapalat" w:eastAsia="MS Mincho" w:hAnsi="GHEA Grapalat" w:cs="Sylfaen"/>
                <w:bCs/>
                <w:sz w:val="16"/>
                <w:szCs w:val="16"/>
                <w:lang w:eastAsia="ja-JP"/>
              </w:rPr>
              <w:t>/тех.паспорт и др./</w:t>
            </w:r>
            <w:r w:rsidRPr="00E12D3A">
              <w:rPr>
                <w:rFonts w:ascii="GHEA Grapalat" w:eastAsia="MS Mincho" w:hAnsi="GHEA Grapalat" w:cs="Sylfaen"/>
                <w:bCs/>
                <w:sz w:val="16"/>
                <w:szCs w:val="16"/>
                <w:lang w:eastAsia="ja-JP"/>
              </w:rPr>
              <w:t xml:space="preserve"> и их соотвтствие стандартам, техническим и другим нормативным требованиям.</w:t>
            </w:r>
          </w:p>
          <w:p w14:paraId="75CAEDDB" w14:textId="77777777" w:rsidR="00B35AAF" w:rsidRPr="00E12D3A" w:rsidRDefault="00B35AAF" w:rsidP="00B35AAF">
            <w:pPr>
              <w:pStyle w:val="BodyTextIndent2"/>
              <w:numPr>
                <w:ilvl w:val="0"/>
                <w:numId w:val="39"/>
              </w:numPr>
              <w:tabs>
                <w:tab w:val="left" w:pos="278"/>
                <w:tab w:val="left" w:pos="385"/>
              </w:tabs>
              <w:spacing w:line="240" w:lineRule="auto"/>
              <w:ind w:left="-18" w:firstLine="180"/>
              <w:jc w:val="left"/>
              <w:rPr>
                <w:rFonts w:ascii="GHEA Grapalat" w:eastAsia="MS Mincho" w:hAnsi="GHEA Grapalat" w:cs="Sylfaen"/>
                <w:bCs/>
                <w:sz w:val="16"/>
                <w:szCs w:val="16"/>
                <w:lang w:eastAsia="ja-JP"/>
              </w:rPr>
            </w:pPr>
            <w:r w:rsidRPr="00E51EB6">
              <w:rPr>
                <w:rFonts w:ascii="GHEA Grapalat" w:eastAsia="MS Mincho" w:hAnsi="GHEA Grapalat" w:cs="Sylfaen"/>
                <w:bCs/>
                <w:sz w:val="16"/>
                <w:szCs w:val="16"/>
                <w:lang w:eastAsia="ja-JP"/>
              </w:rPr>
              <w:t xml:space="preserve">В установленном порядке составлять акты </w:t>
            </w:r>
            <w:r>
              <w:rPr>
                <w:rFonts w:ascii="GHEA Grapalat" w:eastAsia="MS Mincho" w:hAnsi="GHEA Grapalat" w:cs="Sylfaen"/>
                <w:bCs/>
                <w:sz w:val="16"/>
                <w:szCs w:val="16"/>
                <w:lang w:eastAsia="ja-JP"/>
              </w:rPr>
              <w:t xml:space="preserve">скрытых </w:t>
            </w:r>
            <w:r w:rsidRPr="00E12D3A">
              <w:rPr>
                <w:rFonts w:ascii="GHEA Grapalat" w:eastAsia="MS Mincho" w:hAnsi="GHEA Grapalat" w:cs="Sylfaen"/>
                <w:bCs/>
                <w:sz w:val="16"/>
                <w:szCs w:val="16"/>
                <w:lang w:eastAsia="ja-JP"/>
              </w:rPr>
              <w:t xml:space="preserve"> работ при участии заинтересованных сторон.</w:t>
            </w:r>
          </w:p>
          <w:p w14:paraId="0513EBF7" w14:textId="77777777" w:rsidR="00B35AAF" w:rsidRDefault="00B35AAF" w:rsidP="00B35AAF">
            <w:pPr>
              <w:pStyle w:val="BodyTextIndent2"/>
              <w:numPr>
                <w:ilvl w:val="0"/>
                <w:numId w:val="39"/>
              </w:numPr>
              <w:tabs>
                <w:tab w:val="left" w:pos="278"/>
                <w:tab w:val="left" w:pos="385"/>
              </w:tabs>
              <w:spacing w:line="240" w:lineRule="auto"/>
              <w:ind w:left="72" w:firstLine="90"/>
              <w:jc w:val="left"/>
              <w:rPr>
                <w:rFonts w:ascii="GHEA Grapalat" w:eastAsia="MS Mincho" w:hAnsi="GHEA Grapalat" w:cs="Sylfaen"/>
                <w:bCs/>
                <w:sz w:val="16"/>
                <w:szCs w:val="16"/>
                <w:lang w:eastAsia="ja-JP"/>
              </w:rPr>
            </w:pPr>
            <w:r w:rsidRPr="00E12D3A">
              <w:rPr>
                <w:rFonts w:ascii="GHEA Grapalat" w:eastAsia="MS Mincho" w:hAnsi="GHEA Grapalat" w:cs="Sylfaen"/>
                <w:bCs/>
                <w:sz w:val="16"/>
                <w:szCs w:val="16"/>
                <w:lang w:eastAsia="ja-JP"/>
              </w:rPr>
              <w:t xml:space="preserve">Обеспечить </w:t>
            </w:r>
            <w:r>
              <w:rPr>
                <w:rFonts w:ascii="GHEA Grapalat" w:eastAsia="MS Mincho" w:hAnsi="GHEA Grapalat" w:cs="Sylfaen"/>
                <w:bCs/>
                <w:sz w:val="16"/>
                <w:szCs w:val="16"/>
                <w:lang w:eastAsia="ja-JP"/>
              </w:rPr>
              <w:t>правильную организацию строительных площадок во время строительных работ</w:t>
            </w:r>
            <w:r w:rsidRPr="00E12D3A">
              <w:rPr>
                <w:rFonts w:ascii="GHEA Grapalat" w:eastAsia="MS Mincho" w:hAnsi="GHEA Grapalat" w:cs="Sylfaen"/>
                <w:bCs/>
                <w:sz w:val="16"/>
                <w:szCs w:val="16"/>
                <w:lang w:eastAsia="ja-JP"/>
              </w:rPr>
              <w:t xml:space="preserve"> </w:t>
            </w:r>
            <w:r>
              <w:rPr>
                <w:rFonts w:ascii="GHEA Grapalat" w:eastAsia="MS Mincho" w:hAnsi="GHEA Grapalat" w:cs="Sylfaen"/>
                <w:bCs/>
                <w:sz w:val="16"/>
                <w:szCs w:val="16"/>
                <w:lang w:eastAsia="ja-JP"/>
              </w:rPr>
              <w:t xml:space="preserve"> согласно решению</w:t>
            </w:r>
            <w:r w:rsidRPr="00673A53">
              <w:rPr>
                <w:rFonts w:ascii="GHEA Grapalat" w:eastAsia="MS Mincho" w:hAnsi="GHEA Grapalat" w:cs="Sylfaen"/>
                <w:bCs/>
                <w:sz w:val="16"/>
                <w:szCs w:val="16"/>
                <w:lang w:eastAsia="ja-JP"/>
              </w:rPr>
              <w:t xml:space="preserve"> совета </w:t>
            </w:r>
            <w:r>
              <w:rPr>
                <w:rFonts w:ascii="GHEA Grapalat" w:eastAsia="MS Mincho" w:hAnsi="GHEA Grapalat" w:cs="Sylfaen"/>
                <w:bCs/>
                <w:sz w:val="16"/>
                <w:szCs w:val="16"/>
                <w:lang w:eastAsia="ja-JP"/>
              </w:rPr>
              <w:t xml:space="preserve">старейшин г. </w:t>
            </w:r>
            <w:r w:rsidRPr="00673A53">
              <w:rPr>
                <w:rFonts w:ascii="GHEA Grapalat" w:eastAsia="MS Mincho" w:hAnsi="GHEA Grapalat" w:cs="Sylfaen"/>
                <w:bCs/>
                <w:sz w:val="16"/>
                <w:szCs w:val="16"/>
                <w:lang w:eastAsia="ja-JP"/>
              </w:rPr>
              <w:t>Ереван</w:t>
            </w:r>
            <w:r>
              <w:rPr>
                <w:rFonts w:ascii="GHEA Grapalat" w:eastAsia="MS Mincho" w:hAnsi="GHEA Grapalat" w:cs="Sylfaen"/>
                <w:bCs/>
                <w:sz w:val="16"/>
                <w:szCs w:val="16"/>
                <w:lang w:eastAsia="ja-JP"/>
              </w:rPr>
              <w:t>а</w:t>
            </w:r>
            <w:r w:rsidRPr="00673A53">
              <w:rPr>
                <w:rFonts w:ascii="GHEA Grapalat" w:eastAsia="MS Mincho" w:hAnsi="GHEA Grapalat" w:cs="Sylfaen"/>
                <w:bCs/>
                <w:sz w:val="16"/>
                <w:szCs w:val="16"/>
                <w:lang w:eastAsia="ja-JP"/>
              </w:rPr>
              <w:t xml:space="preserve"> от  16.03.2012</w:t>
            </w:r>
            <w:r>
              <w:rPr>
                <w:rFonts w:ascii="GHEA Grapalat" w:eastAsia="MS Mincho" w:hAnsi="GHEA Grapalat" w:cs="Sylfaen"/>
                <w:bCs/>
                <w:sz w:val="16"/>
                <w:szCs w:val="16"/>
                <w:lang w:eastAsia="ja-JP"/>
              </w:rPr>
              <w:t xml:space="preserve">г. </w:t>
            </w:r>
            <w:r w:rsidRPr="00673A53">
              <w:rPr>
                <w:rFonts w:ascii="GHEA Grapalat" w:eastAsia="MS Mincho" w:hAnsi="GHEA Grapalat" w:cs="Sylfaen"/>
                <w:bCs/>
                <w:sz w:val="16"/>
                <w:szCs w:val="16"/>
                <w:lang w:eastAsia="ja-JP"/>
              </w:rPr>
              <w:t>№ 405-N</w:t>
            </w:r>
            <w:r>
              <w:rPr>
                <w:rFonts w:ascii="GHEA Grapalat" w:eastAsia="MS Mincho" w:hAnsi="GHEA Grapalat" w:cs="Sylfaen"/>
                <w:bCs/>
                <w:sz w:val="16"/>
                <w:szCs w:val="16"/>
                <w:lang w:eastAsia="ja-JP"/>
              </w:rPr>
              <w:t>, по которому</w:t>
            </w:r>
            <w:r w:rsidRPr="00673A53">
              <w:rPr>
                <w:rFonts w:ascii="GHEA Grapalat" w:eastAsia="MS Mincho" w:hAnsi="GHEA Grapalat" w:cs="Sylfaen"/>
                <w:bCs/>
                <w:sz w:val="16"/>
                <w:szCs w:val="16"/>
                <w:lang w:eastAsia="ja-JP"/>
              </w:rPr>
              <w:t xml:space="preserve"> </w:t>
            </w:r>
            <w:r>
              <w:rPr>
                <w:rFonts w:ascii="GHEA Grapalat" w:eastAsia="MS Mincho" w:hAnsi="GHEA Grapalat" w:cs="Sylfaen"/>
                <w:bCs/>
                <w:sz w:val="16"/>
                <w:szCs w:val="16"/>
                <w:lang w:eastAsia="ja-JP"/>
              </w:rPr>
              <w:t xml:space="preserve">определены, что </w:t>
            </w:r>
            <w:r w:rsidRPr="00673A53">
              <w:rPr>
                <w:rFonts w:ascii="GHEA Grapalat" w:eastAsia="MS Mincho" w:hAnsi="GHEA Grapalat" w:cs="Sylfaen"/>
                <w:bCs/>
                <w:sz w:val="16"/>
                <w:szCs w:val="16"/>
                <w:lang w:eastAsia="ja-JP"/>
              </w:rPr>
              <w:t>строительны</w:t>
            </w:r>
            <w:r>
              <w:rPr>
                <w:rFonts w:ascii="GHEA Grapalat" w:eastAsia="MS Mincho" w:hAnsi="GHEA Grapalat" w:cs="Sylfaen"/>
                <w:bCs/>
                <w:sz w:val="16"/>
                <w:szCs w:val="16"/>
                <w:lang w:eastAsia="ja-JP"/>
              </w:rPr>
              <w:t>е</w:t>
            </w:r>
            <w:r w:rsidRPr="00673A53">
              <w:rPr>
                <w:rFonts w:ascii="GHEA Grapalat" w:eastAsia="MS Mincho" w:hAnsi="GHEA Grapalat" w:cs="Sylfaen"/>
                <w:bCs/>
                <w:sz w:val="16"/>
                <w:szCs w:val="16"/>
                <w:lang w:eastAsia="ja-JP"/>
              </w:rPr>
              <w:t xml:space="preserve"> площадк</w:t>
            </w:r>
            <w:r>
              <w:rPr>
                <w:rFonts w:ascii="GHEA Grapalat" w:eastAsia="MS Mincho" w:hAnsi="GHEA Grapalat" w:cs="Sylfaen"/>
                <w:bCs/>
                <w:sz w:val="16"/>
                <w:szCs w:val="16"/>
                <w:lang w:eastAsia="ja-JP"/>
              </w:rPr>
              <w:t xml:space="preserve">и должны быть ограждены </w:t>
            </w:r>
            <w:r w:rsidRPr="00673A53">
              <w:rPr>
                <w:rFonts w:ascii="GHEA Grapalat" w:eastAsia="MS Mincho" w:hAnsi="GHEA Grapalat" w:cs="Sylfaen"/>
                <w:bCs/>
                <w:sz w:val="16"/>
                <w:szCs w:val="16"/>
                <w:lang w:eastAsia="ja-JP"/>
              </w:rPr>
              <w:t>временным барьером</w:t>
            </w:r>
            <w:r>
              <w:rPr>
                <w:rFonts w:ascii="GHEA Grapalat" w:eastAsia="MS Mincho" w:hAnsi="GHEA Grapalat" w:cs="Sylfaen"/>
                <w:bCs/>
                <w:sz w:val="16"/>
                <w:szCs w:val="16"/>
                <w:lang w:eastAsia="ja-JP"/>
              </w:rPr>
              <w:t xml:space="preserve"> и</w:t>
            </w:r>
            <w:r w:rsidRPr="00673A53">
              <w:rPr>
                <w:rFonts w:ascii="GHEA Grapalat" w:eastAsia="MS Mincho" w:hAnsi="GHEA Grapalat" w:cs="Sylfaen"/>
                <w:bCs/>
                <w:sz w:val="16"/>
                <w:szCs w:val="16"/>
                <w:lang w:eastAsia="ja-JP"/>
              </w:rPr>
              <w:t xml:space="preserve"> определены</w:t>
            </w:r>
            <w:r>
              <w:rPr>
                <w:rFonts w:ascii="GHEA Grapalat" w:eastAsia="MS Mincho" w:hAnsi="GHEA Grapalat" w:cs="Sylfaen"/>
                <w:bCs/>
                <w:sz w:val="16"/>
                <w:szCs w:val="16"/>
                <w:lang w:eastAsia="ja-JP"/>
              </w:rPr>
              <w:t xml:space="preserve"> точки для установки </w:t>
            </w:r>
            <w:r w:rsidRPr="00673A53">
              <w:rPr>
                <w:rFonts w:ascii="GHEA Grapalat" w:eastAsia="MS Mincho" w:hAnsi="GHEA Grapalat" w:cs="Sylfaen"/>
                <w:bCs/>
                <w:sz w:val="16"/>
                <w:szCs w:val="16"/>
                <w:lang w:eastAsia="ja-JP"/>
              </w:rPr>
              <w:t>информационных щитов.</w:t>
            </w:r>
          </w:p>
          <w:p w14:paraId="68500A84" w14:textId="77777777" w:rsidR="00B35AAF" w:rsidRDefault="00B35AAF" w:rsidP="00B35AAF">
            <w:pPr>
              <w:tabs>
                <w:tab w:val="left" w:pos="364"/>
              </w:tabs>
              <w:rPr>
                <w:rFonts w:ascii="GHEA Grapalat" w:hAnsi="GHEA Grapalat"/>
                <w:iCs/>
                <w:sz w:val="16"/>
                <w:szCs w:val="16"/>
              </w:rPr>
            </w:pPr>
            <w:r>
              <w:rPr>
                <w:rFonts w:ascii="GHEA Grapalat" w:hAnsi="GHEA Grapalat"/>
                <w:iCs/>
                <w:sz w:val="16"/>
                <w:szCs w:val="16"/>
                <w:lang w:eastAsia="en-US"/>
              </w:rPr>
              <w:t xml:space="preserve">    </w:t>
            </w:r>
            <w:r w:rsidRPr="00E51EB6">
              <w:rPr>
                <w:rFonts w:ascii="GHEA Grapalat" w:hAnsi="GHEA Grapalat"/>
                <w:iCs/>
                <w:sz w:val="16"/>
                <w:szCs w:val="16"/>
                <w:lang w:eastAsia="en-US"/>
              </w:rPr>
              <w:t>5. Скрытый / промежуточный / акт/акты приема-передачи работ.</w:t>
            </w:r>
            <w:r w:rsidRPr="00E51EB6">
              <w:rPr>
                <w:rFonts w:ascii="GHEA Grapalat" w:hAnsi="GHEA Grapalat"/>
                <w:iCs/>
                <w:sz w:val="16"/>
                <w:szCs w:val="16"/>
              </w:rPr>
              <w:t xml:space="preserve"> </w:t>
            </w:r>
          </w:p>
          <w:p w14:paraId="61B05519" w14:textId="77777777" w:rsidR="00B35AAF" w:rsidRDefault="00B35AAF" w:rsidP="00B35AAF">
            <w:pPr>
              <w:tabs>
                <w:tab w:val="left" w:pos="364"/>
              </w:tabs>
              <w:rPr>
                <w:rFonts w:ascii="GHEA Grapalat" w:hAnsi="GHEA Grapalat"/>
                <w:iCs/>
                <w:sz w:val="16"/>
                <w:szCs w:val="16"/>
              </w:rPr>
            </w:pPr>
            <w:r>
              <w:rPr>
                <w:rFonts w:ascii="GHEA Grapalat" w:hAnsi="GHEA Grapalat"/>
                <w:iCs/>
                <w:sz w:val="16"/>
                <w:szCs w:val="16"/>
              </w:rPr>
              <w:t xml:space="preserve">    6. Сертификат монтируемой</w:t>
            </w:r>
            <w:r w:rsidRPr="00E51EB6">
              <w:rPr>
                <w:rFonts w:ascii="GHEA Grapalat" w:hAnsi="GHEA Grapalat"/>
                <w:iCs/>
                <w:sz w:val="16"/>
                <w:szCs w:val="16"/>
              </w:rPr>
              <w:t xml:space="preserve"> трубы</w:t>
            </w:r>
            <w:r>
              <w:rPr>
                <w:rFonts w:ascii="GHEA Grapalat" w:hAnsi="GHEA Grapalat"/>
                <w:iCs/>
                <w:sz w:val="16"/>
                <w:szCs w:val="16"/>
              </w:rPr>
              <w:t>.</w:t>
            </w:r>
          </w:p>
          <w:p w14:paraId="44BD968B" w14:textId="77777777" w:rsidR="00B35AAF" w:rsidRDefault="00B35AAF" w:rsidP="00B35AAF">
            <w:pPr>
              <w:tabs>
                <w:tab w:val="left" w:pos="364"/>
              </w:tabs>
              <w:rPr>
                <w:rFonts w:ascii="GHEA Grapalat" w:hAnsi="GHEA Grapalat"/>
                <w:iCs/>
                <w:sz w:val="16"/>
                <w:szCs w:val="16"/>
              </w:rPr>
            </w:pPr>
            <w:r>
              <w:rPr>
                <w:rFonts w:ascii="GHEA Grapalat" w:hAnsi="GHEA Grapalat"/>
                <w:iCs/>
                <w:sz w:val="16"/>
                <w:szCs w:val="16"/>
              </w:rPr>
              <w:t xml:space="preserve">    7. </w:t>
            </w:r>
            <w:r w:rsidRPr="00E51EB6">
              <w:rPr>
                <w:rFonts w:ascii="GHEA Grapalat" w:hAnsi="GHEA Grapalat"/>
                <w:iCs/>
                <w:sz w:val="16"/>
                <w:szCs w:val="16"/>
              </w:rPr>
              <w:t xml:space="preserve">В случае металлических труб заключение </w:t>
            </w:r>
            <w:r>
              <w:rPr>
                <w:rFonts w:ascii="GHEA Grapalat" w:hAnsi="GHEA Grapalat"/>
                <w:iCs/>
                <w:sz w:val="16"/>
                <w:szCs w:val="16"/>
              </w:rPr>
              <w:t xml:space="preserve">от </w:t>
            </w:r>
            <w:r w:rsidRPr="00E51EB6">
              <w:rPr>
                <w:rFonts w:ascii="GHEA Grapalat" w:hAnsi="GHEA Grapalat"/>
                <w:iCs/>
                <w:sz w:val="16"/>
                <w:szCs w:val="16"/>
              </w:rPr>
              <w:t>сварочных станций.</w:t>
            </w:r>
          </w:p>
          <w:p w14:paraId="38453301" w14:textId="77777777" w:rsidR="00B35AAF" w:rsidRDefault="00B35AAF" w:rsidP="00B35AAF">
            <w:pPr>
              <w:tabs>
                <w:tab w:val="left" w:pos="364"/>
              </w:tabs>
              <w:rPr>
                <w:rFonts w:ascii="GHEA Grapalat" w:hAnsi="GHEA Grapalat"/>
                <w:iCs/>
                <w:sz w:val="16"/>
                <w:szCs w:val="16"/>
              </w:rPr>
            </w:pPr>
            <w:r>
              <w:rPr>
                <w:rFonts w:ascii="GHEA Grapalat" w:hAnsi="GHEA Grapalat"/>
                <w:iCs/>
                <w:sz w:val="16"/>
                <w:szCs w:val="16"/>
              </w:rPr>
              <w:t xml:space="preserve">    8. </w:t>
            </w:r>
            <w:r w:rsidRPr="00E51EB6">
              <w:rPr>
                <w:rFonts w:ascii="GHEA Grapalat" w:hAnsi="GHEA Grapalat"/>
                <w:iCs/>
                <w:sz w:val="16"/>
                <w:szCs w:val="16"/>
              </w:rPr>
              <w:t>Акт гидравлического испытания</w:t>
            </w:r>
            <w:r>
              <w:rPr>
                <w:rFonts w:ascii="GHEA Grapalat" w:hAnsi="GHEA Grapalat"/>
                <w:iCs/>
                <w:sz w:val="16"/>
                <w:szCs w:val="16"/>
              </w:rPr>
              <w:t>.</w:t>
            </w:r>
          </w:p>
          <w:p w14:paraId="51C28567" w14:textId="77777777" w:rsidR="00B35AAF" w:rsidRDefault="00B35AAF" w:rsidP="00B35AAF">
            <w:pPr>
              <w:tabs>
                <w:tab w:val="left" w:pos="364"/>
              </w:tabs>
              <w:rPr>
                <w:rFonts w:ascii="GHEA Grapalat" w:hAnsi="GHEA Grapalat"/>
                <w:iCs/>
                <w:sz w:val="16"/>
                <w:szCs w:val="16"/>
              </w:rPr>
            </w:pPr>
            <w:r>
              <w:rPr>
                <w:rFonts w:ascii="GHEA Grapalat" w:hAnsi="GHEA Grapalat"/>
                <w:iCs/>
                <w:sz w:val="16"/>
                <w:szCs w:val="16"/>
              </w:rPr>
              <w:t xml:space="preserve">    9. Акт выполненных работ</w:t>
            </w:r>
            <w:r w:rsidRPr="00E51EB6">
              <w:rPr>
                <w:rFonts w:ascii="GHEA Grapalat" w:hAnsi="GHEA Grapalat"/>
                <w:iCs/>
                <w:sz w:val="16"/>
                <w:szCs w:val="16"/>
              </w:rPr>
              <w:t xml:space="preserve"> Форма-2.</w:t>
            </w:r>
          </w:p>
          <w:p w14:paraId="2E84AAAB" w14:textId="77777777" w:rsidR="00B35AAF" w:rsidRDefault="00B35AAF" w:rsidP="00B35AAF">
            <w:pPr>
              <w:tabs>
                <w:tab w:val="left" w:pos="364"/>
              </w:tabs>
              <w:rPr>
                <w:rFonts w:ascii="GHEA Grapalat" w:hAnsi="GHEA Grapalat"/>
                <w:iCs/>
                <w:sz w:val="16"/>
                <w:szCs w:val="16"/>
              </w:rPr>
            </w:pPr>
            <w:r>
              <w:rPr>
                <w:rFonts w:ascii="GHEA Grapalat" w:hAnsi="GHEA Grapalat"/>
                <w:iCs/>
                <w:sz w:val="16"/>
                <w:szCs w:val="16"/>
              </w:rPr>
              <w:t xml:space="preserve">   10. </w:t>
            </w:r>
            <w:r w:rsidRPr="00E51EB6">
              <w:rPr>
                <w:rFonts w:ascii="GHEA Grapalat" w:hAnsi="GHEA Grapalat"/>
                <w:iCs/>
                <w:sz w:val="16"/>
                <w:szCs w:val="16"/>
              </w:rPr>
              <w:t>Акт комиссии, принимающей объект завершенного строительства.</w:t>
            </w:r>
          </w:p>
          <w:p w14:paraId="32942B54" w14:textId="77777777" w:rsidR="00B35AAF" w:rsidRDefault="00B35AAF" w:rsidP="00B35AAF">
            <w:pPr>
              <w:tabs>
                <w:tab w:val="left" w:pos="364"/>
              </w:tabs>
              <w:rPr>
                <w:rFonts w:ascii="GHEA Grapalat" w:hAnsi="GHEA Grapalat"/>
                <w:iCs/>
                <w:sz w:val="16"/>
                <w:szCs w:val="16"/>
              </w:rPr>
            </w:pPr>
            <w:r>
              <w:rPr>
                <w:rFonts w:ascii="GHEA Grapalat" w:hAnsi="GHEA Grapalat"/>
                <w:iCs/>
                <w:sz w:val="16"/>
                <w:szCs w:val="16"/>
              </w:rPr>
              <w:t xml:space="preserve">    11. </w:t>
            </w:r>
            <w:r w:rsidRPr="00E51EB6">
              <w:rPr>
                <w:rFonts w:ascii="GHEA Grapalat" w:hAnsi="GHEA Grapalat"/>
                <w:iCs/>
                <w:sz w:val="16"/>
                <w:szCs w:val="16"/>
              </w:rPr>
              <w:t xml:space="preserve">Копия вкладыша </w:t>
            </w:r>
            <w:r>
              <w:rPr>
                <w:rFonts w:ascii="GHEA Grapalat" w:hAnsi="GHEA Grapalat"/>
                <w:iCs/>
                <w:sz w:val="16"/>
                <w:szCs w:val="16"/>
              </w:rPr>
              <w:t xml:space="preserve">лицензии </w:t>
            </w:r>
            <w:r w:rsidRPr="00E51EB6">
              <w:rPr>
                <w:rFonts w:ascii="GHEA Grapalat" w:hAnsi="GHEA Grapalat"/>
                <w:iCs/>
                <w:sz w:val="16"/>
                <w:szCs w:val="16"/>
              </w:rPr>
              <w:t>организации, выполнявшей строительные работы.</w:t>
            </w:r>
          </w:p>
          <w:p w14:paraId="794EFABF" w14:textId="77777777" w:rsidR="00B35AAF" w:rsidRDefault="00B35AAF" w:rsidP="00B35AAF">
            <w:pPr>
              <w:tabs>
                <w:tab w:val="left" w:pos="364"/>
              </w:tabs>
              <w:rPr>
                <w:rFonts w:ascii="GHEA Grapalat" w:hAnsi="GHEA Grapalat"/>
                <w:iCs/>
                <w:sz w:val="16"/>
                <w:szCs w:val="16"/>
              </w:rPr>
            </w:pPr>
            <w:r>
              <w:rPr>
                <w:rFonts w:ascii="GHEA Grapalat" w:hAnsi="GHEA Grapalat"/>
                <w:iCs/>
                <w:sz w:val="16"/>
                <w:szCs w:val="16"/>
              </w:rPr>
              <w:t xml:space="preserve">  </w:t>
            </w:r>
          </w:p>
          <w:p w14:paraId="6D9F0D6E" w14:textId="65F66B4B" w:rsidR="00B35AAF" w:rsidRPr="00B35AAF" w:rsidRDefault="00B35AAF" w:rsidP="00B35AAF">
            <w:pPr>
              <w:tabs>
                <w:tab w:val="left" w:pos="364"/>
              </w:tabs>
              <w:contextualSpacing/>
              <w:rPr>
                <w:rFonts w:ascii="GHEA Grapalat" w:hAnsi="GHEA Grapalat"/>
                <w:iCs/>
                <w:sz w:val="16"/>
                <w:szCs w:val="16"/>
                <w:lang w:val="hy-AM"/>
              </w:rPr>
            </w:pPr>
            <w:r>
              <w:rPr>
                <w:rFonts w:ascii="GHEA Grapalat" w:hAnsi="GHEA Grapalat"/>
                <w:iCs/>
                <w:sz w:val="16"/>
                <w:szCs w:val="16"/>
              </w:rPr>
              <w:t xml:space="preserve">    </w:t>
            </w:r>
            <w:r w:rsidRPr="00641197">
              <w:rPr>
                <w:rFonts w:ascii="GHEA Grapalat" w:hAnsi="GHEA Grapalat"/>
                <w:iCs/>
                <w:sz w:val="16"/>
                <w:szCs w:val="16"/>
              </w:rPr>
              <w:t>Компания должна иметь лицензию 1-го или 2-го класса в области градостроительства на территории РА, вкладка подтипа водоснабжения и канализации</w:t>
            </w:r>
          </w:p>
        </w:tc>
        <w:tc>
          <w:tcPr>
            <w:tcW w:w="630" w:type="dxa"/>
            <w:vAlign w:val="center"/>
            <w:hideMark/>
          </w:tcPr>
          <w:p w14:paraId="09D323B5" w14:textId="77777777" w:rsidR="00B35AAF" w:rsidRPr="005145A0" w:rsidRDefault="00B35AAF" w:rsidP="00B35AAF">
            <w:pPr>
              <w:rPr>
                <w:rFonts w:ascii="GHEA Grapalat" w:hAnsi="GHEA Grapalat" w:cs="Calibri"/>
                <w:b/>
                <w:bCs/>
                <w:i/>
                <w:iCs/>
                <w:sz w:val="16"/>
                <w:szCs w:val="16"/>
              </w:rPr>
            </w:pPr>
            <w:r>
              <w:rPr>
                <w:rFonts w:ascii="GHEA Grapalat" w:hAnsi="GHEA Grapalat"/>
                <w:iCs/>
                <w:sz w:val="16"/>
                <w:szCs w:val="16"/>
                <w:lang w:eastAsia="en-US"/>
              </w:rPr>
              <w:t>драм</w:t>
            </w:r>
          </w:p>
        </w:tc>
        <w:tc>
          <w:tcPr>
            <w:tcW w:w="990" w:type="dxa"/>
            <w:vAlign w:val="center"/>
          </w:tcPr>
          <w:p w14:paraId="040D9C37" w14:textId="47D053C8" w:rsidR="00B35AAF" w:rsidRPr="00E11520" w:rsidRDefault="00B35AAF" w:rsidP="00B35AAF">
            <w:pPr>
              <w:jc w:val="center"/>
              <w:rPr>
                <w:rFonts w:ascii="GHEA Grapalat" w:hAnsi="GHEA Grapalat" w:cs="Arial"/>
                <w:b/>
                <w:bCs/>
                <w:sz w:val="16"/>
                <w:szCs w:val="16"/>
                <w:lang w:val="hy-AM"/>
              </w:rPr>
            </w:pPr>
          </w:p>
        </w:tc>
        <w:tc>
          <w:tcPr>
            <w:tcW w:w="540" w:type="dxa"/>
            <w:vAlign w:val="center"/>
            <w:hideMark/>
          </w:tcPr>
          <w:p w14:paraId="192EAC12" w14:textId="77777777" w:rsidR="00B35AAF" w:rsidRPr="00E12D3A" w:rsidRDefault="00B35AAF" w:rsidP="00B35AAF">
            <w:pPr>
              <w:jc w:val="center"/>
              <w:rPr>
                <w:rFonts w:ascii="GHEA Grapalat" w:hAnsi="GHEA Grapalat" w:cs="Calibri"/>
                <w:bCs/>
                <w:iCs/>
                <w:sz w:val="16"/>
                <w:szCs w:val="16"/>
                <w:lang w:val="hy-AM"/>
              </w:rPr>
            </w:pPr>
            <w:r w:rsidRPr="00E12D3A">
              <w:rPr>
                <w:rFonts w:ascii="GHEA Grapalat" w:hAnsi="GHEA Grapalat" w:cs="Calibri"/>
                <w:bCs/>
                <w:iCs/>
                <w:sz w:val="16"/>
                <w:szCs w:val="16"/>
                <w:lang w:val="hy-AM"/>
              </w:rPr>
              <w:t>1</w:t>
            </w:r>
          </w:p>
        </w:tc>
        <w:tc>
          <w:tcPr>
            <w:tcW w:w="1170" w:type="dxa"/>
            <w:vAlign w:val="center"/>
          </w:tcPr>
          <w:p w14:paraId="4F0D2522" w14:textId="77777777" w:rsidR="00B35AAF" w:rsidRPr="00394192" w:rsidRDefault="00B35AAF" w:rsidP="00B35AA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bCs/>
                <w:sz w:val="16"/>
                <w:szCs w:val="16"/>
              </w:rPr>
            </w:pPr>
            <w:r w:rsidRPr="00394192">
              <w:rPr>
                <w:rFonts w:ascii="GHEA Grapalat" w:hAnsi="GHEA Grapalat" w:cs="Sylfaen"/>
                <w:bCs/>
                <w:sz w:val="16"/>
                <w:szCs w:val="16"/>
                <w:lang w:val="hy-AM"/>
              </w:rPr>
              <w:t xml:space="preserve">Строительство систем орошения </w:t>
            </w:r>
            <w:r>
              <w:rPr>
                <w:rFonts w:ascii="GHEA Grapalat" w:hAnsi="GHEA Grapalat" w:cs="Sylfaen"/>
                <w:bCs/>
                <w:sz w:val="16"/>
                <w:szCs w:val="16"/>
              </w:rPr>
              <w:t>пр.Азатутйан(от парка Ераз до лестниц Каскада по тротуару)</w:t>
            </w:r>
          </w:p>
          <w:p w14:paraId="46567B64" w14:textId="77777777" w:rsidR="00B35AAF" w:rsidRDefault="00B35AAF" w:rsidP="00B35AA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bCs/>
                <w:color w:val="000000"/>
                <w:sz w:val="16"/>
                <w:szCs w:val="16"/>
                <w:lang w:val="hy-AM"/>
              </w:rPr>
            </w:pPr>
          </w:p>
          <w:p w14:paraId="49909D14" w14:textId="77777777" w:rsidR="00B35AAF" w:rsidRPr="00AE3C52" w:rsidRDefault="00B35AAF" w:rsidP="00B35AAF">
            <w:pPr>
              <w:jc w:val="center"/>
              <w:rPr>
                <w:rFonts w:ascii="GHEA Grapalat" w:hAnsi="GHEA Grapalat" w:cs="Sylfaen"/>
                <w:bCs/>
                <w:sz w:val="16"/>
                <w:szCs w:val="16"/>
                <w:lang w:val="hy-AM"/>
              </w:rPr>
            </w:pPr>
          </w:p>
        </w:tc>
        <w:tc>
          <w:tcPr>
            <w:tcW w:w="990" w:type="dxa"/>
            <w:vAlign w:val="center"/>
          </w:tcPr>
          <w:p w14:paraId="4BE6D6CA" w14:textId="7EC896B2" w:rsidR="00B35AAF" w:rsidRPr="00E12D3A" w:rsidRDefault="00B35AAF" w:rsidP="00B35AAF">
            <w:pPr>
              <w:jc w:val="center"/>
              <w:rPr>
                <w:rFonts w:ascii="GHEA Grapalat" w:hAnsi="GHEA Grapalat" w:cs="Calibri"/>
                <w:bCs/>
                <w:iCs/>
                <w:sz w:val="16"/>
                <w:szCs w:val="16"/>
              </w:rPr>
            </w:pPr>
            <w:r>
              <w:rPr>
                <w:rFonts w:ascii="GHEA Grapalat" w:hAnsi="GHEA Grapalat" w:cs="Calibri"/>
                <w:bCs/>
                <w:iCs/>
                <w:sz w:val="16"/>
                <w:szCs w:val="16"/>
              </w:rPr>
              <w:t>С</w:t>
            </w:r>
            <w:r w:rsidRPr="00E12D3A">
              <w:rPr>
                <w:rFonts w:ascii="GHEA Grapalat" w:hAnsi="GHEA Grapalat" w:cs="Calibri"/>
                <w:bCs/>
                <w:iCs/>
                <w:sz w:val="16"/>
                <w:szCs w:val="16"/>
              </w:rPr>
              <w:t xml:space="preserve">о дня вступления в силу </w:t>
            </w:r>
            <w:r>
              <w:rPr>
                <w:rFonts w:ascii="GHEA Grapalat" w:hAnsi="GHEA Grapalat" w:cs="Calibri"/>
                <w:bCs/>
                <w:iCs/>
                <w:sz w:val="16"/>
                <w:szCs w:val="16"/>
              </w:rPr>
              <w:t>соглашения</w:t>
            </w:r>
            <w:r w:rsidRPr="00E12D3A">
              <w:rPr>
                <w:rFonts w:ascii="GHEA Grapalat" w:hAnsi="GHEA Grapalat" w:cs="Calibri"/>
                <w:bCs/>
                <w:iCs/>
                <w:sz w:val="16"/>
                <w:szCs w:val="16"/>
              </w:rPr>
              <w:t xml:space="preserve"> договора</w:t>
            </w:r>
            <w:r>
              <w:rPr>
                <w:rFonts w:ascii="GHEA Grapalat" w:hAnsi="GHEA Grapalat" w:cs="Calibri"/>
                <w:bCs/>
                <w:iCs/>
                <w:sz w:val="16"/>
                <w:szCs w:val="16"/>
              </w:rPr>
              <w:t xml:space="preserve">/ о техническом надзоре на  </w:t>
            </w:r>
            <w:r>
              <w:rPr>
                <w:rFonts w:ascii="GHEA Grapalat" w:hAnsi="GHEA Grapalat" w:cs="Calibri"/>
                <w:bCs/>
                <w:iCs/>
                <w:sz w:val="16"/>
                <w:szCs w:val="16"/>
                <w:lang w:val="hy-AM"/>
              </w:rPr>
              <w:t>30</w:t>
            </w:r>
            <w:r>
              <w:rPr>
                <w:rFonts w:ascii="GHEA Grapalat" w:hAnsi="GHEA Grapalat" w:cs="Calibri"/>
                <w:bCs/>
                <w:iCs/>
                <w:sz w:val="16"/>
                <w:szCs w:val="16"/>
              </w:rPr>
              <w:t>0</w:t>
            </w:r>
            <w:r w:rsidRPr="00E12D3A">
              <w:rPr>
                <w:rFonts w:ascii="GHEA Grapalat" w:hAnsi="GHEA Grapalat" w:cs="Calibri"/>
                <w:bCs/>
                <w:iCs/>
                <w:sz w:val="16"/>
                <w:szCs w:val="16"/>
              </w:rPr>
              <w:t>-ый календарный день включительно</w:t>
            </w:r>
          </w:p>
        </w:tc>
      </w:tr>
    </w:tbl>
    <w:p w14:paraId="3B0EE834" w14:textId="77777777" w:rsidR="00D63B1F" w:rsidRPr="00E71B18" w:rsidRDefault="00D63B1F" w:rsidP="00E71B18">
      <w:pPr>
        <w:widowControl w:val="0"/>
        <w:spacing w:line="276" w:lineRule="auto"/>
        <w:ind w:firstLine="567"/>
        <w:jc w:val="center"/>
        <w:rPr>
          <w:rFonts w:ascii="GHEA Grapalat" w:hAnsi="GHEA Grapalat"/>
          <w:b/>
          <w:sz w:val="28"/>
          <w:szCs w:val="28"/>
        </w:rPr>
      </w:pPr>
    </w:p>
    <w:p w14:paraId="479ACCC9" w14:textId="3A44CBC5" w:rsidR="00BB28C8" w:rsidRDefault="008B56A4" w:rsidP="00BB28C8">
      <w:pPr>
        <w:widowControl w:val="0"/>
        <w:spacing w:after="160" w:line="360" w:lineRule="auto"/>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6411ED66" w:rsidR="00BB28C8" w:rsidRDefault="00BB28C8" w:rsidP="00BB28C8">
      <w:pPr>
        <w:widowControl w:val="0"/>
        <w:spacing w:after="160" w:line="360" w:lineRule="auto"/>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580" w:type="dxa"/>
        <w:tblInd w:w="113" w:type="dxa"/>
        <w:tblLook w:val="04A0" w:firstRow="1" w:lastRow="0" w:firstColumn="1" w:lastColumn="0" w:noHBand="0" w:noVBand="1"/>
      </w:tblPr>
      <w:tblGrid>
        <w:gridCol w:w="489"/>
        <w:gridCol w:w="4984"/>
        <w:gridCol w:w="1174"/>
        <w:gridCol w:w="1007"/>
        <w:gridCol w:w="1174"/>
        <w:gridCol w:w="1234"/>
      </w:tblGrid>
      <w:tr w:rsidR="00B35AAF" w14:paraId="3EBC8388" w14:textId="77777777" w:rsidTr="00B35AAF">
        <w:trPr>
          <w:trHeight w:val="1350"/>
        </w:trPr>
        <w:tc>
          <w:tcPr>
            <w:tcW w:w="479" w:type="dxa"/>
            <w:tcBorders>
              <w:top w:val="single" w:sz="4" w:space="0" w:color="auto"/>
              <w:left w:val="single" w:sz="4" w:space="0" w:color="auto"/>
              <w:bottom w:val="single" w:sz="4" w:space="0" w:color="auto"/>
              <w:right w:val="single" w:sz="4" w:space="0" w:color="auto"/>
            </w:tcBorders>
            <w:vAlign w:val="center"/>
            <w:hideMark/>
          </w:tcPr>
          <w:p w14:paraId="209386CA" w14:textId="77777777" w:rsidR="00B35AAF" w:rsidRDefault="00B35AAF">
            <w:pPr>
              <w:jc w:val="center"/>
              <w:rPr>
                <w:rFonts w:ascii="GHEA Grapalat" w:hAnsi="GHEA Grapalat" w:cs="Arial"/>
                <w:sz w:val="20"/>
                <w:szCs w:val="20"/>
              </w:rPr>
            </w:pPr>
            <w:r>
              <w:rPr>
                <w:rFonts w:ascii="GHEA Grapalat" w:hAnsi="GHEA Grapalat" w:cs="Arial"/>
                <w:sz w:val="20"/>
                <w:szCs w:val="20"/>
              </w:rPr>
              <w:lastRenderedPageBreak/>
              <w:t>NN</w:t>
            </w:r>
          </w:p>
        </w:tc>
        <w:tc>
          <w:tcPr>
            <w:tcW w:w="4984" w:type="dxa"/>
            <w:tcBorders>
              <w:top w:val="single" w:sz="4" w:space="0" w:color="auto"/>
              <w:left w:val="nil"/>
              <w:bottom w:val="single" w:sz="4" w:space="0" w:color="auto"/>
              <w:right w:val="single" w:sz="4" w:space="0" w:color="auto"/>
            </w:tcBorders>
            <w:vAlign w:val="center"/>
            <w:hideMark/>
          </w:tcPr>
          <w:p w14:paraId="56A6C08F" w14:textId="77777777" w:rsidR="00B35AAF" w:rsidRDefault="00B35AAF">
            <w:pPr>
              <w:jc w:val="center"/>
              <w:rPr>
                <w:rFonts w:ascii="GHEA Grapalat" w:hAnsi="GHEA Grapalat" w:cs="Arial"/>
                <w:color w:val="000000"/>
                <w:sz w:val="20"/>
                <w:szCs w:val="20"/>
              </w:rPr>
            </w:pPr>
            <w:r>
              <w:rPr>
                <w:rFonts w:ascii="GHEA Grapalat" w:hAnsi="GHEA Grapalat" w:cs="Arial"/>
                <w:color w:val="000000"/>
                <w:sz w:val="20"/>
                <w:szCs w:val="20"/>
              </w:rPr>
              <w:t>Наименование работ</w:t>
            </w:r>
          </w:p>
        </w:tc>
        <w:tc>
          <w:tcPr>
            <w:tcW w:w="988" w:type="dxa"/>
            <w:tcBorders>
              <w:top w:val="single" w:sz="4" w:space="0" w:color="auto"/>
              <w:left w:val="nil"/>
              <w:bottom w:val="single" w:sz="4" w:space="0" w:color="auto"/>
              <w:right w:val="single" w:sz="4" w:space="0" w:color="auto"/>
            </w:tcBorders>
            <w:vAlign w:val="center"/>
            <w:hideMark/>
          </w:tcPr>
          <w:p w14:paraId="56360B3C" w14:textId="77777777" w:rsidR="00B35AAF" w:rsidRDefault="00B35AAF">
            <w:pPr>
              <w:jc w:val="center"/>
              <w:rPr>
                <w:rFonts w:ascii="GHEA Grapalat" w:hAnsi="GHEA Grapalat" w:cs="Arial"/>
                <w:color w:val="000000"/>
                <w:sz w:val="20"/>
                <w:szCs w:val="20"/>
              </w:rPr>
            </w:pPr>
            <w:r>
              <w:rPr>
                <w:rFonts w:ascii="GHEA Grapalat" w:hAnsi="GHEA Grapalat" w:cs="Arial"/>
                <w:color w:val="000000"/>
                <w:sz w:val="20"/>
                <w:szCs w:val="20"/>
              </w:rPr>
              <w:t>единица измерения</w:t>
            </w:r>
          </w:p>
        </w:tc>
        <w:tc>
          <w:tcPr>
            <w:tcW w:w="910" w:type="dxa"/>
            <w:tcBorders>
              <w:top w:val="single" w:sz="4" w:space="0" w:color="auto"/>
              <w:left w:val="nil"/>
              <w:bottom w:val="single" w:sz="4" w:space="0" w:color="auto"/>
              <w:right w:val="single" w:sz="4" w:space="0" w:color="auto"/>
            </w:tcBorders>
            <w:vAlign w:val="center"/>
            <w:hideMark/>
          </w:tcPr>
          <w:p w14:paraId="7259DC1A" w14:textId="77777777" w:rsidR="00B35AAF" w:rsidRDefault="00B35AAF">
            <w:pPr>
              <w:jc w:val="center"/>
              <w:rPr>
                <w:rFonts w:ascii="GHEA Grapalat" w:hAnsi="GHEA Grapalat" w:cs="Arial"/>
                <w:color w:val="000000"/>
                <w:sz w:val="20"/>
                <w:szCs w:val="20"/>
              </w:rPr>
            </w:pPr>
            <w:r>
              <w:rPr>
                <w:rFonts w:ascii="GHEA Grapalat" w:hAnsi="GHEA Grapalat" w:cs="Arial"/>
                <w:color w:val="000000"/>
                <w:sz w:val="20"/>
                <w:szCs w:val="20"/>
              </w:rPr>
              <w:t>Объем</w:t>
            </w:r>
          </w:p>
        </w:tc>
        <w:tc>
          <w:tcPr>
            <w:tcW w:w="1106" w:type="dxa"/>
            <w:tcBorders>
              <w:top w:val="single" w:sz="4" w:space="0" w:color="auto"/>
              <w:left w:val="nil"/>
              <w:bottom w:val="single" w:sz="4" w:space="0" w:color="auto"/>
              <w:right w:val="single" w:sz="4" w:space="0" w:color="auto"/>
            </w:tcBorders>
            <w:vAlign w:val="center"/>
            <w:hideMark/>
          </w:tcPr>
          <w:p w14:paraId="7C5DD371" w14:textId="77777777" w:rsidR="00B35AAF" w:rsidRDefault="00B35AAF">
            <w:pPr>
              <w:jc w:val="center"/>
              <w:rPr>
                <w:rFonts w:ascii="GHEA Grapalat" w:hAnsi="GHEA Grapalat" w:cs="Arial"/>
                <w:color w:val="000000"/>
                <w:sz w:val="20"/>
                <w:szCs w:val="20"/>
              </w:rPr>
            </w:pPr>
            <w:r>
              <w:rPr>
                <w:rFonts w:ascii="GHEA Grapalat" w:hAnsi="GHEA Grapalat" w:cs="Arial"/>
                <w:color w:val="000000"/>
                <w:sz w:val="20"/>
                <w:szCs w:val="20"/>
              </w:rPr>
              <w:t>Стоимость единицы</w:t>
            </w:r>
            <w:r>
              <w:rPr>
                <w:rFonts w:ascii="GHEA Grapalat" w:hAnsi="GHEA Grapalat" w:cs="Arial"/>
                <w:color w:val="000000"/>
                <w:sz w:val="20"/>
                <w:szCs w:val="20"/>
              </w:rPr>
              <w:br/>
              <w:t>(тыс. драм)</w:t>
            </w:r>
          </w:p>
        </w:tc>
        <w:tc>
          <w:tcPr>
            <w:tcW w:w="1113" w:type="dxa"/>
            <w:tcBorders>
              <w:top w:val="single" w:sz="4" w:space="0" w:color="auto"/>
              <w:left w:val="nil"/>
              <w:bottom w:val="single" w:sz="4" w:space="0" w:color="auto"/>
              <w:right w:val="single" w:sz="4" w:space="0" w:color="auto"/>
            </w:tcBorders>
            <w:vAlign w:val="center"/>
            <w:hideMark/>
          </w:tcPr>
          <w:p w14:paraId="36859BF3" w14:textId="77777777" w:rsidR="00B35AAF" w:rsidRDefault="00B35AAF">
            <w:pPr>
              <w:jc w:val="center"/>
              <w:rPr>
                <w:rFonts w:ascii="GHEA Grapalat" w:hAnsi="GHEA Grapalat" w:cs="Arial"/>
                <w:color w:val="000000"/>
                <w:sz w:val="20"/>
                <w:szCs w:val="20"/>
              </w:rPr>
            </w:pPr>
            <w:r>
              <w:rPr>
                <w:rFonts w:ascii="GHEA Grapalat" w:hAnsi="GHEA Grapalat" w:cs="Arial"/>
                <w:color w:val="000000"/>
                <w:sz w:val="20"/>
                <w:szCs w:val="20"/>
              </w:rPr>
              <w:t>Общая стоимость (тыс.драм)</w:t>
            </w:r>
          </w:p>
        </w:tc>
      </w:tr>
      <w:tr w:rsidR="00B35AAF" w14:paraId="111200DD" w14:textId="77777777" w:rsidTr="00B35AAF">
        <w:trPr>
          <w:trHeight w:val="225"/>
        </w:trPr>
        <w:tc>
          <w:tcPr>
            <w:tcW w:w="479" w:type="dxa"/>
            <w:tcBorders>
              <w:top w:val="nil"/>
              <w:left w:val="single" w:sz="4" w:space="0" w:color="auto"/>
              <w:bottom w:val="single" w:sz="4" w:space="0" w:color="auto"/>
              <w:right w:val="single" w:sz="4" w:space="0" w:color="auto"/>
            </w:tcBorders>
            <w:vAlign w:val="center"/>
            <w:hideMark/>
          </w:tcPr>
          <w:p w14:paraId="610ED278" w14:textId="77777777" w:rsidR="00B35AAF" w:rsidRDefault="00B35AAF">
            <w:pPr>
              <w:jc w:val="center"/>
              <w:rPr>
                <w:rFonts w:ascii="Sylfaen" w:hAnsi="Sylfaen" w:cs="Arial"/>
                <w:sz w:val="18"/>
                <w:szCs w:val="18"/>
              </w:rPr>
            </w:pPr>
            <w:r>
              <w:rPr>
                <w:rFonts w:ascii="Sylfaen" w:hAnsi="Sylfaen" w:cs="Arial"/>
                <w:sz w:val="18"/>
                <w:szCs w:val="18"/>
              </w:rPr>
              <w:t>1</w:t>
            </w:r>
          </w:p>
        </w:tc>
        <w:tc>
          <w:tcPr>
            <w:tcW w:w="4984" w:type="dxa"/>
            <w:tcBorders>
              <w:top w:val="nil"/>
              <w:left w:val="nil"/>
              <w:bottom w:val="single" w:sz="4" w:space="0" w:color="auto"/>
              <w:right w:val="single" w:sz="4" w:space="0" w:color="auto"/>
            </w:tcBorders>
            <w:vAlign w:val="center"/>
            <w:hideMark/>
          </w:tcPr>
          <w:p w14:paraId="10AD2C2C" w14:textId="77777777" w:rsidR="00B35AAF" w:rsidRDefault="00B35AAF">
            <w:pPr>
              <w:jc w:val="center"/>
              <w:rPr>
                <w:rFonts w:ascii="Sylfaen" w:hAnsi="Sylfaen" w:cs="Arial"/>
                <w:sz w:val="18"/>
                <w:szCs w:val="18"/>
              </w:rPr>
            </w:pPr>
            <w:r>
              <w:rPr>
                <w:rFonts w:ascii="Sylfaen" w:hAnsi="Sylfaen" w:cs="Arial"/>
                <w:sz w:val="18"/>
                <w:szCs w:val="18"/>
              </w:rPr>
              <w:t>2</w:t>
            </w:r>
          </w:p>
        </w:tc>
        <w:tc>
          <w:tcPr>
            <w:tcW w:w="988" w:type="dxa"/>
            <w:tcBorders>
              <w:top w:val="nil"/>
              <w:left w:val="nil"/>
              <w:bottom w:val="single" w:sz="4" w:space="0" w:color="auto"/>
              <w:right w:val="single" w:sz="4" w:space="0" w:color="auto"/>
            </w:tcBorders>
            <w:vAlign w:val="center"/>
            <w:hideMark/>
          </w:tcPr>
          <w:p w14:paraId="5E846102" w14:textId="77777777" w:rsidR="00B35AAF" w:rsidRDefault="00B35AAF">
            <w:pPr>
              <w:jc w:val="center"/>
              <w:rPr>
                <w:rFonts w:ascii="Sylfaen" w:hAnsi="Sylfaen" w:cs="Arial"/>
                <w:sz w:val="18"/>
                <w:szCs w:val="18"/>
              </w:rPr>
            </w:pPr>
            <w:r>
              <w:rPr>
                <w:rFonts w:ascii="Sylfaen" w:hAnsi="Sylfaen" w:cs="Arial"/>
                <w:sz w:val="18"/>
                <w:szCs w:val="18"/>
              </w:rPr>
              <w:t>3</w:t>
            </w:r>
          </w:p>
        </w:tc>
        <w:tc>
          <w:tcPr>
            <w:tcW w:w="910" w:type="dxa"/>
            <w:tcBorders>
              <w:top w:val="nil"/>
              <w:left w:val="nil"/>
              <w:bottom w:val="single" w:sz="4" w:space="0" w:color="auto"/>
              <w:right w:val="single" w:sz="4" w:space="0" w:color="auto"/>
            </w:tcBorders>
            <w:vAlign w:val="center"/>
            <w:hideMark/>
          </w:tcPr>
          <w:p w14:paraId="178A7F71" w14:textId="77777777" w:rsidR="00B35AAF" w:rsidRDefault="00B35AAF">
            <w:pPr>
              <w:jc w:val="center"/>
              <w:rPr>
                <w:rFonts w:ascii="Sylfaen" w:hAnsi="Sylfaen" w:cs="Arial"/>
                <w:sz w:val="18"/>
                <w:szCs w:val="18"/>
              </w:rPr>
            </w:pPr>
            <w:r>
              <w:rPr>
                <w:rFonts w:ascii="Sylfaen" w:hAnsi="Sylfaen" w:cs="Arial"/>
                <w:sz w:val="18"/>
                <w:szCs w:val="18"/>
              </w:rPr>
              <w:t>4</w:t>
            </w:r>
          </w:p>
        </w:tc>
        <w:tc>
          <w:tcPr>
            <w:tcW w:w="1106" w:type="dxa"/>
            <w:tcBorders>
              <w:top w:val="nil"/>
              <w:left w:val="nil"/>
              <w:bottom w:val="single" w:sz="4" w:space="0" w:color="auto"/>
              <w:right w:val="single" w:sz="4" w:space="0" w:color="auto"/>
            </w:tcBorders>
            <w:vAlign w:val="center"/>
            <w:hideMark/>
          </w:tcPr>
          <w:p w14:paraId="3747D33D" w14:textId="77777777" w:rsidR="00B35AAF" w:rsidRDefault="00B35AAF">
            <w:pPr>
              <w:jc w:val="center"/>
              <w:rPr>
                <w:rFonts w:ascii="Sylfaen" w:hAnsi="Sylfaen" w:cs="Arial"/>
                <w:sz w:val="18"/>
                <w:szCs w:val="18"/>
              </w:rPr>
            </w:pPr>
            <w:r>
              <w:rPr>
                <w:rFonts w:ascii="Sylfaen" w:hAnsi="Sylfaen" w:cs="Arial"/>
                <w:sz w:val="18"/>
                <w:szCs w:val="18"/>
              </w:rPr>
              <w:t>5</w:t>
            </w:r>
          </w:p>
        </w:tc>
        <w:tc>
          <w:tcPr>
            <w:tcW w:w="1113" w:type="dxa"/>
            <w:tcBorders>
              <w:top w:val="nil"/>
              <w:left w:val="nil"/>
              <w:bottom w:val="single" w:sz="4" w:space="0" w:color="auto"/>
              <w:right w:val="single" w:sz="4" w:space="0" w:color="auto"/>
            </w:tcBorders>
            <w:vAlign w:val="center"/>
            <w:hideMark/>
          </w:tcPr>
          <w:p w14:paraId="597FA60C" w14:textId="77777777" w:rsidR="00B35AAF" w:rsidRDefault="00B35AAF">
            <w:pPr>
              <w:jc w:val="center"/>
              <w:rPr>
                <w:rFonts w:ascii="Sylfaen" w:hAnsi="Sylfaen" w:cs="Arial"/>
                <w:sz w:val="18"/>
                <w:szCs w:val="18"/>
              </w:rPr>
            </w:pPr>
            <w:r>
              <w:rPr>
                <w:rFonts w:ascii="Sylfaen" w:hAnsi="Sylfaen" w:cs="Arial"/>
                <w:sz w:val="18"/>
                <w:szCs w:val="18"/>
              </w:rPr>
              <w:t>6</w:t>
            </w:r>
          </w:p>
        </w:tc>
      </w:tr>
      <w:tr w:rsidR="00B35AAF" w14:paraId="2D2C199C"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7AB7E457"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4984" w:type="dxa"/>
            <w:tcBorders>
              <w:top w:val="nil"/>
              <w:left w:val="nil"/>
              <w:bottom w:val="single" w:sz="4" w:space="0" w:color="auto"/>
              <w:right w:val="single" w:sz="4" w:space="0" w:color="auto"/>
            </w:tcBorders>
            <w:vAlign w:val="center"/>
            <w:hideMark/>
          </w:tcPr>
          <w:p w14:paraId="7BBFD770" w14:textId="77777777" w:rsidR="00B35AAF" w:rsidRDefault="00B35AAF">
            <w:pPr>
              <w:rPr>
                <w:rFonts w:ascii="GHEA Grapalat" w:hAnsi="GHEA Grapalat" w:cs="Arial"/>
                <w:b/>
                <w:bCs/>
                <w:sz w:val="20"/>
                <w:szCs w:val="20"/>
              </w:rPr>
            </w:pPr>
            <w:r>
              <w:rPr>
                <w:rFonts w:ascii="GHEA Grapalat" w:hAnsi="GHEA Grapalat" w:cs="Arial"/>
                <w:b/>
                <w:bCs/>
                <w:sz w:val="20"/>
                <w:szCs w:val="20"/>
              </w:rPr>
              <w:t>1</w:t>
            </w:r>
            <w:r>
              <w:rPr>
                <w:rFonts w:ascii="MS Mincho" w:eastAsia="MS Mincho" w:hAnsi="MS Mincho" w:cs="MS Mincho" w:hint="eastAsia"/>
                <w:b/>
                <w:bCs/>
                <w:sz w:val="20"/>
                <w:szCs w:val="20"/>
              </w:rPr>
              <w:t>․</w:t>
            </w:r>
            <w:r>
              <w:rPr>
                <w:rFonts w:ascii="GHEA Grapalat" w:hAnsi="GHEA Grapalat" w:cs="Arial"/>
                <w:b/>
                <w:bCs/>
                <w:sz w:val="20"/>
                <w:szCs w:val="20"/>
              </w:rPr>
              <w:t>1 Земляные и технологические работы</w:t>
            </w:r>
          </w:p>
        </w:tc>
        <w:tc>
          <w:tcPr>
            <w:tcW w:w="988" w:type="dxa"/>
            <w:tcBorders>
              <w:top w:val="nil"/>
              <w:left w:val="nil"/>
              <w:bottom w:val="single" w:sz="4" w:space="0" w:color="auto"/>
              <w:right w:val="single" w:sz="4" w:space="0" w:color="auto"/>
            </w:tcBorders>
            <w:vAlign w:val="center"/>
            <w:hideMark/>
          </w:tcPr>
          <w:p w14:paraId="09B8CB04"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910" w:type="dxa"/>
            <w:tcBorders>
              <w:top w:val="nil"/>
              <w:left w:val="nil"/>
              <w:bottom w:val="single" w:sz="4" w:space="0" w:color="auto"/>
              <w:right w:val="single" w:sz="4" w:space="0" w:color="auto"/>
            </w:tcBorders>
            <w:vAlign w:val="center"/>
            <w:hideMark/>
          </w:tcPr>
          <w:p w14:paraId="11511E84"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1106" w:type="dxa"/>
            <w:tcBorders>
              <w:top w:val="nil"/>
              <w:left w:val="nil"/>
              <w:bottom w:val="single" w:sz="4" w:space="0" w:color="auto"/>
              <w:right w:val="single" w:sz="4" w:space="0" w:color="auto"/>
            </w:tcBorders>
            <w:vAlign w:val="center"/>
            <w:hideMark/>
          </w:tcPr>
          <w:p w14:paraId="700C5B0F"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1113" w:type="dxa"/>
            <w:tcBorders>
              <w:top w:val="nil"/>
              <w:left w:val="nil"/>
              <w:bottom w:val="single" w:sz="4" w:space="0" w:color="auto"/>
              <w:right w:val="single" w:sz="4" w:space="0" w:color="auto"/>
            </w:tcBorders>
            <w:vAlign w:val="center"/>
            <w:hideMark/>
          </w:tcPr>
          <w:p w14:paraId="250E35A1" w14:textId="77777777" w:rsidR="00B35AAF" w:rsidRDefault="00B35AAF">
            <w:pPr>
              <w:jc w:val="center"/>
              <w:rPr>
                <w:rFonts w:ascii="GHEA Grapalat" w:hAnsi="GHEA Grapalat" w:cs="Arial"/>
                <w:sz w:val="20"/>
                <w:szCs w:val="20"/>
              </w:rPr>
            </w:pPr>
            <w:r>
              <w:rPr>
                <w:rFonts w:ascii="Calibri" w:hAnsi="Calibri" w:cs="Calibri"/>
                <w:sz w:val="20"/>
                <w:szCs w:val="20"/>
              </w:rPr>
              <w:t> </w:t>
            </w:r>
          </w:p>
        </w:tc>
      </w:tr>
      <w:tr w:rsidR="00B35AAF" w14:paraId="6151FFE6"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0FDF5163" w14:textId="77777777" w:rsidR="00B35AAF" w:rsidRDefault="00B35AAF">
            <w:pPr>
              <w:jc w:val="center"/>
              <w:rPr>
                <w:rFonts w:ascii="GHEA Grapalat" w:hAnsi="GHEA Grapalat" w:cs="Arial"/>
                <w:sz w:val="20"/>
                <w:szCs w:val="20"/>
              </w:rPr>
            </w:pPr>
            <w:r>
              <w:rPr>
                <w:rFonts w:ascii="GHEA Grapalat" w:hAnsi="GHEA Grapalat" w:cs="Arial"/>
                <w:sz w:val="20"/>
                <w:szCs w:val="20"/>
              </w:rPr>
              <w:t>1</w:t>
            </w:r>
          </w:p>
        </w:tc>
        <w:tc>
          <w:tcPr>
            <w:tcW w:w="4984" w:type="dxa"/>
            <w:tcBorders>
              <w:top w:val="nil"/>
              <w:left w:val="nil"/>
              <w:bottom w:val="single" w:sz="4" w:space="0" w:color="auto"/>
              <w:right w:val="single" w:sz="4" w:space="0" w:color="auto"/>
            </w:tcBorders>
            <w:vAlign w:val="center"/>
            <w:hideMark/>
          </w:tcPr>
          <w:p w14:paraId="05420308" w14:textId="77777777" w:rsidR="00B35AAF" w:rsidRDefault="00B35AAF">
            <w:pPr>
              <w:rPr>
                <w:rFonts w:ascii="GHEA Grapalat" w:hAnsi="GHEA Grapalat" w:cs="Arial"/>
                <w:sz w:val="20"/>
                <w:szCs w:val="20"/>
              </w:rPr>
            </w:pPr>
            <w:r>
              <w:rPr>
                <w:rFonts w:ascii="GHEA Grapalat" w:hAnsi="GHEA Grapalat" w:cs="Arial"/>
                <w:sz w:val="20"/>
                <w:szCs w:val="20"/>
              </w:rPr>
              <w:t>Резка асфальтобетонного покрытия пилой</w:t>
            </w:r>
          </w:p>
        </w:tc>
        <w:tc>
          <w:tcPr>
            <w:tcW w:w="988" w:type="dxa"/>
            <w:tcBorders>
              <w:top w:val="nil"/>
              <w:left w:val="nil"/>
              <w:bottom w:val="single" w:sz="4" w:space="0" w:color="auto"/>
              <w:right w:val="single" w:sz="4" w:space="0" w:color="auto"/>
            </w:tcBorders>
            <w:vAlign w:val="center"/>
            <w:hideMark/>
          </w:tcPr>
          <w:p w14:paraId="507B08FF"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1B14F63B" w14:textId="77777777" w:rsidR="00B35AAF" w:rsidRDefault="00B35AAF">
            <w:pPr>
              <w:jc w:val="center"/>
              <w:rPr>
                <w:rFonts w:ascii="GHEA Grapalat" w:hAnsi="GHEA Grapalat" w:cs="Arial"/>
                <w:sz w:val="20"/>
                <w:szCs w:val="20"/>
              </w:rPr>
            </w:pPr>
            <w:r>
              <w:rPr>
                <w:rFonts w:ascii="GHEA Grapalat" w:hAnsi="GHEA Grapalat" w:cs="Arial"/>
                <w:sz w:val="20"/>
                <w:szCs w:val="20"/>
              </w:rPr>
              <w:t>5090.0</w:t>
            </w:r>
          </w:p>
        </w:tc>
        <w:tc>
          <w:tcPr>
            <w:tcW w:w="1106" w:type="dxa"/>
            <w:tcBorders>
              <w:top w:val="nil"/>
              <w:left w:val="nil"/>
              <w:bottom w:val="single" w:sz="4" w:space="0" w:color="auto"/>
              <w:right w:val="single" w:sz="4" w:space="0" w:color="auto"/>
            </w:tcBorders>
            <w:vAlign w:val="center"/>
            <w:hideMark/>
          </w:tcPr>
          <w:p w14:paraId="0E36F5E0" w14:textId="77777777" w:rsidR="00B35AAF" w:rsidRDefault="00B35AAF">
            <w:pPr>
              <w:jc w:val="center"/>
              <w:rPr>
                <w:rFonts w:ascii="GHEA Grapalat" w:hAnsi="GHEA Grapalat" w:cs="Arial"/>
                <w:sz w:val="20"/>
                <w:szCs w:val="20"/>
              </w:rPr>
            </w:pPr>
            <w:r>
              <w:rPr>
                <w:rFonts w:ascii="GHEA Grapalat" w:hAnsi="GHEA Grapalat" w:cs="Arial"/>
                <w:sz w:val="20"/>
                <w:szCs w:val="20"/>
              </w:rPr>
              <w:t>0.39</w:t>
            </w:r>
          </w:p>
        </w:tc>
        <w:tc>
          <w:tcPr>
            <w:tcW w:w="1113" w:type="dxa"/>
            <w:tcBorders>
              <w:top w:val="nil"/>
              <w:left w:val="nil"/>
              <w:bottom w:val="single" w:sz="4" w:space="0" w:color="auto"/>
              <w:right w:val="single" w:sz="4" w:space="0" w:color="auto"/>
            </w:tcBorders>
            <w:vAlign w:val="center"/>
            <w:hideMark/>
          </w:tcPr>
          <w:p w14:paraId="6D834DF1" w14:textId="77777777" w:rsidR="00B35AAF" w:rsidRDefault="00B35AAF">
            <w:pPr>
              <w:jc w:val="right"/>
              <w:rPr>
                <w:rFonts w:ascii="GHEA Grapalat" w:hAnsi="GHEA Grapalat" w:cs="Arial"/>
                <w:sz w:val="20"/>
                <w:szCs w:val="20"/>
              </w:rPr>
            </w:pPr>
            <w:r>
              <w:rPr>
                <w:rFonts w:ascii="GHEA Grapalat" w:hAnsi="GHEA Grapalat" w:cs="Arial"/>
                <w:sz w:val="20"/>
                <w:szCs w:val="20"/>
              </w:rPr>
              <w:t>1969.83</w:t>
            </w:r>
          </w:p>
        </w:tc>
      </w:tr>
      <w:tr w:rsidR="00B35AAF" w14:paraId="7CAE1500"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21D30362" w14:textId="77777777" w:rsidR="00B35AAF" w:rsidRDefault="00B35AAF">
            <w:pPr>
              <w:jc w:val="center"/>
              <w:rPr>
                <w:rFonts w:ascii="GHEA Grapalat" w:hAnsi="GHEA Grapalat" w:cs="Arial"/>
                <w:sz w:val="20"/>
                <w:szCs w:val="20"/>
              </w:rPr>
            </w:pPr>
            <w:r>
              <w:rPr>
                <w:rFonts w:ascii="GHEA Grapalat" w:hAnsi="GHEA Grapalat" w:cs="Arial"/>
                <w:sz w:val="20"/>
                <w:szCs w:val="20"/>
              </w:rPr>
              <w:t>2</w:t>
            </w:r>
          </w:p>
        </w:tc>
        <w:tc>
          <w:tcPr>
            <w:tcW w:w="4984" w:type="dxa"/>
            <w:tcBorders>
              <w:top w:val="nil"/>
              <w:left w:val="nil"/>
              <w:bottom w:val="single" w:sz="4" w:space="0" w:color="auto"/>
              <w:right w:val="single" w:sz="4" w:space="0" w:color="auto"/>
            </w:tcBorders>
            <w:vAlign w:val="center"/>
            <w:hideMark/>
          </w:tcPr>
          <w:p w14:paraId="37357E80" w14:textId="77777777" w:rsidR="00B35AAF" w:rsidRDefault="00B35AAF">
            <w:pPr>
              <w:rPr>
                <w:rFonts w:ascii="GHEA Grapalat" w:hAnsi="GHEA Grapalat" w:cs="Arial"/>
                <w:sz w:val="20"/>
                <w:szCs w:val="20"/>
              </w:rPr>
            </w:pPr>
            <w:r>
              <w:rPr>
                <w:rFonts w:ascii="GHEA Grapalat" w:hAnsi="GHEA Grapalat" w:cs="Arial"/>
                <w:sz w:val="20"/>
                <w:szCs w:val="20"/>
              </w:rPr>
              <w:t>Разработка асфальтобетонного покрытия экскаватором, погрузка и транспортировка транспортного средства 13 км</w:t>
            </w:r>
          </w:p>
        </w:tc>
        <w:tc>
          <w:tcPr>
            <w:tcW w:w="988" w:type="dxa"/>
            <w:tcBorders>
              <w:top w:val="nil"/>
              <w:left w:val="nil"/>
              <w:bottom w:val="single" w:sz="4" w:space="0" w:color="auto"/>
              <w:right w:val="single" w:sz="4" w:space="0" w:color="auto"/>
            </w:tcBorders>
            <w:noWrap/>
            <w:vAlign w:val="center"/>
            <w:hideMark/>
          </w:tcPr>
          <w:p w14:paraId="1A42BB4F"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0D189221" w14:textId="77777777" w:rsidR="00B35AAF" w:rsidRDefault="00B35AAF">
            <w:pPr>
              <w:jc w:val="center"/>
              <w:rPr>
                <w:rFonts w:ascii="GHEA Grapalat" w:hAnsi="GHEA Grapalat" w:cs="Arial"/>
                <w:sz w:val="20"/>
                <w:szCs w:val="20"/>
              </w:rPr>
            </w:pPr>
            <w:r>
              <w:rPr>
                <w:rFonts w:ascii="GHEA Grapalat" w:hAnsi="GHEA Grapalat" w:cs="Arial"/>
                <w:sz w:val="20"/>
                <w:szCs w:val="20"/>
              </w:rPr>
              <w:t>591.3</w:t>
            </w:r>
          </w:p>
        </w:tc>
        <w:tc>
          <w:tcPr>
            <w:tcW w:w="1106" w:type="dxa"/>
            <w:tcBorders>
              <w:top w:val="nil"/>
              <w:left w:val="nil"/>
              <w:bottom w:val="single" w:sz="4" w:space="0" w:color="auto"/>
              <w:right w:val="single" w:sz="4" w:space="0" w:color="auto"/>
            </w:tcBorders>
            <w:vAlign w:val="center"/>
            <w:hideMark/>
          </w:tcPr>
          <w:p w14:paraId="02AAB9F5" w14:textId="77777777" w:rsidR="00B35AAF" w:rsidRDefault="00B35AAF">
            <w:pPr>
              <w:jc w:val="center"/>
              <w:rPr>
                <w:rFonts w:ascii="GHEA Grapalat" w:hAnsi="GHEA Grapalat" w:cs="Arial"/>
                <w:sz w:val="20"/>
                <w:szCs w:val="20"/>
              </w:rPr>
            </w:pPr>
            <w:r>
              <w:rPr>
                <w:rFonts w:ascii="GHEA Grapalat" w:hAnsi="GHEA Grapalat" w:cs="Arial"/>
                <w:sz w:val="20"/>
                <w:szCs w:val="20"/>
              </w:rPr>
              <w:t>8.27</w:t>
            </w:r>
          </w:p>
        </w:tc>
        <w:tc>
          <w:tcPr>
            <w:tcW w:w="1113" w:type="dxa"/>
            <w:tcBorders>
              <w:top w:val="nil"/>
              <w:left w:val="nil"/>
              <w:bottom w:val="single" w:sz="4" w:space="0" w:color="auto"/>
              <w:right w:val="single" w:sz="4" w:space="0" w:color="auto"/>
            </w:tcBorders>
            <w:vAlign w:val="center"/>
            <w:hideMark/>
          </w:tcPr>
          <w:p w14:paraId="6AACA7CB" w14:textId="77777777" w:rsidR="00B35AAF" w:rsidRDefault="00B35AAF">
            <w:pPr>
              <w:jc w:val="right"/>
              <w:rPr>
                <w:rFonts w:ascii="GHEA Grapalat" w:hAnsi="GHEA Grapalat" w:cs="Arial"/>
                <w:sz w:val="20"/>
                <w:szCs w:val="20"/>
              </w:rPr>
            </w:pPr>
            <w:r>
              <w:rPr>
                <w:rFonts w:ascii="GHEA Grapalat" w:hAnsi="GHEA Grapalat" w:cs="Arial"/>
                <w:sz w:val="20"/>
                <w:szCs w:val="20"/>
              </w:rPr>
              <w:t>4890.051</w:t>
            </w:r>
          </w:p>
        </w:tc>
      </w:tr>
      <w:tr w:rsidR="00B35AAF" w14:paraId="695D38F5"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3D689451" w14:textId="77777777" w:rsidR="00B35AAF" w:rsidRDefault="00B35AAF">
            <w:pPr>
              <w:jc w:val="center"/>
              <w:rPr>
                <w:rFonts w:ascii="GHEA Grapalat" w:hAnsi="GHEA Grapalat" w:cs="Arial"/>
                <w:sz w:val="20"/>
                <w:szCs w:val="20"/>
              </w:rPr>
            </w:pPr>
            <w:r>
              <w:rPr>
                <w:rFonts w:ascii="GHEA Grapalat" w:hAnsi="GHEA Grapalat" w:cs="Arial"/>
                <w:sz w:val="20"/>
                <w:szCs w:val="20"/>
              </w:rPr>
              <w:t>3</w:t>
            </w:r>
          </w:p>
        </w:tc>
        <w:tc>
          <w:tcPr>
            <w:tcW w:w="4984" w:type="dxa"/>
            <w:tcBorders>
              <w:top w:val="nil"/>
              <w:left w:val="nil"/>
              <w:bottom w:val="single" w:sz="4" w:space="0" w:color="auto"/>
              <w:right w:val="single" w:sz="4" w:space="0" w:color="auto"/>
            </w:tcBorders>
            <w:vAlign w:val="center"/>
            <w:hideMark/>
          </w:tcPr>
          <w:p w14:paraId="700EAFE1" w14:textId="77777777" w:rsidR="00B35AAF" w:rsidRDefault="00B35AAF">
            <w:pPr>
              <w:rPr>
                <w:rFonts w:ascii="GHEA Grapalat" w:hAnsi="GHEA Grapalat" w:cs="Arial"/>
                <w:sz w:val="20"/>
                <w:szCs w:val="20"/>
              </w:rPr>
            </w:pPr>
            <w:r>
              <w:rPr>
                <w:rFonts w:ascii="GHEA Grapalat" w:hAnsi="GHEA Grapalat" w:cs="Arial"/>
                <w:sz w:val="20"/>
                <w:szCs w:val="20"/>
              </w:rPr>
              <w:t>Разрушение асфальтобетонного покрытия отбойным молотком, подъем и транспортировка автомобиля 13 км</w:t>
            </w:r>
          </w:p>
        </w:tc>
        <w:tc>
          <w:tcPr>
            <w:tcW w:w="988" w:type="dxa"/>
            <w:tcBorders>
              <w:top w:val="nil"/>
              <w:left w:val="nil"/>
              <w:bottom w:val="single" w:sz="4" w:space="0" w:color="auto"/>
              <w:right w:val="single" w:sz="4" w:space="0" w:color="auto"/>
            </w:tcBorders>
            <w:noWrap/>
            <w:vAlign w:val="center"/>
            <w:hideMark/>
          </w:tcPr>
          <w:p w14:paraId="7E7E3D60"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4C0588C8" w14:textId="77777777" w:rsidR="00B35AAF" w:rsidRDefault="00B35AAF">
            <w:pPr>
              <w:jc w:val="center"/>
              <w:rPr>
                <w:rFonts w:ascii="GHEA Grapalat" w:hAnsi="GHEA Grapalat" w:cs="Arial"/>
                <w:sz w:val="20"/>
                <w:szCs w:val="20"/>
              </w:rPr>
            </w:pPr>
            <w:r>
              <w:rPr>
                <w:rFonts w:ascii="GHEA Grapalat" w:hAnsi="GHEA Grapalat" w:cs="Arial"/>
                <w:sz w:val="20"/>
                <w:szCs w:val="20"/>
              </w:rPr>
              <w:t>65.7</w:t>
            </w:r>
          </w:p>
        </w:tc>
        <w:tc>
          <w:tcPr>
            <w:tcW w:w="1106" w:type="dxa"/>
            <w:tcBorders>
              <w:top w:val="nil"/>
              <w:left w:val="nil"/>
              <w:bottom w:val="single" w:sz="4" w:space="0" w:color="auto"/>
              <w:right w:val="single" w:sz="4" w:space="0" w:color="auto"/>
            </w:tcBorders>
            <w:vAlign w:val="center"/>
            <w:hideMark/>
          </w:tcPr>
          <w:p w14:paraId="0B5D32B5" w14:textId="77777777" w:rsidR="00B35AAF" w:rsidRDefault="00B35AAF">
            <w:pPr>
              <w:jc w:val="center"/>
              <w:rPr>
                <w:rFonts w:ascii="GHEA Grapalat" w:hAnsi="GHEA Grapalat" w:cs="Arial"/>
                <w:sz w:val="20"/>
                <w:szCs w:val="20"/>
              </w:rPr>
            </w:pPr>
            <w:r>
              <w:rPr>
                <w:rFonts w:ascii="GHEA Grapalat" w:hAnsi="GHEA Grapalat" w:cs="Arial"/>
                <w:sz w:val="20"/>
                <w:szCs w:val="20"/>
              </w:rPr>
              <w:t>13.80</w:t>
            </w:r>
          </w:p>
        </w:tc>
        <w:tc>
          <w:tcPr>
            <w:tcW w:w="1113" w:type="dxa"/>
            <w:tcBorders>
              <w:top w:val="nil"/>
              <w:left w:val="nil"/>
              <w:bottom w:val="single" w:sz="4" w:space="0" w:color="auto"/>
              <w:right w:val="single" w:sz="4" w:space="0" w:color="auto"/>
            </w:tcBorders>
            <w:vAlign w:val="center"/>
            <w:hideMark/>
          </w:tcPr>
          <w:p w14:paraId="116EF943" w14:textId="77777777" w:rsidR="00B35AAF" w:rsidRDefault="00B35AAF">
            <w:pPr>
              <w:jc w:val="right"/>
              <w:rPr>
                <w:rFonts w:ascii="GHEA Grapalat" w:hAnsi="GHEA Grapalat" w:cs="Arial"/>
                <w:sz w:val="20"/>
                <w:szCs w:val="20"/>
              </w:rPr>
            </w:pPr>
            <w:r>
              <w:rPr>
                <w:rFonts w:ascii="GHEA Grapalat" w:hAnsi="GHEA Grapalat" w:cs="Arial"/>
                <w:sz w:val="20"/>
                <w:szCs w:val="20"/>
              </w:rPr>
              <w:t>906.66</w:t>
            </w:r>
          </w:p>
        </w:tc>
      </w:tr>
      <w:tr w:rsidR="00B35AAF" w14:paraId="1C0FA523"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385F02FE" w14:textId="77777777" w:rsidR="00B35AAF" w:rsidRDefault="00B35AAF">
            <w:pPr>
              <w:jc w:val="center"/>
              <w:rPr>
                <w:rFonts w:ascii="GHEA Grapalat" w:hAnsi="GHEA Grapalat" w:cs="Arial"/>
                <w:sz w:val="20"/>
                <w:szCs w:val="20"/>
              </w:rPr>
            </w:pPr>
            <w:r>
              <w:rPr>
                <w:rFonts w:ascii="GHEA Grapalat" w:hAnsi="GHEA Grapalat" w:cs="Arial"/>
                <w:sz w:val="20"/>
                <w:szCs w:val="20"/>
              </w:rPr>
              <w:t>4</w:t>
            </w:r>
          </w:p>
        </w:tc>
        <w:tc>
          <w:tcPr>
            <w:tcW w:w="4984" w:type="dxa"/>
            <w:tcBorders>
              <w:top w:val="nil"/>
              <w:left w:val="nil"/>
              <w:bottom w:val="single" w:sz="4" w:space="0" w:color="auto"/>
              <w:right w:val="single" w:sz="4" w:space="0" w:color="auto"/>
            </w:tcBorders>
            <w:vAlign w:val="center"/>
            <w:hideMark/>
          </w:tcPr>
          <w:p w14:paraId="3002AB02"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траншеи в грунтах IV категории экскаватором, погрузка и перемещение транспортного средства на 13 км.</w:t>
            </w:r>
          </w:p>
        </w:tc>
        <w:tc>
          <w:tcPr>
            <w:tcW w:w="988" w:type="dxa"/>
            <w:tcBorders>
              <w:top w:val="nil"/>
              <w:left w:val="nil"/>
              <w:bottom w:val="single" w:sz="4" w:space="0" w:color="auto"/>
              <w:right w:val="single" w:sz="4" w:space="0" w:color="auto"/>
            </w:tcBorders>
            <w:noWrap/>
            <w:vAlign w:val="center"/>
            <w:hideMark/>
          </w:tcPr>
          <w:p w14:paraId="7167324E"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1F01DE96" w14:textId="77777777" w:rsidR="00B35AAF" w:rsidRDefault="00B35AAF">
            <w:pPr>
              <w:jc w:val="center"/>
              <w:rPr>
                <w:rFonts w:ascii="GHEA Grapalat" w:hAnsi="GHEA Grapalat" w:cs="Arial"/>
                <w:sz w:val="20"/>
                <w:szCs w:val="20"/>
              </w:rPr>
            </w:pPr>
            <w:r>
              <w:rPr>
                <w:rFonts w:ascii="GHEA Grapalat" w:hAnsi="GHEA Grapalat" w:cs="Arial"/>
                <w:sz w:val="20"/>
                <w:szCs w:val="20"/>
              </w:rPr>
              <w:t>839.7</w:t>
            </w:r>
          </w:p>
        </w:tc>
        <w:tc>
          <w:tcPr>
            <w:tcW w:w="1106" w:type="dxa"/>
            <w:tcBorders>
              <w:top w:val="nil"/>
              <w:left w:val="nil"/>
              <w:bottom w:val="single" w:sz="4" w:space="0" w:color="auto"/>
              <w:right w:val="single" w:sz="4" w:space="0" w:color="auto"/>
            </w:tcBorders>
            <w:vAlign w:val="center"/>
            <w:hideMark/>
          </w:tcPr>
          <w:p w14:paraId="25C4EAE6" w14:textId="77777777" w:rsidR="00B35AAF" w:rsidRDefault="00B35AAF">
            <w:pPr>
              <w:jc w:val="center"/>
              <w:rPr>
                <w:rFonts w:ascii="GHEA Grapalat" w:hAnsi="GHEA Grapalat" w:cs="Arial"/>
                <w:sz w:val="20"/>
                <w:szCs w:val="20"/>
              </w:rPr>
            </w:pPr>
            <w:r>
              <w:rPr>
                <w:rFonts w:ascii="GHEA Grapalat" w:hAnsi="GHEA Grapalat" w:cs="Arial"/>
                <w:sz w:val="20"/>
                <w:szCs w:val="20"/>
              </w:rPr>
              <w:t>7.62</w:t>
            </w:r>
          </w:p>
        </w:tc>
        <w:tc>
          <w:tcPr>
            <w:tcW w:w="1113" w:type="dxa"/>
            <w:tcBorders>
              <w:top w:val="nil"/>
              <w:left w:val="nil"/>
              <w:bottom w:val="single" w:sz="4" w:space="0" w:color="auto"/>
              <w:right w:val="single" w:sz="4" w:space="0" w:color="auto"/>
            </w:tcBorders>
            <w:vAlign w:val="center"/>
            <w:hideMark/>
          </w:tcPr>
          <w:p w14:paraId="0E743B32" w14:textId="77777777" w:rsidR="00B35AAF" w:rsidRDefault="00B35AAF">
            <w:pPr>
              <w:jc w:val="right"/>
              <w:rPr>
                <w:rFonts w:ascii="GHEA Grapalat" w:hAnsi="GHEA Grapalat" w:cs="Arial"/>
                <w:sz w:val="20"/>
                <w:szCs w:val="20"/>
              </w:rPr>
            </w:pPr>
            <w:r>
              <w:rPr>
                <w:rFonts w:ascii="GHEA Grapalat" w:hAnsi="GHEA Grapalat" w:cs="Arial"/>
                <w:sz w:val="20"/>
                <w:szCs w:val="20"/>
              </w:rPr>
              <w:t>6398.514</w:t>
            </w:r>
          </w:p>
        </w:tc>
      </w:tr>
      <w:tr w:rsidR="00B35AAF" w14:paraId="15BDE824"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1F3EFD7E" w14:textId="77777777" w:rsidR="00B35AAF" w:rsidRDefault="00B35AAF">
            <w:pPr>
              <w:jc w:val="center"/>
              <w:rPr>
                <w:rFonts w:ascii="GHEA Grapalat" w:hAnsi="GHEA Grapalat" w:cs="Arial"/>
                <w:sz w:val="20"/>
                <w:szCs w:val="20"/>
              </w:rPr>
            </w:pPr>
            <w:r>
              <w:rPr>
                <w:rFonts w:ascii="GHEA Grapalat" w:hAnsi="GHEA Grapalat" w:cs="Arial"/>
                <w:sz w:val="20"/>
                <w:szCs w:val="20"/>
              </w:rPr>
              <w:t>5</w:t>
            </w:r>
          </w:p>
        </w:tc>
        <w:tc>
          <w:tcPr>
            <w:tcW w:w="4984" w:type="dxa"/>
            <w:tcBorders>
              <w:top w:val="nil"/>
              <w:left w:val="nil"/>
              <w:bottom w:val="single" w:sz="4" w:space="0" w:color="auto"/>
              <w:right w:val="single" w:sz="4" w:space="0" w:color="auto"/>
            </w:tcBorders>
            <w:vAlign w:val="center"/>
            <w:hideMark/>
          </w:tcPr>
          <w:p w14:paraId="4E8F9314"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траншеи в грунтах IV категории вручную с погрузкой и перемещением транспортного средства на 13 км</w:t>
            </w:r>
          </w:p>
        </w:tc>
        <w:tc>
          <w:tcPr>
            <w:tcW w:w="988" w:type="dxa"/>
            <w:tcBorders>
              <w:top w:val="nil"/>
              <w:left w:val="nil"/>
              <w:bottom w:val="single" w:sz="4" w:space="0" w:color="auto"/>
              <w:right w:val="single" w:sz="4" w:space="0" w:color="auto"/>
            </w:tcBorders>
            <w:noWrap/>
            <w:vAlign w:val="center"/>
            <w:hideMark/>
          </w:tcPr>
          <w:p w14:paraId="750A4AF7"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26EAEABB" w14:textId="77777777" w:rsidR="00B35AAF" w:rsidRDefault="00B35AAF">
            <w:pPr>
              <w:jc w:val="center"/>
              <w:rPr>
                <w:rFonts w:ascii="GHEA Grapalat" w:hAnsi="GHEA Grapalat" w:cs="Arial"/>
                <w:sz w:val="20"/>
                <w:szCs w:val="20"/>
              </w:rPr>
            </w:pPr>
            <w:r>
              <w:rPr>
                <w:rFonts w:ascii="GHEA Grapalat" w:hAnsi="GHEA Grapalat" w:cs="Arial"/>
                <w:sz w:val="20"/>
                <w:szCs w:val="20"/>
              </w:rPr>
              <w:t>93.3</w:t>
            </w:r>
          </w:p>
        </w:tc>
        <w:tc>
          <w:tcPr>
            <w:tcW w:w="1106" w:type="dxa"/>
            <w:tcBorders>
              <w:top w:val="nil"/>
              <w:left w:val="nil"/>
              <w:bottom w:val="single" w:sz="4" w:space="0" w:color="auto"/>
              <w:right w:val="single" w:sz="4" w:space="0" w:color="auto"/>
            </w:tcBorders>
            <w:vAlign w:val="center"/>
            <w:hideMark/>
          </w:tcPr>
          <w:p w14:paraId="1D3BCB4C" w14:textId="77777777" w:rsidR="00B35AAF" w:rsidRDefault="00B35AAF">
            <w:pPr>
              <w:jc w:val="center"/>
              <w:rPr>
                <w:rFonts w:ascii="GHEA Grapalat" w:hAnsi="GHEA Grapalat" w:cs="Arial"/>
                <w:sz w:val="20"/>
                <w:szCs w:val="20"/>
              </w:rPr>
            </w:pPr>
            <w:r>
              <w:rPr>
                <w:rFonts w:ascii="GHEA Grapalat" w:hAnsi="GHEA Grapalat" w:cs="Arial"/>
                <w:sz w:val="20"/>
                <w:szCs w:val="20"/>
              </w:rPr>
              <w:t>13.73</w:t>
            </w:r>
          </w:p>
        </w:tc>
        <w:tc>
          <w:tcPr>
            <w:tcW w:w="1113" w:type="dxa"/>
            <w:tcBorders>
              <w:top w:val="nil"/>
              <w:left w:val="nil"/>
              <w:bottom w:val="single" w:sz="4" w:space="0" w:color="auto"/>
              <w:right w:val="single" w:sz="4" w:space="0" w:color="auto"/>
            </w:tcBorders>
            <w:vAlign w:val="center"/>
            <w:hideMark/>
          </w:tcPr>
          <w:p w14:paraId="19F2E167" w14:textId="77777777" w:rsidR="00B35AAF" w:rsidRDefault="00B35AAF">
            <w:pPr>
              <w:jc w:val="right"/>
              <w:rPr>
                <w:rFonts w:ascii="GHEA Grapalat" w:hAnsi="GHEA Grapalat" w:cs="Arial"/>
                <w:sz w:val="20"/>
                <w:szCs w:val="20"/>
              </w:rPr>
            </w:pPr>
            <w:r>
              <w:rPr>
                <w:rFonts w:ascii="GHEA Grapalat" w:hAnsi="GHEA Grapalat" w:cs="Arial"/>
                <w:sz w:val="20"/>
                <w:szCs w:val="20"/>
              </w:rPr>
              <w:t>1281.009</w:t>
            </w:r>
          </w:p>
        </w:tc>
      </w:tr>
      <w:tr w:rsidR="00B35AAF" w14:paraId="21702424"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317F57A3" w14:textId="77777777" w:rsidR="00B35AAF" w:rsidRDefault="00B35AAF">
            <w:pPr>
              <w:jc w:val="center"/>
              <w:rPr>
                <w:rFonts w:ascii="GHEA Grapalat" w:hAnsi="GHEA Grapalat" w:cs="Arial"/>
                <w:sz w:val="20"/>
                <w:szCs w:val="20"/>
              </w:rPr>
            </w:pPr>
            <w:r>
              <w:rPr>
                <w:rFonts w:ascii="GHEA Grapalat" w:hAnsi="GHEA Grapalat" w:cs="Arial"/>
                <w:sz w:val="20"/>
                <w:szCs w:val="20"/>
              </w:rPr>
              <w:t>6</w:t>
            </w:r>
          </w:p>
        </w:tc>
        <w:tc>
          <w:tcPr>
            <w:tcW w:w="4984" w:type="dxa"/>
            <w:tcBorders>
              <w:top w:val="nil"/>
              <w:left w:val="nil"/>
              <w:bottom w:val="single" w:sz="4" w:space="0" w:color="auto"/>
              <w:right w:val="single" w:sz="4" w:space="0" w:color="auto"/>
            </w:tcBorders>
            <w:vAlign w:val="center"/>
            <w:hideMark/>
          </w:tcPr>
          <w:p w14:paraId="7D51E8A5"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траншеи в грунтах V категории экскаватором, погрузка и перемещение транспортного средства на 13 км.</w:t>
            </w:r>
          </w:p>
        </w:tc>
        <w:tc>
          <w:tcPr>
            <w:tcW w:w="988" w:type="dxa"/>
            <w:tcBorders>
              <w:top w:val="nil"/>
              <w:left w:val="nil"/>
              <w:bottom w:val="single" w:sz="4" w:space="0" w:color="auto"/>
              <w:right w:val="single" w:sz="4" w:space="0" w:color="auto"/>
            </w:tcBorders>
            <w:noWrap/>
            <w:vAlign w:val="center"/>
            <w:hideMark/>
          </w:tcPr>
          <w:p w14:paraId="4A56F960"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05A9C666" w14:textId="77777777" w:rsidR="00B35AAF" w:rsidRDefault="00B35AAF">
            <w:pPr>
              <w:jc w:val="center"/>
              <w:rPr>
                <w:rFonts w:ascii="GHEA Grapalat" w:hAnsi="GHEA Grapalat" w:cs="Arial"/>
                <w:sz w:val="20"/>
                <w:szCs w:val="20"/>
              </w:rPr>
            </w:pPr>
            <w:r>
              <w:rPr>
                <w:rFonts w:ascii="GHEA Grapalat" w:hAnsi="GHEA Grapalat" w:cs="Arial"/>
                <w:sz w:val="20"/>
                <w:szCs w:val="20"/>
              </w:rPr>
              <w:t>720.9</w:t>
            </w:r>
          </w:p>
        </w:tc>
        <w:tc>
          <w:tcPr>
            <w:tcW w:w="1106" w:type="dxa"/>
            <w:tcBorders>
              <w:top w:val="nil"/>
              <w:left w:val="nil"/>
              <w:bottom w:val="single" w:sz="4" w:space="0" w:color="auto"/>
              <w:right w:val="single" w:sz="4" w:space="0" w:color="auto"/>
            </w:tcBorders>
            <w:vAlign w:val="center"/>
            <w:hideMark/>
          </w:tcPr>
          <w:p w14:paraId="5D2CE775" w14:textId="77777777" w:rsidR="00B35AAF" w:rsidRDefault="00B35AAF">
            <w:pPr>
              <w:jc w:val="center"/>
              <w:rPr>
                <w:rFonts w:ascii="GHEA Grapalat" w:hAnsi="GHEA Grapalat" w:cs="Arial"/>
                <w:sz w:val="20"/>
                <w:szCs w:val="20"/>
              </w:rPr>
            </w:pPr>
            <w:r>
              <w:rPr>
                <w:rFonts w:ascii="GHEA Grapalat" w:hAnsi="GHEA Grapalat" w:cs="Arial"/>
                <w:sz w:val="20"/>
                <w:szCs w:val="20"/>
              </w:rPr>
              <w:t>9.00</w:t>
            </w:r>
          </w:p>
        </w:tc>
        <w:tc>
          <w:tcPr>
            <w:tcW w:w="1113" w:type="dxa"/>
            <w:tcBorders>
              <w:top w:val="nil"/>
              <w:left w:val="nil"/>
              <w:bottom w:val="single" w:sz="4" w:space="0" w:color="auto"/>
              <w:right w:val="single" w:sz="4" w:space="0" w:color="auto"/>
            </w:tcBorders>
            <w:vAlign w:val="center"/>
            <w:hideMark/>
          </w:tcPr>
          <w:p w14:paraId="1EB85A62" w14:textId="77777777" w:rsidR="00B35AAF" w:rsidRDefault="00B35AAF">
            <w:pPr>
              <w:jc w:val="right"/>
              <w:rPr>
                <w:rFonts w:ascii="GHEA Grapalat" w:hAnsi="GHEA Grapalat" w:cs="Arial"/>
                <w:sz w:val="20"/>
                <w:szCs w:val="20"/>
              </w:rPr>
            </w:pPr>
            <w:r>
              <w:rPr>
                <w:rFonts w:ascii="GHEA Grapalat" w:hAnsi="GHEA Grapalat" w:cs="Arial"/>
                <w:sz w:val="20"/>
                <w:szCs w:val="20"/>
              </w:rPr>
              <w:t>6488.1</w:t>
            </w:r>
          </w:p>
        </w:tc>
      </w:tr>
      <w:tr w:rsidR="00B35AAF" w14:paraId="5BF1D997"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662737F1" w14:textId="77777777" w:rsidR="00B35AAF" w:rsidRDefault="00B35AAF">
            <w:pPr>
              <w:jc w:val="center"/>
              <w:rPr>
                <w:rFonts w:ascii="GHEA Grapalat" w:hAnsi="GHEA Grapalat" w:cs="Arial"/>
                <w:sz w:val="20"/>
                <w:szCs w:val="20"/>
              </w:rPr>
            </w:pPr>
            <w:r>
              <w:rPr>
                <w:rFonts w:ascii="GHEA Grapalat" w:hAnsi="GHEA Grapalat" w:cs="Arial"/>
                <w:sz w:val="20"/>
                <w:szCs w:val="20"/>
              </w:rPr>
              <w:t>7</w:t>
            </w:r>
          </w:p>
        </w:tc>
        <w:tc>
          <w:tcPr>
            <w:tcW w:w="4984" w:type="dxa"/>
            <w:tcBorders>
              <w:top w:val="nil"/>
              <w:left w:val="nil"/>
              <w:bottom w:val="single" w:sz="4" w:space="0" w:color="auto"/>
              <w:right w:val="single" w:sz="4" w:space="0" w:color="auto"/>
            </w:tcBorders>
            <w:vAlign w:val="center"/>
            <w:hideMark/>
          </w:tcPr>
          <w:p w14:paraId="099A019B"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траншей в грунтах категории V вручную с погрузкой и перемещением транспортного средства на расстояние 13 км</w:t>
            </w:r>
          </w:p>
        </w:tc>
        <w:tc>
          <w:tcPr>
            <w:tcW w:w="988" w:type="dxa"/>
            <w:tcBorders>
              <w:top w:val="nil"/>
              <w:left w:val="nil"/>
              <w:bottom w:val="single" w:sz="4" w:space="0" w:color="auto"/>
              <w:right w:val="single" w:sz="4" w:space="0" w:color="auto"/>
            </w:tcBorders>
            <w:noWrap/>
            <w:vAlign w:val="center"/>
            <w:hideMark/>
          </w:tcPr>
          <w:p w14:paraId="743C3DBE"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4619A932" w14:textId="77777777" w:rsidR="00B35AAF" w:rsidRDefault="00B35AAF">
            <w:pPr>
              <w:jc w:val="center"/>
              <w:rPr>
                <w:rFonts w:ascii="GHEA Grapalat" w:hAnsi="GHEA Grapalat" w:cs="Arial"/>
                <w:sz w:val="20"/>
                <w:szCs w:val="20"/>
              </w:rPr>
            </w:pPr>
            <w:r>
              <w:rPr>
                <w:rFonts w:ascii="GHEA Grapalat" w:hAnsi="GHEA Grapalat" w:cs="Arial"/>
                <w:sz w:val="20"/>
                <w:szCs w:val="20"/>
              </w:rPr>
              <w:t>80.1</w:t>
            </w:r>
          </w:p>
        </w:tc>
        <w:tc>
          <w:tcPr>
            <w:tcW w:w="1106" w:type="dxa"/>
            <w:tcBorders>
              <w:top w:val="nil"/>
              <w:left w:val="nil"/>
              <w:bottom w:val="single" w:sz="4" w:space="0" w:color="auto"/>
              <w:right w:val="single" w:sz="4" w:space="0" w:color="auto"/>
            </w:tcBorders>
            <w:vAlign w:val="center"/>
            <w:hideMark/>
          </w:tcPr>
          <w:p w14:paraId="617CB0B7" w14:textId="77777777" w:rsidR="00B35AAF" w:rsidRDefault="00B35AAF">
            <w:pPr>
              <w:jc w:val="center"/>
              <w:rPr>
                <w:rFonts w:ascii="GHEA Grapalat" w:hAnsi="GHEA Grapalat" w:cs="Arial"/>
                <w:sz w:val="20"/>
                <w:szCs w:val="20"/>
              </w:rPr>
            </w:pPr>
            <w:r>
              <w:rPr>
                <w:rFonts w:ascii="GHEA Grapalat" w:hAnsi="GHEA Grapalat" w:cs="Arial"/>
                <w:sz w:val="20"/>
                <w:szCs w:val="20"/>
              </w:rPr>
              <w:t>34.86</w:t>
            </w:r>
          </w:p>
        </w:tc>
        <w:tc>
          <w:tcPr>
            <w:tcW w:w="1113" w:type="dxa"/>
            <w:tcBorders>
              <w:top w:val="nil"/>
              <w:left w:val="nil"/>
              <w:bottom w:val="single" w:sz="4" w:space="0" w:color="auto"/>
              <w:right w:val="single" w:sz="4" w:space="0" w:color="auto"/>
            </w:tcBorders>
            <w:vAlign w:val="center"/>
            <w:hideMark/>
          </w:tcPr>
          <w:p w14:paraId="07943640" w14:textId="77777777" w:rsidR="00B35AAF" w:rsidRDefault="00B35AAF">
            <w:pPr>
              <w:jc w:val="right"/>
              <w:rPr>
                <w:rFonts w:ascii="GHEA Grapalat" w:hAnsi="GHEA Grapalat" w:cs="Arial"/>
                <w:sz w:val="20"/>
                <w:szCs w:val="20"/>
              </w:rPr>
            </w:pPr>
            <w:r>
              <w:rPr>
                <w:rFonts w:ascii="GHEA Grapalat" w:hAnsi="GHEA Grapalat" w:cs="Arial"/>
                <w:sz w:val="20"/>
                <w:szCs w:val="20"/>
              </w:rPr>
              <w:t>2792.286</w:t>
            </w:r>
          </w:p>
        </w:tc>
      </w:tr>
      <w:tr w:rsidR="00B35AAF" w14:paraId="783B3845"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6835535D" w14:textId="77777777" w:rsidR="00B35AAF" w:rsidRDefault="00B35AAF">
            <w:pPr>
              <w:jc w:val="center"/>
              <w:rPr>
                <w:rFonts w:ascii="GHEA Grapalat" w:hAnsi="GHEA Grapalat" w:cs="Arial"/>
                <w:sz w:val="20"/>
                <w:szCs w:val="20"/>
              </w:rPr>
            </w:pPr>
            <w:r>
              <w:rPr>
                <w:rFonts w:ascii="GHEA Grapalat" w:hAnsi="GHEA Grapalat" w:cs="Arial"/>
                <w:sz w:val="20"/>
                <w:szCs w:val="20"/>
              </w:rPr>
              <w:t>8</w:t>
            </w:r>
          </w:p>
        </w:tc>
        <w:tc>
          <w:tcPr>
            <w:tcW w:w="4984" w:type="dxa"/>
            <w:tcBorders>
              <w:top w:val="nil"/>
              <w:left w:val="nil"/>
              <w:bottom w:val="single" w:sz="4" w:space="0" w:color="auto"/>
              <w:right w:val="single" w:sz="4" w:space="0" w:color="auto"/>
            </w:tcBorders>
            <w:vAlign w:val="center"/>
            <w:hideMark/>
          </w:tcPr>
          <w:p w14:paraId="60CC0AFF" w14:textId="77777777" w:rsidR="00B35AAF" w:rsidRDefault="00B35AAF">
            <w:pPr>
              <w:rPr>
                <w:rFonts w:ascii="GHEA Grapalat" w:hAnsi="GHEA Grapalat" w:cs="Arial"/>
                <w:sz w:val="20"/>
                <w:szCs w:val="20"/>
              </w:rPr>
            </w:pPr>
            <w:r>
              <w:rPr>
                <w:rFonts w:ascii="GHEA Grapalat" w:hAnsi="GHEA Grapalat" w:cs="Arial"/>
                <w:sz w:val="20"/>
                <w:szCs w:val="20"/>
              </w:rPr>
              <w:t>Рыхление скальных грунтов VII категории гидромолотом</w:t>
            </w:r>
          </w:p>
        </w:tc>
        <w:tc>
          <w:tcPr>
            <w:tcW w:w="988" w:type="dxa"/>
            <w:tcBorders>
              <w:top w:val="nil"/>
              <w:left w:val="nil"/>
              <w:bottom w:val="single" w:sz="4" w:space="0" w:color="auto"/>
              <w:right w:val="single" w:sz="4" w:space="0" w:color="auto"/>
            </w:tcBorders>
            <w:noWrap/>
            <w:vAlign w:val="center"/>
            <w:hideMark/>
          </w:tcPr>
          <w:p w14:paraId="0ECECE47"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2ECC3403" w14:textId="77777777" w:rsidR="00B35AAF" w:rsidRDefault="00B35AAF">
            <w:pPr>
              <w:jc w:val="center"/>
              <w:rPr>
                <w:rFonts w:ascii="GHEA Grapalat" w:hAnsi="GHEA Grapalat" w:cs="Arial"/>
                <w:sz w:val="20"/>
                <w:szCs w:val="20"/>
              </w:rPr>
            </w:pPr>
            <w:r>
              <w:rPr>
                <w:rFonts w:ascii="GHEA Grapalat" w:hAnsi="GHEA Grapalat" w:cs="Arial"/>
                <w:sz w:val="20"/>
                <w:szCs w:val="20"/>
              </w:rPr>
              <w:t>915.00</w:t>
            </w:r>
          </w:p>
        </w:tc>
        <w:tc>
          <w:tcPr>
            <w:tcW w:w="1106" w:type="dxa"/>
            <w:tcBorders>
              <w:top w:val="nil"/>
              <w:left w:val="nil"/>
              <w:bottom w:val="single" w:sz="4" w:space="0" w:color="auto"/>
              <w:right w:val="single" w:sz="4" w:space="0" w:color="auto"/>
            </w:tcBorders>
            <w:vAlign w:val="center"/>
            <w:hideMark/>
          </w:tcPr>
          <w:p w14:paraId="6AF43619" w14:textId="77777777" w:rsidR="00B35AAF" w:rsidRDefault="00B35AAF">
            <w:pPr>
              <w:jc w:val="center"/>
              <w:rPr>
                <w:rFonts w:ascii="GHEA Grapalat" w:hAnsi="GHEA Grapalat" w:cs="Arial"/>
                <w:sz w:val="20"/>
                <w:szCs w:val="20"/>
              </w:rPr>
            </w:pPr>
            <w:r>
              <w:rPr>
                <w:rFonts w:ascii="GHEA Grapalat" w:hAnsi="GHEA Grapalat" w:cs="Arial"/>
                <w:sz w:val="20"/>
                <w:szCs w:val="20"/>
              </w:rPr>
              <w:t>9.05</w:t>
            </w:r>
          </w:p>
        </w:tc>
        <w:tc>
          <w:tcPr>
            <w:tcW w:w="1113" w:type="dxa"/>
            <w:tcBorders>
              <w:top w:val="nil"/>
              <w:left w:val="nil"/>
              <w:bottom w:val="single" w:sz="4" w:space="0" w:color="auto"/>
              <w:right w:val="single" w:sz="4" w:space="0" w:color="auto"/>
            </w:tcBorders>
            <w:vAlign w:val="center"/>
            <w:hideMark/>
          </w:tcPr>
          <w:p w14:paraId="35CC4336" w14:textId="77777777" w:rsidR="00B35AAF" w:rsidRDefault="00B35AAF">
            <w:pPr>
              <w:jc w:val="right"/>
              <w:rPr>
                <w:rFonts w:ascii="GHEA Grapalat" w:hAnsi="GHEA Grapalat" w:cs="Arial"/>
                <w:sz w:val="20"/>
                <w:szCs w:val="20"/>
              </w:rPr>
            </w:pPr>
            <w:r>
              <w:rPr>
                <w:rFonts w:ascii="GHEA Grapalat" w:hAnsi="GHEA Grapalat" w:cs="Arial"/>
                <w:sz w:val="20"/>
                <w:szCs w:val="20"/>
              </w:rPr>
              <w:t>8278.005</w:t>
            </w:r>
          </w:p>
        </w:tc>
      </w:tr>
      <w:tr w:rsidR="00B35AAF" w14:paraId="23824252"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12EA9E1D" w14:textId="77777777" w:rsidR="00B35AAF" w:rsidRDefault="00B35AAF">
            <w:pPr>
              <w:jc w:val="center"/>
              <w:rPr>
                <w:rFonts w:ascii="GHEA Grapalat" w:hAnsi="GHEA Grapalat" w:cs="Arial"/>
                <w:sz w:val="20"/>
                <w:szCs w:val="20"/>
              </w:rPr>
            </w:pPr>
            <w:r>
              <w:rPr>
                <w:rFonts w:ascii="GHEA Grapalat" w:hAnsi="GHEA Grapalat" w:cs="Arial"/>
                <w:sz w:val="20"/>
                <w:szCs w:val="20"/>
              </w:rPr>
              <w:t>9</w:t>
            </w:r>
          </w:p>
        </w:tc>
        <w:tc>
          <w:tcPr>
            <w:tcW w:w="4984" w:type="dxa"/>
            <w:tcBorders>
              <w:top w:val="nil"/>
              <w:left w:val="nil"/>
              <w:bottom w:val="single" w:sz="4" w:space="0" w:color="auto"/>
              <w:right w:val="single" w:sz="4" w:space="0" w:color="auto"/>
            </w:tcBorders>
            <w:hideMark/>
          </w:tcPr>
          <w:p w14:paraId="4DC07981"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траншеи экскаватором в предварительно разрыхленных грунтах VII категории, подъем транспортного средства и перемещение его на расстояние 13 км.</w:t>
            </w:r>
          </w:p>
        </w:tc>
        <w:tc>
          <w:tcPr>
            <w:tcW w:w="988" w:type="dxa"/>
            <w:tcBorders>
              <w:top w:val="nil"/>
              <w:left w:val="nil"/>
              <w:bottom w:val="single" w:sz="4" w:space="0" w:color="auto"/>
              <w:right w:val="single" w:sz="4" w:space="0" w:color="auto"/>
            </w:tcBorders>
            <w:noWrap/>
            <w:vAlign w:val="center"/>
            <w:hideMark/>
          </w:tcPr>
          <w:p w14:paraId="6C0221D4"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28D8A54C" w14:textId="77777777" w:rsidR="00B35AAF" w:rsidRDefault="00B35AAF">
            <w:pPr>
              <w:jc w:val="center"/>
              <w:rPr>
                <w:rFonts w:ascii="GHEA Grapalat" w:hAnsi="GHEA Grapalat" w:cs="Arial"/>
                <w:sz w:val="20"/>
                <w:szCs w:val="20"/>
              </w:rPr>
            </w:pPr>
            <w:r>
              <w:rPr>
                <w:rFonts w:ascii="GHEA Grapalat" w:hAnsi="GHEA Grapalat" w:cs="Arial"/>
                <w:sz w:val="20"/>
                <w:szCs w:val="20"/>
              </w:rPr>
              <w:t>915.00</w:t>
            </w:r>
          </w:p>
        </w:tc>
        <w:tc>
          <w:tcPr>
            <w:tcW w:w="1106" w:type="dxa"/>
            <w:tcBorders>
              <w:top w:val="nil"/>
              <w:left w:val="nil"/>
              <w:bottom w:val="single" w:sz="4" w:space="0" w:color="auto"/>
              <w:right w:val="single" w:sz="4" w:space="0" w:color="auto"/>
            </w:tcBorders>
            <w:vAlign w:val="center"/>
            <w:hideMark/>
          </w:tcPr>
          <w:p w14:paraId="1A4A2203" w14:textId="77777777" w:rsidR="00B35AAF" w:rsidRDefault="00B35AAF">
            <w:pPr>
              <w:jc w:val="center"/>
              <w:rPr>
                <w:rFonts w:ascii="GHEA Grapalat" w:hAnsi="GHEA Grapalat" w:cs="Arial"/>
                <w:sz w:val="20"/>
                <w:szCs w:val="20"/>
              </w:rPr>
            </w:pPr>
            <w:r>
              <w:rPr>
                <w:rFonts w:ascii="GHEA Grapalat" w:hAnsi="GHEA Grapalat" w:cs="Arial"/>
                <w:sz w:val="20"/>
                <w:szCs w:val="20"/>
              </w:rPr>
              <w:t>9.96</w:t>
            </w:r>
          </w:p>
        </w:tc>
        <w:tc>
          <w:tcPr>
            <w:tcW w:w="1113" w:type="dxa"/>
            <w:tcBorders>
              <w:top w:val="nil"/>
              <w:left w:val="nil"/>
              <w:bottom w:val="single" w:sz="4" w:space="0" w:color="auto"/>
              <w:right w:val="single" w:sz="4" w:space="0" w:color="auto"/>
            </w:tcBorders>
            <w:vAlign w:val="center"/>
            <w:hideMark/>
          </w:tcPr>
          <w:p w14:paraId="290798EB" w14:textId="77777777" w:rsidR="00B35AAF" w:rsidRDefault="00B35AAF">
            <w:pPr>
              <w:jc w:val="right"/>
              <w:rPr>
                <w:rFonts w:ascii="GHEA Grapalat" w:hAnsi="GHEA Grapalat" w:cs="Arial"/>
                <w:sz w:val="20"/>
                <w:szCs w:val="20"/>
              </w:rPr>
            </w:pPr>
            <w:r>
              <w:rPr>
                <w:rFonts w:ascii="GHEA Grapalat" w:hAnsi="GHEA Grapalat" w:cs="Arial"/>
                <w:sz w:val="20"/>
                <w:szCs w:val="20"/>
              </w:rPr>
              <w:t>9113.4</w:t>
            </w:r>
          </w:p>
        </w:tc>
      </w:tr>
      <w:tr w:rsidR="00B35AAF" w14:paraId="41505FFE"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5736FA30" w14:textId="77777777" w:rsidR="00B35AAF" w:rsidRDefault="00B35AAF">
            <w:pPr>
              <w:jc w:val="center"/>
              <w:rPr>
                <w:rFonts w:ascii="GHEA Grapalat" w:hAnsi="GHEA Grapalat" w:cs="Arial"/>
                <w:sz w:val="20"/>
                <w:szCs w:val="20"/>
              </w:rPr>
            </w:pPr>
            <w:r>
              <w:rPr>
                <w:rFonts w:ascii="GHEA Grapalat" w:hAnsi="GHEA Grapalat" w:cs="Arial"/>
                <w:sz w:val="20"/>
                <w:szCs w:val="20"/>
              </w:rPr>
              <w:t>10</w:t>
            </w:r>
          </w:p>
        </w:tc>
        <w:tc>
          <w:tcPr>
            <w:tcW w:w="4984" w:type="dxa"/>
            <w:tcBorders>
              <w:top w:val="nil"/>
              <w:left w:val="nil"/>
              <w:bottom w:val="single" w:sz="4" w:space="0" w:color="auto"/>
              <w:right w:val="single" w:sz="4" w:space="0" w:color="auto"/>
            </w:tcBorders>
            <w:vAlign w:val="center"/>
            <w:hideMark/>
          </w:tcPr>
          <w:p w14:paraId="7328D854" w14:textId="77777777" w:rsidR="00B35AAF" w:rsidRDefault="00B35AAF">
            <w:pPr>
              <w:rPr>
                <w:rFonts w:ascii="GHEA Grapalat" w:hAnsi="GHEA Grapalat" w:cs="Arial"/>
                <w:sz w:val="20"/>
                <w:szCs w:val="20"/>
              </w:rPr>
            </w:pPr>
            <w:r>
              <w:rPr>
                <w:rFonts w:ascii="GHEA Grapalat" w:hAnsi="GHEA Grapalat" w:cs="Arial"/>
                <w:sz w:val="20"/>
                <w:szCs w:val="20"/>
              </w:rPr>
              <w:t>Ручная отделка траншей с выравниванием пола</w:t>
            </w:r>
          </w:p>
        </w:tc>
        <w:tc>
          <w:tcPr>
            <w:tcW w:w="988" w:type="dxa"/>
            <w:tcBorders>
              <w:top w:val="nil"/>
              <w:left w:val="nil"/>
              <w:bottom w:val="single" w:sz="4" w:space="0" w:color="auto"/>
              <w:right w:val="single" w:sz="4" w:space="0" w:color="auto"/>
            </w:tcBorders>
            <w:noWrap/>
            <w:vAlign w:val="center"/>
            <w:hideMark/>
          </w:tcPr>
          <w:p w14:paraId="01000701"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791967D5" w14:textId="77777777" w:rsidR="00B35AAF" w:rsidRDefault="00B35AAF">
            <w:pPr>
              <w:jc w:val="center"/>
              <w:rPr>
                <w:rFonts w:ascii="GHEA Grapalat" w:hAnsi="GHEA Grapalat" w:cs="Arial"/>
                <w:sz w:val="20"/>
                <w:szCs w:val="20"/>
              </w:rPr>
            </w:pPr>
            <w:r>
              <w:rPr>
                <w:rFonts w:ascii="GHEA Grapalat" w:hAnsi="GHEA Grapalat" w:cs="Arial"/>
                <w:sz w:val="20"/>
                <w:szCs w:val="20"/>
              </w:rPr>
              <w:t>204.0</w:t>
            </w:r>
          </w:p>
        </w:tc>
        <w:tc>
          <w:tcPr>
            <w:tcW w:w="1106" w:type="dxa"/>
            <w:tcBorders>
              <w:top w:val="nil"/>
              <w:left w:val="nil"/>
              <w:bottom w:val="single" w:sz="4" w:space="0" w:color="auto"/>
              <w:right w:val="single" w:sz="4" w:space="0" w:color="auto"/>
            </w:tcBorders>
            <w:vAlign w:val="center"/>
            <w:hideMark/>
          </w:tcPr>
          <w:p w14:paraId="5EB1589B" w14:textId="77777777" w:rsidR="00B35AAF" w:rsidRDefault="00B35AAF">
            <w:pPr>
              <w:jc w:val="center"/>
              <w:rPr>
                <w:rFonts w:ascii="GHEA Grapalat" w:hAnsi="GHEA Grapalat" w:cs="Arial"/>
                <w:sz w:val="20"/>
                <w:szCs w:val="20"/>
              </w:rPr>
            </w:pPr>
            <w:r>
              <w:rPr>
                <w:rFonts w:ascii="GHEA Grapalat" w:hAnsi="GHEA Grapalat" w:cs="Arial"/>
                <w:sz w:val="20"/>
                <w:szCs w:val="20"/>
              </w:rPr>
              <w:t>7.06</w:t>
            </w:r>
          </w:p>
        </w:tc>
        <w:tc>
          <w:tcPr>
            <w:tcW w:w="1113" w:type="dxa"/>
            <w:tcBorders>
              <w:top w:val="nil"/>
              <w:left w:val="nil"/>
              <w:bottom w:val="single" w:sz="4" w:space="0" w:color="auto"/>
              <w:right w:val="single" w:sz="4" w:space="0" w:color="auto"/>
            </w:tcBorders>
            <w:vAlign w:val="center"/>
            <w:hideMark/>
          </w:tcPr>
          <w:p w14:paraId="54A10BD9" w14:textId="77777777" w:rsidR="00B35AAF" w:rsidRDefault="00B35AAF">
            <w:pPr>
              <w:jc w:val="right"/>
              <w:rPr>
                <w:rFonts w:ascii="GHEA Grapalat" w:hAnsi="GHEA Grapalat" w:cs="Arial"/>
                <w:sz w:val="20"/>
                <w:szCs w:val="20"/>
              </w:rPr>
            </w:pPr>
            <w:r>
              <w:rPr>
                <w:rFonts w:ascii="GHEA Grapalat" w:hAnsi="GHEA Grapalat" w:cs="Arial"/>
                <w:sz w:val="20"/>
                <w:szCs w:val="20"/>
              </w:rPr>
              <w:t>1439.22</w:t>
            </w:r>
          </w:p>
        </w:tc>
      </w:tr>
      <w:tr w:rsidR="00B35AAF" w14:paraId="7B55E121"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437F7D26" w14:textId="77777777" w:rsidR="00B35AAF" w:rsidRDefault="00B35AAF">
            <w:pPr>
              <w:jc w:val="center"/>
              <w:rPr>
                <w:rFonts w:ascii="GHEA Grapalat" w:hAnsi="GHEA Grapalat" w:cs="Arial"/>
                <w:sz w:val="20"/>
                <w:szCs w:val="20"/>
              </w:rPr>
            </w:pPr>
            <w:r>
              <w:rPr>
                <w:rFonts w:ascii="GHEA Grapalat" w:hAnsi="GHEA Grapalat" w:cs="Arial"/>
                <w:sz w:val="20"/>
                <w:szCs w:val="20"/>
              </w:rPr>
              <w:t>11</w:t>
            </w:r>
          </w:p>
        </w:tc>
        <w:tc>
          <w:tcPr>
            <w:tcW w:w="4984" w:type="dxa"/>
            <w:tcBorders>
              <w:top w:val="nil"/>
              <w:left w:val="nil"/>
              <w:bottom w:val="single" w:sz="4" w:space="0" w:color="auto"/>
              <w:right w:val="single" w:sz="4" w:space="0" w:color="auto"/>
            </w:tcBorders>
            <w:vAlign w:val="center"/>
            <w:hideMark/>
          </w:tcPr>
          <w:p w14:paraId="0CF0E789" w14:textId="77777777" w:rsidR="00B35AAF" w:rsidRDefault="00B35AAF">
            <w:pPr>
              <w:rPr>
                <w:rFonts w:ascii="GHEA Grapalat" w:hAnsi="GHEA Grapalat" w:cs="Arial"/>
                <w:sz w:val="20"/>
                <w:szCs w:val="20"/>
              </w:rPr>
            </w:pPr>
            <w:r>
              <w:rPr>
                <w:rFonts w:ascii="GHEA Grapalat" w:hAnsi="GHEA Grapalat" w:cs="Arial"/>
                <w:sz w:val="20"/>
                <w:szCs w:val="20"/>
              </w:rPr>
              <w:t>Выполнение подготовительного слоя песком с округлыми частицами размером 0-5 мм, толщиной h=10 см.</w:t>
            </w:r>
          </w:p>
        </w:tc>
        <w:tc>
          <w:tcPr>
            <w:tcW w:w="988" w:type="dxa"/>
            <w:tcBorders>
              <w:top w:val="nil"/>
              <w:left w:val="nil"/>
              <w:bottom w:val="single" w:sz="4" w:space="0" w:color="auto"/>
              <w:right w:val="single" w:sz="4" w:space="0" w:color="auto"/>
            </w:tcBorders>
            <w:noWrap/>
            <w:vAlign w:val="center"/>
            <w:hideMark/>
          </w:tcPr>
          <w:p w14:paraId="10EF2640"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419B108F" w14:textId="77777777" w:rsidR="00B35AAF" w:rsidRDefault="00B35AAF">
            <w:pPr>
              <w:jc w:val="center"/>
              <w:rPr>
                <w:rFonts w:ascii="GHEA Grapalat" w:hAnsi="GHEA Grapalat" w:cs="Arial"/>
                <w:sz w:val="20"/>
                <w:szCs w:val="20"/>
              </w:rPr>
            </w:pPr>
            <w:r>
              <w:rPr>
                <w:rFonts w:ascii="GHEA Grapalat" w:hAnsi="GHEA Grapalat" w:cs="Arial"/>
                <w:sz w:val="20"/>
                <w:szCs w:val="20"/>
              </w:rPr>
              <w:t>204.0</w:t>
            </w:r>
          </w:p>
        </w:tc>
        <w:tc>
          <w:tcPr>
            <w:tcW w:w="1106" w:type="dxa"/>
            <w:tcBorders>
              <w:top w:val="nil"/>
              <w:left w:val="nil"/>
              <w:bottom w:val="single" w:sz="4" w:space="0" w:color="auto"/>
              <w:right w:val="single" w:sz="4" w:space="0" w:color="auto"/>
            </w:tcBorders>
            <w:vAlign w:val="center"/>
            <w:hideMark/>
          </w:tcPr>
          <w:p w14:paraId="74D71756" w14:textId="77777777" w:rsidR="00B35AAF" w:rsidRDefault="00B35AAF">
            <w:pPr>
              <w:jc w:val="center"/>
              <w:rPr>
                <w:rFonts w:ascii="GHEA Grapalat" w:hAnsi="GHEA Grapalat" w:cs="Arial"/>
                <w:sz w:val="20"/>
                <w:szCs w:val="20"/>
              </w:rPr>
            </w:pPr>
            <w:r>
              <w:rPr>
                <w:rFonts w:ascii="GHEA Grapalat" w:hAnsi="GHEA Grapalat" w:cs="Arial"/>
                <w:sz w:val="20"/>
                <w:szCs w:val="20"/>
              </w:rPr>
              <w:t>9.13</w:t>
            </w:r>
          </w:p>
        </w:tc>
        <w:tc>
          <w:tcPr>
            <w:tcW w:w="1113" w:type="dxa"/>
            <w:tcBorders>
              <w:top w:val="nil"/>
              <w:left w:val="nil"/>
              <w:bottom w:val="single" w:sz="4" w:space="0" w:color="auto"/>
              <w:right w:val="single" w:sz="4" w:space="0" w:color="auto"/>
            </w:tcBorders>
            <w:vAlign w:val="center"/>
            <w:hideMark/>
          </w:tcPr>
          <w:p w14:paraId="7AA732D4" w14:textId="77777777" w:rsidR="00B35AAF" w:rsidRDefault="00B35AAF">
            <w:pPr>
              <w:jc w:val="right"/>
              <w:rPr>
                <w:rFonts w:ascii="GHEA Grapalat" w:hAnsi="GHEA Grapalat" w:cs="Arial"/>
                <w:sz w:val="20"/>
                <w:szCs w:val="20"/>
              </w:rPr>
            </w:pPr>
            <w:r>
              <w:rPr>
                <w:rFonts w:ascii="GHEA Grapalat" w:hAnsi="GHEA Grapalat" w:cs="Arial"/>
                <w:sz w:val="20"/>
                <w:szCs w:val="20"/>
              </w:rPr>
              <w:t>1862.52</w:t>
            </w:r>
          </w:p>
        </w:tc>
      </w:tr>
      <w:tr w:rsidR="00B35AAF" w14:paraId="34C71A85" w14:textId="77777777" w:rsidTr="00B35AAF">
        <w:trPr>
          <w:trHeight w:val="915"/>
        </w:trPr>
        <w:tc>
          <w:tcPr>
            <w:tcW w:w="479" w:type="dxa"/>
            <w:tcBorders>
              <w:top w:val="nil"/>
              <w:left w:val="single" w:sz="4" w:space="0" w:color="auto"/>
              <w:bottom w:val="single" w:sz="4" w:space="0" w:color="auto"/>
              <w:right w:val="single" w:sz="4" w:space="0" w:color="auto"/>
            </w:tcBorders>
            <w:vAlign w:val="center"/>
            <w:hideMark/>
          </w:tcPr>
          <w:p w14:paraId="28AAA168" w14:textId="77777777" w:rsidR="00B35AAF" w:rsidRDefault="00B35AAF">
            <w:pPr>
              <w:jc w:val="center"/>
              <w:rPr>
                <w:rFonts w:ascii="GHEA Grapalat" w:hAnsi="GHEA Grapalat" w:cs="Arial"/>
                <w:sz w:val="20"/>
                <w:szCs w:val="20"/>
              </w:rPr>
            </w:pPr>
            <w:r>
              <w:rPr>
                <w:rFonts w:ascii="GHEA Grapalat" w:hAnsi="GHEA Grapalat" w:cs="Arial"/>
                <w:sz w:val="20"/>
                <w:szCs w:val="20"/>
              </w:rPr>
              <w:t>12</w:t>
            </w:r>
          </w:p>
        </w:tc>
        <w:tc>
          <w:tcPr>
            <w:tcW w:w="4984" w:type="dxa"/>
            <w:tcBorders>
              <w:top w:val="nil"/>
              <w:left w:val="nil"/>
              <w:bottom w:val="single" w:sz="4" w:space="0" w:color="auto"/>
              <w:right w:val="single" w:sz="4" w:space="0" w:color="auto"/>
            </w:tcBorders>
            <w:vAlign w:val="center"/>
            <w:hideMark/>
          </w:tcPr>
          <w:p w14:paraId="34FED458" w14:textId="77777777" w:rsidR="00B35AAF" w:rsidRDefault="00B35AAF">
            <w:pPr>
              <w:rPr>
                <w:rFonts w:ascii="GHEA Grapalat" w:hAnsi="GHEA Grapalat" w:cs="Arial"/>
                <w:sz w:val="20"/>
                <w:szCs w:val="20"/>
              </w:rPr>
            </w:pPr>
            <w:r>
              <w:rPr>
                <w:rFonts w:ascii="GHEA Grapalat" w:hAnsi="GHEA Grapalat" w:cs="Arial"/>
                <w:sz w:val="20"/>
                <w:szCs w:val="20"/>
              </w:rPr>
              <w:t>Монтаж полиэтиленовых сварных труб в траншеях (ПЭ) Ду500мм, Ру=8мтн с испытанием</w:t>
            </w:r>
          </w:p>
        </w:tc>
        <w:tc>
          <w:tcPr>
            <w:tcW w:w="988" w:type="dxa"/>
            <w:tcBorders>
              <w:top w:val="nil"/>
              <w:left w:val="nil"/>
              <w:bottom w:val="single" w:sz="4" w:space="0" w:color="auto"/>
              <w:right w:val="single" w:sz="4" w:space="0" w:color="auto"/>
            </w:tcBorders>
            <w:vAlign w:val="center"/>
            <w:hideMark/>
          </w:tcPr>
          <w:p w14:paraId="2F250B56"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3B30B424" w14:textId="77777777" w:rsidR="00B35AAF" w:rsidRDefault="00B35AAF">
            <w:pPr>
              <w:jc w:val="center"/>
              <w:rPr>
                <w:rFonts w:ascii="GHEA Grapalat" w:hAnsi="GHEA Grapalat" w:cs="Arial"/>
                <w:sz w:val="20"/>
                <w:szCs w:val="20"/>
              </w:rPr>
            </w:pPr>
            <w:r>
              <w:rPr>
                <w:rFonts w:ascii="GHEA Grapalat" w:hAnsi="GHEA Grapalat" w:cs="Arial"/>
                <w:sz w:val="20"/>
                <w:szCs w:val="20"/>
              </w:rPr>
              <w:t>907.0</w:t>
            </w:r>
          </w:p>
        </w:tc>
        <w:tc>
          <w:tcPr>
            <w:tcW w:w="1106" w:type="dxa"/>
            <w:tcBorders>
              <w:top w:val="nil"/>
              <w:left w:val="nil"/>
              <w:bottom w:val="single" w:sz="4" w:space="0" w:color="auto"/>
              <w:right w:val="single" w:sz="4" w:space="0" w:color="auto"/>
            </w:tcBorders>
            <w:vAlign w:val="center"/>
            <w:hideMark/>
          </w:tcPr>
          <w:p w14:paraId="567B9102" w14:textId="77777777" w:rsidR="00B35AAF" w:rsidRDefault="00B35AAF">
            <w:pPr>
              <w:jc w:val="center"/>
              <w:rPr>
                <w:rFonts w:ascii="GHEA Grapalat" w:hAnsi="GHEA Grapalat" w:cs="Arial"/>
                <w:sz w:val="20"/>
                <w:szCs w:val="20"/>
              </w:rPr>
            </w:pPr>
            <w:r>
              <w:rPr>
                <w:rFonts w:ascii="GHEA Grapalat" w:hAnsi="GHEA Grapalat" w:cs="Arial"/>
                <w:sz w:val="20"/>
                <w:szCs w:val="20"/>
              </w:rPr>
              <w:t>41.03</w:t>
            </w:r>
          </w:p>
        </w:tc>
        <w:tc>
          <w:tcPr>
            <w:tcW w:w="1113" w:type="dxa"/>
            <w:tcBorders>
              <w:top w:val="nil"/>
              <w:left w:val="nil"/>
              <w:bottom w:val="single" w:sz="4" w:space="0" w:color="auto"/>
              <w:right w:val="single" w:sz="4" w:space="0" w:color="auto"/>
            </w:tcBorders>
            <w:vAlign w:val="center"/>
            <w:hideMark/>
          </w:tcPr>
          <w:p w14:paraId="5D76E1F3" w14:textId="77777777" w:rsidR="00B35AAF" w:rsidRDefault="00B35AAF">
            <w:pPr>
              <w:jc w:val="right"/>
              <w:rPr>
                <w:rFonts w:ascii="GHEA Grapalat" w:hAnsi="GHEA Grapalat" w:cs="Arial"/>
                <w:sz w:val="20"/>
                <w:szCs w:val="20"/>
              </w:rPr>
            </w:pPr>
            <w:r>
              <w:rPr>
                <w:rFonts w:ascii="GHEA Grapalat" w:hAnsi="GHEA Grapalat" w:cs="Arial"/>
                <w:sz w:val="20"/>
                <w:szCs w:val="20"/>
              </w:rPr>
              <w:t>37214.21</w:t>
            </w:r>
          </w:p>
        </w:tc>
      </w:tr>
      <w:tr w:rsidR="00B35AAF" w14:paraId="5A5D83CC" w14:textId="77777777" w:rsidTr="00B35AAF">
        <w:trPr>
          <w:trHeight w:val="915"/>
        </w:trPr>
        <w:tc>
          <w:tcPr>
            <w:tcW w:w="479" w:type="dxa"/>
            <w:tcBorders>
              <w:top w:val="nil"/>
              <w:left w:val="single" w:sz="4" w:space="0" w:color="auto"/>
              <w:bottom w:val="single" w:sz="4" w:space="0" w:color="auto"/>
              <w:right w:val="single" w:sz="4" w:space="0" w:color="auto"/>
            </w:tcBorders>
            <w:vAlign w:val="center"/>
            <w:hideMark/>
          </w:tcPr>
          <w:p w14:paraId="555121BA" w14:textId="77777777" w:rsidR="00B35AAF" w:rsidRDefault="00B35AAF">
            <w:pPr>
              <w:jc w:val="center"/>
              <w:rPr>
                <w:rFonts w:ascii="GHEA Grapalat" w:hAnsi="GHEA Grapalat" w:cs="Arial"/>
                <w:sz w:val="20"/>
                <w:szCs w:val="20"/>
              </w:rPr>
            </w:pPr>
            <w:r>
              <w:rPr>
                <w:rFonts w:ascii="GHEA Grapalat" w:hAnsi="GHEA Grapalat" w:cs="Arial"/>
                <w:sz w:val="20"/>
                <w:szCs w:val="20"/>
              </w:rPr>
              <w:t>13</w:t>
            </w:r>
          </w:p>
        </w:tc>
        <w:tc>
          <w:tcPr>
            <w:tcW w:w="4984" w:type="dxa"/>
            <w:tcBorders>
              <w:top w:val="nil"/>
              <w:left w:val="nil"/>
              <w:bottom w:val="single" w:sz="4" w:space="0" w:color="auto"/>
              <w:right w:val="single" w:sz="4" w:space="0" w:color="auto"/>
            </w:tcBorders>
            <w:vAlign w:val="center"/>
            <w:hideMark/>
          </w:tcPr>
          <w:p w14:paraId="2487CC5E" w14:textId="77777777" w:rsidR="00B35AAF" w:rsidRDefault="00B35AAF">
            <w:pPr>
              <w:rPr>
                <w:rFonts w:ascii="GHEA Grapalat" w:hAnsi="GHEA Grapalat" w:cs="Arial"/>
                <w:sz w:val="20"/>
                <w:szCs w:val="20"/>
              </w:rPr>
            </w:pPr>
            <w:r>
              <w:rPr>
                <w:rFonts w:ascii="GHEA Grapalat" w:hAnsi="GHEA Grapalat" w:cs="Arial"/>
                <w:sz w:val="20"/>
                <w:szCs w:val="20"/>
              </w:rPr>
              <w:t xml:space="preserve">Монтаж полиэтиленовых сварных труб в траншеях (ПЭ) Ду500мм, Ру=10м с </w:t>
            </w:r>
            <w:r>
              <w:rPr>
                <w:rFonts w:ascii="Cambria Math" w:hAnsi="Cambria Math" w:cs="Cambria Math"/>
                <w:sz w:val="20"/>
                <w:szCs w:val="20"/>
              </w:rPr>
              <w:t>​​</w:t>
            </w:r>
            <w:r>
              <w:rPr>
                <w:rFonts w:ascii="GHEA Grapalat" w:hAnsi="GHEA Grapalat" w:cs="GHEA Grapalat"/>
                <w:sz w:val="20"/>
                <w:szCs w:val="20"/>
              </w:rPr>
              <w:t>испытание</w:t>
            </w:r>
            <w:r>
              <w:rPr>
                <w:rFonts w:ascii="GHEA Grapalat" w:hAnsi="GHEA Grapalat" w:cs="Arial"/>
                <w:sz w:val="20"/>
                <w:szCs w:val="20"/>
              </w:rPr>
              <w:t>м</w:t>
            </w:r>
          </w:p>
        </w:tc>
        <w:tc>
          <w:tcPr>
            <w:tcW w:w="988" w:type="dxa"/>
            <w:tcBorders>
              <w:top w:val="nil"/>
              <w:left w:val="nil"/>
              <w:bottom w:val="single" w:sz="4" w:space="0" w:color="auto"/>
              <w:right w:val="single" w:sz="4" w:space="0" w:color="auto"/>
            </w:tcBorders>
            <w:vAlign w:val="center"/>
            <w:hideMark/>
          </w:tcPr>
          <w:p w14:paraId="08B7E5ED"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11FC7C48" w14:textId="77777777" w:rsidR="00B35AAF" w:rsidRDefault="00B35AAF">
            <w:pPr>
              <w:jc w:val="center"/>
              <w:rPr>
                <w:rFonts w:ascii="GHEA Grapalat" w:hAnsi="GHEA Grapalat" w:cs="Arial"/>
                <w:sz w:val="20"/>
                <w:szCs w:val="20"/>
              </w:rPr>
            </w:pPr>
            <w:r>
              <w:rPr>
                <w:rFonts w:ascii="GHEA Grapalat" w:hAnsi="GHEA Grapalat" w:cs="Arial"/>
                <w:sz w:val="20"/>
                <w:szCs w:val="20"/>
              </w:rPr>
              <w:t>745.0</w:t>
            </w:r>
          </w:p>
        </w:tc>
        <w:tc>
          <w:tcPr>
            <w:tcW w:w="1106" w:type="dxa"/>
            <w:tcBorders>
              <w:top w:val="nil"/>
              <w:left w:val="nil"/>
              <w:bottom w:val="single" w:sz="4" w:space="0" w:color="auto"/>
              <w:right w:val="single" w:sz="4" w:space="0" w:color="auto"/>
            </w:tcBorders>
            <w:vAlign w:val="center"/>
            <w:hideMark/>
          </w:tcPr>
          <w:p w14:paraId="1E389F10" w14:textId="77777777" w:rsidR="00B35AAF" w:rsidRDefault="00B35AAF">
            <w:pPr>
              <w:jc w:val="center"/>
              <w:rPr>
                <w:rFonts w:ascii="GHEA Grapalat" w:hAnsi="GHEA Grapalat" w:cs="Arial"/>
                <w:sz w:val="20"/>
                <w:szCs w:val="20"/>
              </w:rPr>
            </w:pPr>
            <w:r>
              <w:rPr>
                <w:rFonts w:ascii="GHEA Grapalat" w:hAnsi="GHEA Grapalat" w:cs="Arial"/>
                <w:sz w:val="20"/>
                <w:szCs w:val="20"/>
              </w:rPr>
              <w:t>50.07</w:t>
            </w:r>
          </w:p>
        </w:tc>
        <w:tc>
          <w:tcPr>
            <w:tcW w:w="1113" w:type="dxa"/>
            <w:tcBorders>
              <w:top w:val="nil"/>
              <w:left w:val="nil"/>
              <w:bottom w:val="single" w:sz="4" w:space="0" w:color="auto"/>
              <w:right w:val="single" w:sz="4" w:space="0" w:color="auto"/>
            </w:tcBorders>
            <w:vAlign w:val="center"/>
            <w:hideMark/>
          </w:tcPr>
          <w:p w14:paraId="7D3AF888" w14:textId="77777777" w:rsidR="00B35AAF" w:rsidRDefault="00B35AAF">
            <w:pPr>
              <w:jc w:val="right"/>
              <w:rPr>
                <w:rFonts w:ascii="GHEA Grapalat" w:hAnsi="GHEA Grapalat" w:cs="Arial"/>
                <w:sz w:val="20"/>
                <w:szCs w:val="20"/>
              </w:rPr>
            </w:pPr>
            <w:r>
              <w:rPr>
                <w:rFonts w:ascii="GHEA Grapalat" w:hAnsi="GHEA Grapalat" w:cs="Arial"/>
                <w:sz w:val="20"/>
                <w:szCs w:val="20"/>
              </w:rPr>
              <w:t>37302.15</w:t>
            </w:r>
          </w:p>
        </w:tc>
      </w:tr>
      <w:tr w:rsidR="00B35AAF" w14:paraId="418AE90D" w14:textId="77777777" w:rsidTr="00B35AAF">
        <w:trPr>
          <w:trHeight w:val="915"/>
        </w:trPr>
        <w:tc>
          <w:tcPr>
            <w:tcW w:w="479" w:type="dxa"/>
            <w:tcBorders>
              <w:top w:val="nil"/>
              <w:left w:val="single" w:sz="4" w:space="0" w:color="auto"/>
              <w:bottom w:val="single" w:sz="4" w:space="0" w:color="auto"/>
              <w:right w:val="single" w:sz="4" w:space="0" w:color="auto"/>
            </w:tcBorders>
            <w:vAlign w:val="center"/>
            <w:hideMark/>
          </w:tcPr>
          <w:p w14:paraId="509615D4" w14:textId="77777777" w:rsidR="00B35AAF" w:rsidRDefault="00B35AAF">
            <w:pPr>
              <w:jc w:val="center"/>
              <w:rPr>
                <w:rFonts w:ascii="GHEA Grapalat" w:hAnsi="GHEA Grapalat" w:cs="Arial"/>
                <w:sz w:val="20"/>
                <w:szCs w:val="20"/>
              </w:rPr>
            </w:pPr>
            <w:r>
              <w:rPr>
                <w:rFonts w:ascii="GHEA Grapalat" w:hAnsi="GHEA Grapalat" w:cs="Arial"/>
                <w:sz w:val="20"/>
                <w:szCs w:val="20"/>
              </w:rPr>
              <w:t>14</w:t>
            </w:r>
          </w:p>
        </w:tc>
        <w:tc>
          <w:tcPr>
            <w:tcW w:w="4984" w:type="dxa"/>
            <w:tcBorders>
              <w:top w:val="nil"/>
              <w:left w:val="nil"/>
              <w:bottom w:val="single" w:sz="4" w:space="0" w:color="auto"/>
              <w:right w:val="single" w:sz="4" w:space="0" w:color="auto"/>
            </w:tcBorders>
            <w:vAlign w:val="center"/>
            <w:hideMark/>
          </w:tcPr>
          <w:p w14:paraId="28D0555C" w14:textId="77777777" w:rsidR="00B35AAF" w:rsidRDefault="00B35AAF">
            <w:pPr>
              <w:rPr>
                <w:rFonts w:ascii="GHEA Grapalat" w:hAnsi="GHEA Grapalat" w:cs="Arial"/>
                <w:sz w:val="20"/>
                <w:szCs w:val="20"/>
              </w:rPr>
            </w:pPr>
            <w:r>
              <w:rPr>
                <w:rFonts w:ascii="GHEA Grapalat" w:hAnsi="GHEA Grapalat" w:cs="Arial"/>
                <w:sz w:val="20"/>
                <w:szCs w:val="20"/>
              </w:rPr>
              <w:t>Монтаж полиэтиленовых сварных труб в траншеях (ПЭ) Ду500мм, Ру=16м с испытанием</w:t>
            </w:r>
          </w:p>
        </w:tc>
        <w:tc>
          <w:tcPr>
            <w:tcW w:w="988" w:type="dxa"/>
            <w:tcBorders>
              <w:top w:val="nil"/>
              <w:left w:val="nil"/>
              <w:bottom w:val="single" w:sz="4" w:space="0" w:color="auto"/>
              <w:right w:val="single" w:sz="4" w:space="0" w:color="auto"/>
            </w:tcBorders>
            <w:vAlign w:val="center"/>
            <w:hideMark/>
          </w:tcPr>
          <w:p w14:paraId="5B67811D"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2CD11572" w14:textId="77777777" w:rsidR="00B35AAF" w:rsidRDefault="00B35AAF">
            <w:pPr>
              <w:jc w:val="center"/>
              <w:rPr>
                <w:rFonts w:ascii="GHEA Grapalat" w:hAnsi="GHEA Grapalat" w:cs="Arial"/>
                <w:sz w:val="20"/>
                <w:szCs w:val="20"/>
              </w:rPr>
            </w:pPr>
            <w:r>
              <w:rPr>
                <w:rFonts w:ascii="GHEA Grapalat" w:hAnsi="GHEA Grapalat" w:cs="Arial"/>
                <w:sz w:val="20"/>
                <w:szCs w:val="20"/>
              </w:rPr>
              <w:t>80.0</w:t>
            </w:r>
          </w:p>
        </w:tc>
        <w:tc>
          <w:tcPr>
            <w:tcW w:w="1106" w:type="dxa"/>
            <w:tcBorders>
              <w:top w:val="nil"/>
              <w:left w:val="nil"/>
              <w:bottom w:val="single" w:sz="4" w:space="0" w:color="auto"/>
              <w:right w:val="single" w:sz="4" w:space="0" w:color="auto"/>
            </w:tcBorders>
            <w:vAlign w:val="center"/>
            <w:hideMark/>
          </w:tcPr>
          <w:p w14:paraId="6C307D12" w14:textId="77777777" w:rsidR="00B35AAF" w:rsidRDefault="00B35AAF">
            <w:pPr>
              <w:jc w:val="center"/>
              <w:rPr>
                <w:rFonts w:ascii="GHEA Grapalat" w:hAnsi="GHEA Grapalat" w:cs="Arial"/>
                <w:sz w:val="20"/>
                <w:szCs w:val="20"/>
              </w:rPr>
            </w:pPr>
            <w:r>
              <w:rPr>
                <w:rFonts w:ascii="GHEA Grapalat" w:hAnsi="GHEA Grapalat" w:cs="Arial"/>
                <w:sz w:val="20"/>
                <w:szCs w:val="20"/>
              </w:rPr>
              <w:t>73.21</w:t>
            </w:r>
          </w:p>
        </w:tc>
        <w:tc>
          <w:tcPr>
            <w:tcW w:w="1113" w:type="dxa"/>
            <w:tcBorders>
              <w:top w:val="nil"/>
              <w:left w:val="nil"/>
              <w:bottom w:val="single" w:sz="4" w:space="0" w:color="auto"/>
              <w:right w:val="single" w:sz="4" w:space="0" w:color="auto"/>
            </w:tcBorders>
            <w:vAlign w:val="center"/>
            <w:hideMark/>
          </w:tcPr>
          <w:p w14:paraId="1B3B0065" w14:textId="77777777" w:rsidR="00B35AAF" w:rsidRDefault="00B35AAF">
            <w:pPr>
              <w:jc w:val="right"/>
              <w:rPr>
                <w:rFonts w:ascii="GHEA Grapalat" w:hAnsi="GHEA Grapalat" w:cs="Arial"/>
                <w:sz w:val="20"/>
                <w:szCs w:val="20"/>
              </w:rPr>
            </w:pPr>
            <w:r>
              <w:rPr>
                <w:rFonts w:ascii="GHEA Grapalat" w:hAnsi="GHEA Grapalat" w:cs="Arial"/>
                <w:sz w:val="20"/>
                <w:szCs w:val="20"/>
              </w:rPr>
              <w:t>5856.8</w:t>
            </w:r>
          </w:p>
        </w:tc>
      </w:tr>
      <w:tr w:rsidR="00B35AAF" w14:paraId="6E593C8D" w14:textId="77777777" w:rsidTr="00B35AAF">
        <w:trPr>
          <w:trHeight w:val="915"/>
        </w:trPr>
        <w:tc>
          <w:tcPr>
            <w:tcW w:w="479" w:type="dxa"/>
            <w:tcBorders>
              <w:top w:val="nil"/>
              <w:left w:val="single" w:sz="4" w:space="0" w:color="auto"/>
              <w:bottom w:val="single" w:sz="4" w:space="0" w:color="auto"/>
              <w:right w:val="single" w:sz="4" w:space="0" w:color="auto"/>
            </w:tcBorders>
            <w:vAlign w:val="center"/>
            <w:hideMark/>
          </w:tcPr>
          <w:p w14:paraId="091B60B5" w14:textId="77777777" w:rsidR="00B35AAF" w:rsidRDefault="00B35AAF">
            <w:pPr>
              <w:jc w:val="center"/>
              <w:rPr>
                <w:rFonts w:ascii="GHEA Grapalat" w:hAnsi="GHEA Grapalat" w:cs="Arial"/>
                <w:sz w:val="20"/>
                <w:szCs w:val="20"/>
              </w:rPr>
            </w:pPr>
            <w:r>
              <w:rPr>
                <w:rFonts w:ascii="GHEA Grapalat" w:hAnsi="GHEA Grapalat" w:cs="Arial"/>
                <w:sz w:val="20"/>
                <w:szCs w:val="20"/>
              </w:rPr>
              <w:t>15</w:t>
            </w:r>
          </w:p>
        </w:tc>
        <w:tc>
          <w:tcPr>
            <w:tcW w:w="4984" w:type="dxa"/>
            <w:tcBorders>
              <w:top w:val="nil"/>
              <w:left w:val="nil"/>
              <w:bottom w:val="single" w:sz="4" w:space="0" w:color="auto"/>
              <w:right w:val="single" w:sz="4" w:space="0" w:color="auto"/>
            </w:tcBorders>
            <w:vAlign w:val="center"/>
            <w:hideMark/>
          </w:tcPr>
          <w:p w14:paraId="7A59B014" w14:textId="77777777" w:rsidR="00B35AAF" w:rsidRDefault="00B35AAF">
            <w:pPr>
              <w:rPr>
                <w:rFonts w:ascii="GHEA Grapalat" w:hAnsi="GHEA Grapalat" w:cs="Arial"/>
                <w:sz w:val="20"/>
                <w:szCs w:val="20"/>
              </w:rPr>
            </w:pPr>
            <w:r>
              <w:rPr>
                <w:rFonts w:ascii="GHEA Grapalat" w:hAnsi="GHEA Grapalat" w:cs="Arial"/>
                <w:sz w:val="20"/>
                <w:szCs w:val="20"/>
              </w:rPr>
              <w:t>Монтаж полиэтиленовых сварных труб в траншеях (ПЭ) Ду400мм, Ру=16м с испытанием</w:t>
            </w:r>
          </w:p>
        </w:tc>
        <w:tc>
          <w:tcPr>
            <w:tcW w:w="988" w:type="dxa"/>
            <w:tcBorders>
              <w:top w:val="nil"/>
              <w:left w:val="nil"/>
              <w:bottom w:val="single" w:sz="4" w:space="0" w:color="auto"/>
              <w:right w:val="single" w:sz="4" w:space="0" w:color="auto"/>
            </w:tcBorders>
            <w:vAlign w:val="center"/>
            <w:hideMark/>
          </w:tcPr>
          <w:p w14:paraId="5DC4F589"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680C75CA" w14:textId="77777777" w:rsidR="00B35AAF" w:rsidRDefault="00B35AAF">
            <w:pPr>
              <w:jc w:val="center"/>
              <w:rPr>
                <w:rFonts w:ascii="GHEA Grapalat" w:hAnsi="GHEA Grapalat" w:cs="Arial"/>
                <w:sz w:val="20"/>
                <w:szCs w:val="20"/>
              </w:rPr>
            </w:pPr>
            <w:r>
              <w:rPr>
                <w:rFonts w:ascii="GHEA Grapalat" w:hAnsi="GHEA Grapalat" w:cs="Arial"/>
                <w:sz w:val="20"/>
                <w:szCs w:val="20"/>
              </w:rPr>
              <w:t>813.0</w:t>
            </w:r>
          </w:p>
        </w:tc>
        <w:tc>
          <w:tcPr>
            <w:tcW w:w="1106" w:type="dxa"/>
            <w:tcBorders>
              <w:top w:val="nil"/>
              <w:left w:val="nil"/>
              <w:bottom w:val="single" w:sz="4" w:space="0" w:color="auto"/>
              <w:right w:val="single" w:sz="4" w:space="0" w:color="auto"/>
            </w:tcBorders>
            <w:vAlign w:val="center"/>
            <w:hideMark/>
          </w:tcPr>
          <w:p w14:paraId="410FAB3D" w14:textId="77777777" w:rsidR="00B35AAF" w:rsidRDefault="00B35AAF">
            <w:pPr>
              <w:jc w:val="center"/>
              <w:rPr>
                <w:rFonts w:ascii="GHEA Grapalat" w:hAnsi="GHEA Grapalat" w:cs="Arial"/>
                <w:sz w:val="20"/>
                <w:szCs w:val="20"/>
              </w:rPr>
            </w:pPr>
            <w:r>
              <w:rPr>
                <w:rFonts w:ascii="GHEA Grapalat" w:hAnsi="GHEA Grapalat" w:cs="Arial"/>
                <w:sz w:val="20"/>
                <w:szCs w:val="20"/>
              </w:rPr>
              <w:t>47.28</w:t>
            </w:r>
          </w:p>
        </w:tc>
        <w:tc>
          <w:tcPr>
            <w:tcW w:w="1113" w:type="dxa"/>
            <w:tcBorders>
              <w:top w:val="nil"/>
              <w:left w:val="nil"/>
              <w:bottom w:val="single" w:sz="4" w:space="0" w:color="auto"/>
              <w:right w:val="single" w:sz="4" w:space="0" w:color="auto"/>
            </w:tcBorders>
            <w:vAlign w:val="center"/>
            <w:hideMark/>
          </w:tcPr>
          <w:p w14:paraId="1129095F" w14:textId="77777777" w:rsidR="00B35AAF" w:rsidRDefault="00B35AAF">
            <w:pPr>
              <w:jc w:val="right"/>
              <w:rPr>
                <w:rFonts w:ascii="GHEA Grapalat" w:hAnsi="GHEA Grapalat" w:cs="Arial"/>
                <w:sz w:val="20"/>
                <w:szCs w:val="20"/>
              </w:rPr>
            </w:pPr>
            <w:r>
              <w:rPr>
                <w:rFonts w:ascii="GHEA Grapalat" w:hAnsi="GHEA Grapalat" w:cs="Arial"/>
                <w:sz w:val="20"/>
                <w:szCs w:val="20"/>
              </w:rPr>
              <w:t>38438.64</w:t>
            </w:r>
          </w:p>
        </w:tc>
      </w:tr>
      <w:tr w:rsidR="00B35AAF" w14:paraId="5E54CC8A"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7074F284" w14:textId="77777777" w:rsidR="00B35AAF" w:rsidRDefault="00B35AAF">
            <w:pPr>
              <w:jc w:val="center"/>
              <w:rPr>
                <w:rFonts w:ascii="GHEA Grapalat" w:hAnsi="GHEA Grapalat" w:cs="Arial"/>
                <w:sz w:val="20"/>
                <w:szCs w:val="20"/>
              </w:rPr>
            </w:pPr>
            <w:r>
              <w:rPr>
                <w:rFonts w:ascii="GHEA Grapalat" w:hAnsi="GHEA Grapalat" w:cs="Arial"/>
                <w:sz w:val="20"/>
                <w:szCs w:val="20"/>
              </w:rPr>
              <w:t>16</w:t>
            </w:r>
          </w:p>
        </w:tc>
        <w:tc>
          <w:tcPr>
            <w:tcW w:w="4984" w:type="dxa"/>
            <w:tcBorders>
              <w:top w:val="nil"/>
              <w:left w:val="nil"/>
              <w:bottom w:val="single" w:sz="4" w:space="0" w:color="auto"/>
              <w:right w:val="single" w:sz="4" w:space="0" w:color="auto"/>
            </w:tcBorders>
            <w:vAlign w:val="center"/>
            <w:hideMark/>
          </w:tcPr>
          <w:p w14:paraId="5188B78D" w14:textId="77777777" w:rsidR="00B35AAF" w:rsidRDefault="00B35AAF">
            <w:pPr>
              <w:rPr>
                <w:rFonts w:ascii="GHEA Grapalat" w:hAnsi="GHEA Grapalat" w:cs="Arial"/>
                <w:sz w:val="20"/>
                <w:szCs w:val="20"/>
              </w:rPr>
            </w:pPr>
            <w:r>
              <w:rPr>
                <w:rFonts w:ascii="GHEA Grapalat" w:hAnsi="GHEA Grapalat" w:cs="Arial"/>
                <w:sz w:val="20"/>
                <w:szCs w:val="20"/>
              </w:rPr>
              <w:t>Монтаж полиэтиленовых гофрированных труб типа ДЭ600, СН4 с испытанием в траншеях</w:t>
            </w:r>
          </w:p>
        </w:tc>
        <w:tc>
          <w:tcPr>
            <w:tcW w:w="988" w:type="dxa"/>
            <w:tcBorders>
              <w:top w:val="nil"/>
              <w:left w:val="nil"/>
              <w:bottom w:val="single" w:sz="4" w:space="0" w:color="auto"/>
              <w:right w:val="single" w:sz="4" w:space="0" w:color="auto"/>
            </w:tcBorders>
            <w:vAlign w:val="center"/>
            <w:hideMark/>
          </w:tcPr>
          <w:p w14:paraId="04F670F8"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7D589E46" w14:textId="77777777" w:rsidR="00B35AAF" w:rsidRDefault="00B35AAF">
            <w:pPr>
              <w:jc w:val="center"/>
              <w:rPr>
                <w:rFonts w:ascii="GHEA Grapalat" w:hAnsi="GHEA Grapalat" w:cs="Arial"/>
                <w:sz w:val="20"/>
                <w:szCs w:val="20"/>
              </w:rPr>
            </w:pPr>
            <w:r>
              <w:rPr>
                <w:rFonts w:ascii="GHEA Grapalat" w:hAnsi="GHEA Grapalat" w:cs="Arial"/>
                <w:sz w:val="20"/>
                <w:szCs w:val="20"/>
              </w:rPr>
              <w:t>45.0</w:t>
            </w:r>
          </w:p>
        </w:tc>
        <w:tc>
          <w:tcPr>
            <w:tcW w:w="1106" w:type="dxa"/>
            <w:tcBorders>
              <w:top w:val="nil"/>
              <w:left w:val="nil"/>
              <w:bottom w:val="single" w:sz="4" w:space="0" w:color="auto"/>
              <w:right w:val="single" w:sz="4" w:space="0" w:color="auto"/>
            </w:tcBorders>
            <w:vAlign w:val="center"/>
            <w:hideMark/>
          </w:tcPr>
          <w:p w14:paraId="4BBCEEDF" w14:textId="77777777" w:rsidR="00B35AAF" w:rsidRDefault="00B35AAF">
            <w:pPr>
              <w:jc w:val="center"/>
              <w:rPr>
                <w:rFonts w:ascii="GHEA Grapalat" w:hAnsi="GHEA Grapalat" w:cs="Arial"/>
                <w:sz w:val="20"/>
                <w:szCs w:val="20"/>
              </w:rPr>
            </w:pPr>
            <w:r>
              <w:rPr>
                <w:rFonts w:ascii="GHEA Grapalat" w:hAnsi="GHEA Grapalat" w:cs="Arial"/>
                <w:sz w:val="20"/>
                <w:szCs w:val="20"/>
              </w:rPr>
              <w:t>48.73</w:t>
            </w:r>
          </w:p>
        </w:tc>
        <w:tc>
          <w:tcPr>
            <w:tcW w:w="1113" w:type="dxa"/>
            <w:tcBorders>
              <w:top w:val="nil"/>
              <w:left w:val="nil"/>
              <w:bottom w:val="single" w:sz="4" w:space="0" w:color="auto"/>
              <w:right w:val="single" w:sz="4" w:space="0" w:color="auto"/>
            </w:tcBorders>
            <w:vAlign w:val="center"/>
            <w:hideMark/>
          </w:tcPr>
          <w:p w14:paraId="2A24BC33" w14:textId="77777777" w:rsidR="00B35AAF" w:rsidRDefault="00B35AAF">
            <w:pPr>
              <w:jc w:val="right"/>
              <w:rPr>
                <w:rFonts w:ascii="GHEA Grapalat" w:hAnsi="GHEA Grapalat" w:cs="Arial"/>
                <w:sz w:val="20"/>
                <w:szCs w:val="20"/>
              </w:rPr>
            </w:pPr>
            <w:r>
              <w:rPr>
                <w:rFonts w:ascii="GHEA Grapalat" w:hAnsi="GHEA Grapalat" w:cs="Arial"/>
                <w:sz w:val="20"/>
                <w:szCs w:val="20"/>
              </w:rPr>
              <w:t>2192.85</w:t>
            </w:r>
          </w:p>
        </w:tc>
      </w:tr>
      <w:tr w:rsidR="00B35AAF" w14:paraId="68ECE28E" w14:textId="77777777" w:rsidTr="00B35AAF">
        <w:trPr>
          <w:trHeight w:val="1335"/>
        </w:trPr>
        <w:tc>
          <w:tcPr>
            <w:tcW w:w="479" w:type="dxa"/>
            <w:tcBorders>
              <w:top w:val="nil"/>
              <w:left w:val="single" w:sz="4" w:space="0" w:color="auto"/>
              <w:bottom w:val="single" w:sz="4" w:space="0" w:color="auto"/>
              <w:right w:val="single" w:sz="4" w:space="0" w:color="auto"/>
            </w:tcBorders>
            <w:vAlign w:val="center"/>
            <w:hideMark/>
          </w:tcPr>
          <w:p w14:paraId="7637A611" w14:textId="77777777" w:rsidR="00B35AAF" w:rsidRDefault="00B35AAF">
            <w:pPr>
              <w:jc w:val="center"/>
              <w:rPr>
                <w:rFonts w:ascii="GHEA Grapalat" w:hAnsi="GHEA Grapalat" w:cs="Arial"/>
                <w:sz w:val="20"/>
                <w:szCs w:val="20"/>
              </w:rPr>
            </w:pPr>
            <w:r>
              <w:rPr>
                <w:rFonts w:ascii="GHEA Grapalat" w:hAnsi="GHEA Grapalat" w:cs="Arial"/>
                <w:sz w:val="20"/>
                <w:szCs w:val="20"/>
              </w:rPr>
              <w:lastRenderedPageBreak/>
              <w:t>17</w:t>
            </w:r>
          </w:p>
        </w:tc>
        <w:tc>
          <w:tcPr>
            <w:tcW w:w="4984" w:type="dxa"/>
            <w:tcBorders>
              <w:top w:val="nil"/>
              <w:left w:val="nil"/>
              <w:bottom w:val="single" w:sz="4" w:space="0" w:color="auto"/>
              <w:right w:val="single" w:sz="4" w:space="0" w:color="auto"/>
            </w:tcBorders>
            <w:vAlign w:val="center"/>
            <w:hideMark/>
          </w:tcPr>
          <w:p w14:paraId="4FEAD582" w14:textId="77777777" w:rsidR="00B35AAF" w:rsidRDefault="00B35AAF">
            <w:pPr>
              <w:rPr>
                <w:rFonts w:ascii="GHEA Grapalat" w:hAnsi="GHEA Grapalat" w:cs="Arial"/>
                <w:sz w:val="20"/>
                <w:szCs w:val="20"/>
              </w:rPr>
            </w:pPr>
            <w:r>
              <w:rPr>
                <w:rFonts w:ascii="GHEA Grapalat" w:hAnsi="GHEA Grapalat" w:cs="Arial"/>
                <w:sz w:val="20"/>
                <w:szCs w:val="20"/>
              </w:rPr>
              <w:t>Монтаж полиэтиленовых гофрированных труб типа ДЭ800, СН4 с испытанием в траншеях</w:t>
            </w:r>
          </w:p>
        </w:tc>
        <w:tc>
          <w:tcPr>
            <w:tcW w:w="988" w:type="dxa"/>
            <w:tcBorders>
              <w:top w:val="nil"/>
              <w:left w:val="nil"/>
              <w:bottom w:val="single" w:sz="4" w:space="0" w:color="auto"/>
              <w:right w:val="single" w:sz="4" w:space="0" w:color="auto"/>
            </w:tcBorders>
            <w:vAlign w:val="center"/>
            <w:hideMark/>
          </w:tcPr>
          <w:p w14:paraId="7F0DB576"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4BF77CE2" w14:textId="77777777" w:rsidR="00B35AAF" w:rsidRDefault="00B35AAF">
            <w:pPr>
              <w:jc w:val="center"/>
              <w:rPr>
                <w:rFonts w:ascii="GHEA Grapalat" w:hAnsi="GHEA Grapalat" w:cs="Arial"/>
                <w:sz w:val="20"/>
                <w:szCs w:val="20"/>
              </w:rPr>
            </w:pPr>
            <w:r>
              <w:rPr>
                <w:rFonts w:ascii="GHEA Grapalat" w:hAnsi="GHEA Grapalat" w:cs="Arial"/>
                <w:sz w:val="20"/>
                <w:szCs w:val="20"/>
              </w:rPr>
              <w:t>99.0</w:t>
            </w:r>
          </w:p>
        </w:tc>
        <w:tc>
          <w:tcPr>
            <w:tcW w:w="1106" w:type="dxa"/>
            <w:tcBorders>
              <w:top w:val="nil"/>
              <w:left w:val="nil"/>
              <w:bottom w:val="single" w:sz="4" w:space="0" w:color="auto"/>
              <w:right w:val="single" w:sz="4" w:space="0" w:color="auto"/>
            </w:tcBorders>
            <w:vAlign w:val="center"/>
            <w:hideMark/>
          </w:tcPr>
          <w:p w14:paraId="707EBE3E" w14:textId="77777777" w:rsidR="00B35AAF" w:rsidRDefault="00B35AAF">
            <w:pPr>
              <w:jc w:val="center"/>
              <w:rPr>
                <w:rFonts w:ascii="GHEA Grapalat" w:hAnsi="GHEA Grapalat" w:cs="Arial"/>
                <w:sz w:val="20"/>
                <w:szCs w:val="20"/>
              </w:rPr>
            </w:pPr>
            <w:r>
              <w:rPr>
                <w:rFonts w:ascii="GHEA Grapalat" w:hAnsi="GHEA Grapalat" w:cs="Arial"/>
                <w:sz w:val="20"/>
                <w:szCs w:val="20"/>
              </w:rPr>
              <w:t>72.75</w:t>
            </w:r>
          </w:p>
        </w:tc>
        <w:tc>
          <w:tcPr>
            <w:tcW w:w="1113" w:type="dxa"/>
            <w:tcBorders>
              <w:top w:val="nil"/>
              <w:left w:val="nil"/>
              <w:bottom w:val="single" w:sz="4" w:space="0" w:color="auto"/>
              <w:right w:val="single" w:sz="4" w:space="0" w:color="auto"/>
            </w:tcBorders>
            <w:vAlign w:val="center"/>
            <w:hideMark/>
          </w:tcPr>
          <w:p w14:paraId="4955500D" w14:textId="77777777" w:rsidR="00B35AAF" w:rsidRDefault="00B35AAF">
            <w:pPr>
              <w:jc w:val="right"/>
              <w:rPr>
                <w:rFonts w:ascii="GHEA Grapalat" w:hAnsi="GHEA Grapalat" w:cs="Arial"/>
                <w:sz w:val="20"/>
                <w:szCs w:val="20"/>
              </w:rPr>
            </w:pPr>
            <w:r>
              <w:rPr>
                <w:rFonts w:ascii="GHEA Grapalat" w:hAnsi="GHEA Grapalat" w:cs="Arial"/>
                <w:sz w:val="20"/>
                <w:szCs w:val="20"/>
              </w:rPr>
              <w:t>7202.151</w:t>
            </w:r>
          </w:p>
        </w:tc>
      </w:tr>
      <w:tr w:rsidR="00B35AAF" w14:paraId="5C0DE438"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62BC47A3" w14:textId="77777777" w:rsidR="00B35AAF" w:rsidRDefault="00B35AAF">
            <w:pPr>
              <w:jc w:val="center"/>
              <w:rPr>
                <w:rFonts w:ascii="GHEA Grapalat" w:hAnsi="GHEA Grapalat" w:cs="Arial"/>
                <w:sz w:val="20"/>
                <w:szCs w:val="20"/>
              </w:rPr>
            </w:pPr>
            <w:r>
              <w:rPr>
                <w:rFonts w:ascii="GHEA Grapalat" w:hAnsi="GHEA Grapalat" w:cs="Arial"/>
                <w:sz w:val="20"/>
                <w:szCs w:val="20"/>
              </w:rPr>
              <w:t>18</w:t>
            </w:r>
          </w:p>
        </w:tc>
        <w:tc>
          <w:tcPr>
            <w:tcW w:w="4984" w:type="dxa"/>
            <w:tcBorders>
              <w:top w:val="nil"/>
              <w:left w:val="nil"/>
              <w:bottom w:val="single" w:sz="4" w:space="0" w:color="auto"/>
              <w:right w:val="single" w:sz="4" w:space="0" w:color="auto"/>
            </w:tcBorders>
            <w:hideMark/>
          </w:tcPr>
          <w:p w14:paraId="6C152130" w14:textId="77777777" w:rsidR="00B35AAF" w:rsidRDefault="00B35AAF">
            <w:pPr>
              <w:rPr>
                <w:rFonts w:ascii="GHEA Grapalat" w:hAnsi="GHEA Grapalat" w:cs="Arial"/>
                <w:sz w:val="20"/>
                <w:szCs w:val="20"/>
              </w:rPr>
            </w:pPr>
            <w:r>
              <w:rPr>
                <w:rFonts w:ascii="GHEA Grapalat" w:hAnsi="GHEA Grapalat" w:cs="Arial"/>
                <w:sz w:val="20"/>
                <w:szCs w:val="20"/>
              </w:rPr>
              <w:t>Сигнальная лента</w:t>
            </w:r>
          </w:p>
        </w:tc>
        <w:tc>
          <w:tcPr>
            <w:tcW w:w="988" w:type="dxa"/>
            <w:tcBorders>
              <w:top w:val="nil"/>
              <w:left w:val="nil"/>
              <w:bottom w:val="single" w:sz="4" w:space="0" w:color="auto"/>
              <w:right w:val="single" w:sz="4" w:space="0" w:color="auto"/>
            </w:tcBorders>
            <w:vAlign w:val="center"/>
            <w:hideMark/>
          </w:tcPr>
          <w:p w14:paraId="01A71AA3"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02B59DC9" w14:textId="77777777" w:rsidR="00B35AAF" w:rsidRDefault="00B35AAF">
            <w:pPr>
              <w:jc w:val="center"/>
              <w:rPr>
                <w:rFonts w:ascii="GHEA Grapalat" w:hAnsi="GHEA Grapalat" w:cs="Arial"/>
                <w:sz w:val="20"/>
                <w:szCs w:val="20"/>
              </w:rPr>
            </w:pPr>
            <w:r>
              <w:rPr>
                <w:rFonts w:ascii="GHEA Grapalat" w:hAnsi="GHEA Grapalat" w:cs="Arial"/>
                <w:sz w:val="20"/>
                <w:szCs w:val="20"/>
              </w:rPr>
              <w:t>2545.0</w:t>
            </w:r>
          </w:p>
        </w:tc>
        <w:tc>
          <w:tcPr>
            <w:tcW w:w="1106" w:type="dxa"/>
            <w:tcBorders>
              <w:top w:val="nil"/>
              <w:left w:val="nil"/>
              <w:bottom w:val="single" w:sz="4" w:space="0" w:color="auto"/>
              <w:right w:val="single" w:sz="4" w:space="0" w:color="auto"/>
            </w:tcBorders>
            <w:vAlign w:val="center"/>
            <w:hideMark/>
          </w:tcPr>
          <w:p w14:paraId="0C72CED6" w14:textId="77777777" w:rsidR="00B35AAF" w:rsidRDefault="00B35AAF">
            <w:pPr>
              <w:jc w:val="center"/>
              <w:rPr>
                <w:rFonts w:ascii="GHEA Grapalat" w:hAnsi="GHEA Grapalat" w:cs="Arial"/>
                <w:sz w:val="20"/>
                <w:szCs w:val="20"/>
              </w:rPr>
            </w:pPr>
            <w:r>
              <w:rPr>
                <w:rFonts w:ascii="GHEA Grapalat" w:hAnsi="GHEA Grapalat" w:cs="Arial"/>
                <w:sz w:val="20"/>
                <w:szCs w:val="20"/>
              </w:rPr>
              <w:t>0.15</w:t>
            </w:r>
          </w:p>
        </w:tc>
        <w:tc>
          <w:tcPr>
            <w:tcW w:w="1113" w:type="dxa"/>
            <w:tcBorders>
              <w:top w:val="nil"/>
              <w:left w:val="nil"/>
              <w:bottom w:val="single" w:sz="4" w:space="0" w:color="auto"/>
              <w:right w:val="single" w:sz="4" w:space="0" w:color="auto"/>
            </w:tcBorders>
            <w:vAlign w:val="center"/>
            <w:hideMark/>
          </w:tcPr>
          <w:p w14:paraId="2B75AA2A" w14:textId="77777777" w:rsidR="00B35AAF" w:rsidRDefault="00B35AAF">
            <w:pPr>
              <w:jc w:val="right"/>
              <w:rPr>
                <w:rFonts w:ascii="GHEA Grapalat" w:hAnsi="GHEA Grapalat" w:cs="Arial"/>
                <w:sz w:val="20"/>
                <w:szCs w:val="20"/>
              </w:rPr>
            </w:pPr>
            <w:r>
              <w:rPr>
                <w:rFonts w:ascii="GHEA Grapalat" w:hAnsi="GHEA Grapalat" w:cs="Arial"/>
                <w:sz w:val="20"/>
                <w:szCs w:val="20"/>
              </w:rPr>
              <w:t>371.57</w:t>
            </w:r>
          </w:p>
        </w:tc>
      </w:tr>
      <w:tr w:rsidR="00B35AAF" w14:paraId="5F08B583"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1BF92CB6" w14:textId="77777777" w:rsidR="00B35AAF" w:rsidRDefault="00B35AAF">
            <w:pPr>
              <w:jc w:val="center"/>
              <w:rPr>
                <w:rFonts w:ascii="GHEA Grapalat" w:hAnsi="GHEA Grapalat" w:cs="Arial"/>
                <w:sz w:val="20"/>
                <w:szCs w:val="20"/>
              </w:rPr>
            </w:pPr>
            <w:r>
              <w:rPr>
                <w:rFonts w:ascii="GHEA Grapalat" w:hAnsi="GHEA Grapalat" w:cs="Arial"/>
                <w:sz w:val="20"/>
                <w:szCs w:val="20"/>
              </w:rPr>
              <w:t>19</w:t>
            </w:r>
          </w:p>
        </w:tc>
        <w:tc>
          <w:tcPr>
            <w:tcW w:w="4984" w:type="dxa"/>
            <w:tcBorders>
              <w:top w:val="nil"/>
              <w:left w:val="nil"/>
              <w:bottom w:val="single" w:sz="4" w:space="0" w:color="auto"/>
              <w:right w:val="single" w:sz="4" w:space="0" w:color="auto"/>
            </w:tcBorders>
            <w:vAlign w:val="center"/>
            <w:hideMark/>
          </w:tcPr>
          <w:p w14:paraId="4134F8F7" w14:textId="77777777" w:rsidR="00B35AAF" w:rsidRDefault="00B35AAF">
            <w:pPr>
              <w:rPr>
                <w:rFonts w:ascii="GHEA Grapalat" w:hAnsi="GHEA Grapalat" w:cs="Arial"/>
                <w:sz w:val="20"/>
                <w:szCs w:val="20"/>
              </w:rPr>
            </w:pPr>
            <w:r>
              <w:rPr>
                <w:rFonts w:ascii="GHEA Grapalat" w:hAnsi="GHEA Grapalat" w:cs="Arial"/>
                <w:sz w:val="20"/>
                <w:szCs w:val="20"/>
              </w:rPr>
              <w:t>Засыпка траншеи песком с окатанными частицами размером 0-5 мм, утрамбованным</w:t>
            </w:r>
          </w:p>
        </w:tc>
        <w:tc>
          <w:tcPr>
            <w:tcW w:w="988" w:type="dxa"/>
            <w:tcBorders>
              <w:top w:val="nil"/>
              <w:left w:val="nil"/>
              <w:bottom w:val="single" w:sz="4" w:space="0" w:color="auto"/>
              <w:right w:val="single" w:sz="4" w:space="0" w:color="auto"/>
            </w:tcBorders>
            <w:noWrap/>
            <w:vAlign w:val="center"/>
            <w:hideMark/>
          </w:tcPr>
          <w:p w14:paraId="283FF413"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3883364C" w14:textId="77777777" w:rsidR="00B35AAF" w:rsidRDefault="00B35AAF">
            <w:pPr>
              <w:jc w:val="center"/>
              <w:rPr>
                <w:rFonts w:ascii="GHEA Grapalat" w:hAnsi="GHEA Grapalat" w:cs="Arial"/>
                <w:sz w:val="20"/>
                <w:szCs w:val="20"/>
              </w:rPr>
            </w:pPr>
            <w:r>
              <w:rPr>
                <w:rFonts w:ascii="GHEA Grapalat" w:hAnsi="GHEA Grapalat" w:cs="Arial"/>
                <w:sz w:val="20"/>
                <w:szCs w:val="20"/>
              </w:rPr>
              <w:t>1965.0</w:t>
            </w:r>
          </w:p>
        </w:tc>
        <w:tc>
          <w:tcPr>
            <w:tcW w:w="1106" w:type="dxa"/>
            <w:tcBorders>
              <w:top w:val="nil"/>
              <w:left w:val="nil"/>
              <w:bottom w:val="single" w:sz="4" w:space="0" w:color="auto"/>
              <w:right w:val="single" w:sz="4" w:space="0" w:color="auto"/>
            </w:tcBorders>
            <w:vAlign w:val="center"/>
            <w:hideMark/>
          </w:tcPr>
          <w:p w14:paraId="1CC6E0B2" w14:textId="77777777" w:rsidR="00B35AAF" w:rsidRDefault="00B35AAF">
            <w:pPr>
              <w:jc w:val="center"/>
              <w:rPr>
                <w:rFonts w:ascii="GHEA Grapalat" w:hAnsi="GHEA Grapalat" w:cs="Arial"/>
                <w:sz w:val="20"/>
                <w:szCs w:val="20"/>
              </w:rPr>
            </w:pPr>
            <w:r>
              <w:rPr>
                <w:rFonts w:ascii="GHEA Grapalat" w:hAnsi="GHEA Grapalat" w:cs="Arial"/>
                <w:sz w:val="20"/>
                <w:szCs w:val="20"/>
              </w:rPr>
              <w:t>9.46</w:t>
            </w:r>
          </w:p>
        </w:tc>
        <w:tc>
          <w:tcPr>
            <w:tcW w:w="1113" w:type="dxa"/>
            <w:tcBorders>
              <w:top w:val="nil"/>
              <w:left w:val="nil"/>
              <w:bottom w:val="single" w:sz="4" w:space="0" w:color="auto"/>
              <w:right w:val="single" w:sz="4" w:space="0" w:color="auto"/>
            </w:tcBorders>
            <w:vAlign w:val="center"/>
            <w:hideMark/>
          </w:tcPr>
          <w:p w14:paraId="14A6D366" w14:textId="77777777" w:rsidR="00B35AAF" w:rsidRDefault="00B35AAF">
            <w:pPr>
              <w:jc w:val="right"/>
              <w:rPr>
                <w:rFonts w:ascii="GHEA Grapalat" w:hAnsi="GHEA Grapalat" w:cs="Arial"/>
                <w:sz w:val="20"/>
                <w:szCs w:val="20"/>
              </w:rPr>
            </w:pPr>
            <w:r>
              <w:rPr>
                <w:rFonts w:ascii="GHEA Grapalat" w:hAnsi="GHEA Grapalat" w:cs="Arial"/>
                <w:sz w:val="20"/>
                <w:szCs w:val="20"/>
              </w:rPr>
              <w:t>18588.9</w:t>
            </w:r>
          </w:p>
        </w:tc>
      </w:tr>
      <w:tr w:rsidR="00B35AAF" w14:paraId="416F847A" w14:textId="77777777" w:rsidTr="00B35AAF">
        <w:trPr>
          <w:trHeight w:val="315"/>
        </w:trPr>
        <w:tc>
          <w:tcPr>
            <w:tcW w:w="479" w:type="dxa"/>
            <w:tcBorders>
              <w:top w:val="nil"/>
              <w:left w:val="single" w:sz="4" w:space="0" w:color="auto"/>
              <w:bottom w:val="single" w:sz="4" w:space="0" w:color="auto"/>
              <w:right w:val="single" w:sz="4" w:space="0" w:color="auto"/>
            </w:tcBorders>
            <w:vAlign w:val="center"/>
            <w:hideMark/>
          </w:tcPr>
          <w:p w14:paraId="6C284B0A" w14:textId="77777777" w:rsidR="00B35AAF" w:rsidRDefault="00B35AAF">
            <w:pPr>
              <w:jc w:val="center"/>
              <w:rPr>
                <w:rFonts w:ascii="GHEA Grapalat" w:hAnsi="GHEA Grapalat" w:cs="Arial"/>
                <w:sz w:val="20"/>
                <w:szCs w:val="20"/>
              </w:rPr>
            </w:pPr>
            <w:r>
              <w:rPr>
                <w:rFonts w:ascii="GHEA Grapalat" w:hAnsi="GHEA Grapalat" w:cs="Arial"/>
                <w:sz w:val="20"/>
                <w:szCs w:val="20"/>
              </w:rPr>
              <w:t>20</w:t>
            </w:r>
          </w:p>
        </w:tc>
        <w:tc>
          <w:tcPr>
            <w:tcW w:w="4984" w:type="dxa"/>
            <w:tcBorders>
              <w:top w:val="nil"/>
              <w:left w:val="nil"/>
              <w:bottom w:val="single" w:sz="4" w:space="0" w:color="auto"/>
              <w:right w:val="single" w:sz="4" w:space="0" w:color="auto"/>
            </w:tcBorders>
            <w:vAlign w:val="center"/>
            <w:hideMark/>
          </w:tcPr>
          <w:p w14:paraId="60D3A06A" w14:textId="77777777" w:rsidR="00B35AAF" w:rsidRDefault="00B35AAF">
            <w:pPr>
              <w:rPr>
                <w:rFonts w:ascii="GHEA Grapalat" w:hAnsi="GHEA Grapalat" w:cs="Arial"/>
                <w:sz w:val="20"/>
                <w:szCs w:val="20"/>
              </w:rPr>
            </w:pPr>
            <w:r>
              <w:rPr>
                <w:rFonts w:ascii="GHEA Grapalat" w:hAnsi="GHEA Grapalat" w:cs="Arial"/>
                <w:sz w:val="20"/>
                <w:szCs w:val="20"/>
              </w:rPr>
              <w:t>Устройство основания из базальтового щебня на проезжей части: толщина h=12 см (h=8 см и размер 40-70 мм, h=4 см и размер 20-40 мм) с дополнительными 10 см по правому и левому краям.</w:t>
            </w:r>
          </w:p>
        </w:tc>
        <w:tc>
          <w:tcPr>
            <w:tcW w:w="988" w:type="dxa"/>
            <w:tcBorders>
              <w:top w:val="nil"/>
              <w:left w:val="nil"/>
              <w:bottom w:val="single" w:sz="4" w:space="0" w:color="auto"/>
              <w:right w:val="single" w:sz="4" w:space="0" w:color="auto"/>
            </w:tcBorders>
            <w:noWrap/>
            <w:vAlign w:val="center"/>
            <w:hideMark/>
          </w:tcPr>
          <w:p w14:paraId="31BDDDFF"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5BFA5128" w14:textId="77777777" w:rsidR="00B35AAF" w:rsidRDefault="00B35AAF">
            <w:pPr>
              <w:jc w:val="center"/>
              <w:rPr>
                <w:rFonts w:ascii="GHEA Grapalat" w:hAnsi="GHEA Grapalat" w:cs="Arial"/>
                <w:sz w:val="20"/>
                <w:szCs w:val="20"/>
              </w:rPr>
            </w:pPr>
            <w:r>
              <w:rPr>
                <w:rFonts w:ascii="GHEA Grapalat" w:hAnsi="GHEA Grapalat" w:cs="Arial"/>
                <w:sz w:val="20"/>
                <w:szCs w:val="20"/>
              </w:rPr>
              <w:t>1436.0</w:t>
            </w:r>
          </w:p>
        </w:tc>
        <w:tc>
          <w:tcPr>
            <w:tcW w:w="1106" w:type="dxa"/>
            <w:tcBorders>
              <w:top w:val="nil"/>
              <w:left w:val="nil"/>
              <w:bottom w:val="single" w:sz="4" w:space="0" w:color="auto"/>
              <w:right w:val="single" w:sz="4" w:space="0" w:color="auto"/>
            </w:tcBorders>
            <w:vAlign w:val="center"/>
            <w:hideMark/>
          </w:tcPr>
          <w:p w14:paraId="2D085D59" w14:textId="77777777" w:rsidR="00B35AAF" w:rsidRDefault="00B35AAF">
            <w:pPr>
              <w:jc w:val="center"/>
              <w:rPr>
                <w:rFonts w:ascii="GHEA Grapalat" w:hAnsi="GHEA Grapalat" w:cs="Arial"/>
                <w:sz w:val="20"/>
                <w:szCs w:val="20"/>
              </w:rPr>
            </w:pPr>
            <w:r>
              <w:rPr>
                <w:rFonts w:ascii="GHEA Grapalat" w:hAnsi="GHEA Grapalat" w:cs="Arial"/>
                <w:sz w:val="20"/>
                <w:szCs w:val="20"/>
              </w:rPr>
              <w:t>1.46</w:t>
            </w:r>
          </w:p>
        </w:tc>
        <w:tc>
          <w:tcPr>
            <w:tcW w:w="1113" w:type="dxa"/>
            <w:tcBorders>
              <w:top w:val="nil"/>
              <w:left w:val="nil"/>
              <w:bottom w:val="single" w:sz="4" w:space="0" w:color="auto"/>
              <w:right w:val="single" w:sz="4" w:space="0" w:color="auto"/>
            </w:tcBorders>
            <w:vAlign w:val="center"/>
            <w:hideMark/>
          </w:tcPr>
          <w:p w14:paraId="34F1F5CD" w14:textId="77777777" w:rsidR="00B35AAF" w:rsidRDefault="00B35AAF">
            <w:pPr>
              <w:jc w:val="right"/>
              <w:rPr>
                <w:rFonts w:ascii="GHEA Grapalat" w:hAnsi="GHEA Grapalat" w:cs="Arial"/>
                <w:sz w:val="20"/>
                <w:szCs w:val="20"/>
              </w:rPr>
            </w:pPr>
            <w:r>
              <w:rPr>
                <w:rFonts w:ascii="GHEA Grapalat" w:hAnsi="GHEA Grapalat" w:cs="Arial"/>
                <w:sz w:val="20"/>
                <w:szCs w:val="20"/>
              </w:rPr>
              <w:t>2099.432</w:t>
            </w:r>
          </w:p>
        </w:tc>
      </w:tr>
      <w:tr w:rsidR="00B35AAF" w14:paraId="170E0B91" w14:textId="77777777" w:rsidTr="00B35AAF">
        <w:trPr>
          <w:trHeight w:val="705"/>
        </w:trPr>
        <w:tc>
          <w:tcPr>
            <w:tcW w:w="479" w:type="dxa"/>
            <w:tcBorders>
              <w:top w:val="nil"/>
              <w:left w:val="single" w:sz="4" w:space="0" w:color="auto"/>
              <w:bottom w:val="single" w:sz="4" w:space="0" w:color="auto"/>
              <w:right w:val="single" w:sz="4" w:space="0" w:color="auto"/>
            </w:tcBorders>
            <w:vAlign w:val="center"/>
            <w:hideMark/>
          </w:tcPr>
          <w:p w14:paraId="6E3A0F57" w14:textId="77777777" w:rsidR="00B35AAF" w:rsidRDefault="00B35AAF">
            <w:pPr>
              <w:jc w:val="center"/>
              <w:rPr>
                <w:rFonts w:ascii="GHEA Grapalat" w:hAnsi="GHEA Grapalat" w:cs="Arial"/>
                <w:sz w:val="20"/>
                <w:szCs w:val="20"/>
              </w:rPr>
            </w:pPr>
            <w:r>
              <w:rPr>
                <w:rFonts w:ascii="GHEA Grapalat" w:hAnsi="GHEA Grapalat" w:cs="Arial"/>
                <w:sz w:val="20"/>
                <w:szCs w:val="20"/>
              </w:rPr>
              <w:t>21</w:t>
            </w:r>
          </w:p>
        </w:tc>
        <w:tc>
          <w:tcPr>
            <w:tcW w:w="4984" w:type="dxa"/>
            <w:tcBorders>
              <w:top w:val="nil"/>
              <w:left w:val="nil"/>
              <w:bottom w:val="single" w:sz="4" w:space="0" w:color="auto"/>
              <w:right w:val="single" w:sz="4" w:space="0" w:color="auto"/>
            </w:tcBorders>
            <w:vAlign w:val="center"/>
            <w:hideMark/>
          </w:tcPr>
          <w:p w14:paraId="446B6056" w14:textId="77777777" w:rsidR="00B35AAF" w:rsidRDefault="00B35AAF">
            <w:pPr>
              <w:rPr>
                <w:rFonts w:ascii="GHEA Grapalat" w:hAnsi="GHEA Grapalat" w:cs="Arial"/>
                <w:sz w:val="20"/>
                <w:szCs w:val="20"/>
              </w:rPr>
            </w:pPr>
            <w:r>
              <w:rPr>
                <w:rFonts w:ascii="GHEA Grapalat" w:hAnsi="GHEA Grapalat" w:cs="Arial"/>
                <w:sz w:val="20"/>
                <w:szCs w:val="20"/>
              </w:rPr>
              <w:t>Распределение битума из расчета 4,12 тонны битума на 1000 кв.м.</w:t>
            </w:r>
          </w:p>
        </w:tc>
        <w:tc>
          <w:tcPr>
            <w:tcW w:w="988" w:type="dxa"/>
            <w:tcBorders>
              <w:top w:val="nil"/>
              <w:left w:val="nil"/>
              <w:bottom w:val="single" w:sz="4" w:space="0" w:color="auto"/>
              <w:right w:val="single" w:sz="4" w:space="0" w:color="auto"/>
            </w:tcBorders>
            <w:vAlign w:val="center"/>
            <w:hideMark/>
          </w:tcPr>
          <w:p w14:paraId="665B9416" w14:textId="77777777" w:rsidR="00B35AAF" w:rsidRDefault="00B35AAF">
            <w:pPr>
              <w:jc w:val="center"/>
              <w:rPr>
                <w:rFonts w:ascii="GHEA Grapalat" w:hAnsi="GHEA Grapalat" w:cs="Arial"/>
                <w:sz w:val="20"/>
                <w:szCs w:val="20"/>
              </w:rPr>
            </w:pPr>
            <w:r>
              <w:rPr>
                <w:rFonts w:ascii="GHEA Grapalat" w:hAnsi="GHEA Grapalat" w:cs="Arial"/>
                <w:sz w:val="20"/>
                <w:szCs w:val="20"/>
              </w:rPr>
              <w:t>т</w:t>
            </w:r>
          </w:p>
        </w:tc>
        <w:tc>
          <w:tcPr>
            <w:tcW w:w="910" w:type="dxa"/>
            <w:tcBorders>
              <w:top w:val="nil"/>
              <w:left w:val="nil"/>
              <w:bottom w:val="single" w:sz="4" w:space="0" w:color="auto"/>
              <w:right w:val="single" w:sz="4" w:space="0" w:color="auto"/>
            </w:tcBorders>
            <w:vAlign w:val="center"/>
            <w:hideMark/>
          </w:tcPr>
          <w:p w14:paraId="624D0FD1" w14:textId="77777777" w:rsidR="00B35AAF" w:rsidRDefault="00B35AAF">
            <w:pPr>
              <w:jc w:val="center"/>
              <w:rPr>
                <w:rFonts w:ascii="GHEA Grapalat" w:hAnsi="GHEA Grapalat" w:cs="Arial"/>
                <w:sz w:val="20"/>
                <w:szCs w:val="20"/>
              </w:rPr>
            </w:pPr>
            <w:r>
              <w:rPr>
                <w:rFonts w:ascii="GHEA Grapalat" w:hAnsi="GHEA Grapalat" w:cs="Arial"/>
                <w:sz w:val="20"/>
                <w:szCs w:val="20"/>
              </w:rPr>
              <w:t>5.910</w:t>
            </w:r>
          </w:p>
        </w:tc>
        <w:tc>
          <w:tcPr>
            <w:tcW w:w="1106" w:type="dxa"/>
            <w:tcBorders>
              <w:top w:val="nil"/>
              <w:left w:val="nil"/>
              <w:bottom w:val="single" w:sz="4" w:space="0" w:color="auto"/>
              <w:right w:val="single" w:sz="4" w:space="0" w:color="auto"/>
            </w:tcBorders>
            <w:vAlign w:val="center"/>
            <w:hideMark/>
          </w:tcPr>
          <w:p w14:paraId="4164C07C" w14:textId="77777777" w:rsidR="00B35AAF" w:rsidRDefault="00B35AAF">
            <w:pPr>
              <w:jc w:val="center"/>
              <w:rPr>
                <w:rFonts w:ascii="GHEA Grapalat" w:hAnsi="GHEA Grapalat" w:cs="Arial"/>
                <w:sz w:val="20"/>
                <w:szCs w:val="20"/>
              </w:rPr>
            </w:pPr>
            <w:r>
              <w:rPr>
                <w:rFonts w:ascii="GHEA Grapalat" w:hAnsi="GHEA Grapalat" w:cs="Arial"/>
                <w:sz w:val="20"/>
                <w:szCs w:val="20"/>
              </w:rPr>
              <w:t>257.35</w:t>
            </w:r>
          </w:p>
        </w:tc>
        <w:tc>
          <w:tcPr>
            <w:tcW w:w="1113" w:type="dxa"/>
            <w:tcBorders>
              <w:top w:val="nil"/>
              <w:left w:val="nil"/>
              <w:bottom w:val="single" w:sz="4" w:space="0" w:color="auto"/>
              <w:right w:val="single" w:sz="4" w:space="0" w:color="auto"/>
            </w:tcBorders>
            <w:vAlign w:val="center"/>
            <w:hideMark/>
          </w:tcPr>
          <w:p w14:paraId="51391CAD" w14:textId="77777777" w:rsidR="00B35AAF" w:rsidRDefault="00B35AAF">
            <w:pPr>
              <w:jc w:val="right"/>
              <w:rPr>
                <w:rFonts w:ascii="GHEA Grapalat" w:hAnsi="GHEA Grapalat" w:cs="Arial"/>
                <w:sz w:val="20"/>
                <w:szCs w:val="20"/>
              </w:rPr>
            </w:pPr>
            <w:r>
              <w:rPr>
                <w:rFonts w:ascii="GHEA Grapalat" w:hAnsi="GHEA Grapalat" w:cs="Arial"/>
                <w:sz w:val="20"/>
                <w:szCs w:val="20"/>
              </w:rPr>
              <w:t>1520.939</w:t>
            </w:r>
          </w:p>
        </w:tc>
      </w:tr>
      <w:tr w:rsidR="00B35AAF" w14:paraId="6C4DA863" w14:textId="77777777" w:rsidTr="00B35AAF">
        <w:trPr>
          <w:trHeight w:val="1230"/>
        </w:trPr>
        <w:tc>
          <w:tcPr>
            <w:tcW w:w="479" w:type="dxa"/>
            <w:tcBorders>
              <w:top w:val="nil"/>
              <w:left w:val="single" w:sz="4" w:space="0" w:color="auto"/>
              <w:bottom w:val="single" w:sz="4" w:space="0" w:color="auto"/>
              <w:right w:val="single" w:sz="4" w:space="0" w:color="auto"/>
            </w:tcBorders>
            <w:vAlign w:val="center"/>
            <w:hideMark/>
          </w:tcPr>
          <w:p w14:paraId="10DE70AD" w14:textId="77777777" w:rsidR="00B35AAF" w:rsidRDefault="00B35AAF">
            <w:pPr>
              <w:jc w:val="center"/>
              <w:rPr>
                <w:rFonts w:ascii="GHEA Grapalat" w:hAnsi="GHEA Grapalat" w:cs="Arial"/>
                <w:sz w:val="20"/>
                <w:szCs w:val="20"/>
              </w:rPr>
            </w:pPr>
            <w:r>
              <w:rPr>
                <w:rFonts w:ascii="GHEA Grapalat" w:hAnsi="GHEA Grapalat" w:cs="Arial"/>
                <w:sz w:val="20"/>
                <w:szCs w:val="20"/>
              </w:rPr>
              <w:t>22</w:t>
            </w:r>
          </w:p>
        </w:tc>
        <w:tc>
          <w:tcPr>
            <w:tcW w:w="4984" w:type="dxa"/>
            <w:tcBorders>
              <w:top w:val="nil"/>
              <w:left w:val="nil"/>
              <w:bottom w:val="single" w:sz="4" w:space="0" w:color="auto"/>
              <w:right w:val="single" w:sz="4" w:space="0" w:color="auto"/>
            </w:tcBorders>
            <w:vAlign w:val="center"/>
            <w:hideMark/>
          </w:tcPr>
          <w:p w14:paraId="40955CC3" w14:textId="77777777" w:rsidR="00B35AAF" w:rsidRDefault="00B35AAF">
            <w:pPr>
              <w:rPr>
                <w:rFonts w:ascii="GHEA Grapalat" w:hAnsi="GHEA Grapalat" w:cs="Arial"/>
                <w:sz w:val="20"/>
                <w:szCs w:val="20"/>
              </w:rPr>
            </w:pPr>
            <w:r>
              <w:rPr>
                <w:rFonts w:ascii="GHEA Grapalat" w:hAnsi="GHEA Grapalat" w:cs="Arial"/>
                <w:sz w:val="20"/>
                <w:szCs w:val="20"/>
              </w:rPr>
              <w:t>Устройство покрытия из крупнозернистого асфальтобетона толщиной 6 см на полосах движения (дополнительно по 10 см по правому и левому краю)</w:t>
            </w:r>
          </w:p>
        </w:tc>
        <w:tc>
          <w:tcPr>
            <w:tcW w:w="988" w:type="dxa"/>
            <w:tcBorders>
              <w:top w:val="nil"/>
              <w:left w:val="nil"/>
              <w:bottom w:val="single" w:sz="4" w:space="0" w:color="auto"/>
              <w:right w:val="single" w:sz="4" w:space="0" w:color="auto"/>
            </w:tcBorders>
            <w:noWrap/>
            <w:vAlign w:val="center"/>
            <w:hideMark/>
          </w:tcPr>
          <w:p w14:paraId="3D147C5B"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55F38EE4" w14:textId="77777777" w:rsidR="00B35AAF" w:rsidRDefault="00B35AAF">
            <w:pPr>
              <w:jc w:val="center"/>
              <w:rPr>
                <w:rFonts w:ascii="GHEA Grapalat" w:hAnsi="GHEA Grapalat" w:cs="Arial"/>
                <w:sz w:val="20"/>
                <w:szCs w:val="20"/>
              </w:rPr>
            </w:pPr>
            <w:r>
              <w:rPr>
                <w:rFonts w:ascii="GHEA Grapalat" w:hAnsi="GHEA Grapalat" w:cs="Arial"/>
                <w:sz w:val="20"/>
                <w:szCs w:val="20"/>
              </w:rPr>
              <w:t>1436.0</w:t>
            </w:r>
          </w:p>
        </w:tc>
        <w:tc>
          <w:tcPr>
            <w:tcW w:w="1106" w:type="dxa"/>
            <w:tcBorders>
              <w:top w:val="nil"/>
              <w:left w:val="nil"/>
              <w:bottom w:val="single" w:sz="4" w:space="0" w:color="auto"/>
              <w:right w:val="single" w:sz="4" w:space="0" w:color="auto"/>
            </w:tcBorders>
            <w:vAlign w:val="center"/>
            <w:hideMark/>
          </w:tcPr>
          <w:p w14:paraId="7BBDA6E1" w14:textId="77777777" w:rsidR="00B35AAF" w:rsidRDefault="00B35AAF">
            <w:pPr>
              <w:jc w:val="center"/>
              <w:rPr>
                <w:rFonts w:ascii="GHEA Grapalat" w:hAnsi="GHEA Grapalat" w:cs="Arial"/>
                <w:sz w:val="20"/>
                <w:szCs w:val="20"/>
              </w:rPr>
            </w:pPr>
            <w:r>
              <w:rPr>
                <w:rFonts w:ascii="GHEA Grapalat" w:hAnsi="GHEA Grapalat" w:cs="Arial"/>
                <w:sz w:val="20"/>
                <w:szCs w:val="20"/>
              </w:rPr>
              <w:t>5.56</w:t>
            </w:r>
          </w:p>
        </w:tc>
        <w:tc>
          <w:tcPr>
            <w:tcW w:w="1113" w:type="dxa"/>
            <w:tcBorders>
              <w:top w:val="nil"/>
              <w:left w:val="nil"/>
              <w:bottom w:val="single" w:sz="4" w:space="0" w:color="auto"/>
              <w:right w:val="single" w:sz="4" w:space="0" w:color="auto"/>
            </w:tcBorders>
            <w:vAlign w:val="center"/>
            <w:hideMark/>
          </w:tcPr>
          <w:p w14:paraId="35B7EEB7" w14:textId="77777777" w:rsidR="00B35AAF" w:rsidRDefault="00B35AAF">
            <w:pPr>
              <w:jc w:val="right"/>
              <w:rPr>
                <w:rFonts w:ascii="GHEA Grapalat" w:hAnsi="GHEA Grapalat" w:cs="Arial"/>
                <w:sz w:val="20"/>
                <w:szCs w:val="20"/>
              </w:rPr>
            </w:pPr>
            <w:r>
              <w:rPr>
                <w:rFonts w:ascii="GHEA Grapalat" w:hAnsi="GHEA Grapalat" w:cs="Arial"/>
                <w:sz w:val="20"/>
                <w:szCs w:val="20"/>
              </w:rPr>
              <w:t>7979.852</w:t>
            </w:r>
          </w:p>
        </w:tc>
      </w:tr>
      <w:tr w:rsidR="00B35AAF" w14:paraId="0CC517F6" w14:textId="77777777" w:rsidTr="00B35AAF">
        <w:trPr>
          <w:trHeight w:val="1230"/>
        </w:trPr>
        <w:tc>
          <w:tcPr>
            <w:tcW w:w="479" w:type="dxa"/>
            <w:tcBorders>
              <w:top w:val="nil"/>
              <w:left w:val="single" w:sz="4" w:space="0" w:color="auto"/>
              <w:bottom w:val="single" w:sz="4" w:space="0" w:color="auto"/>
              <w:right w:val="single" w:sz="4" w:space="0" w:color="auto"/>
            </w:tcBorders>
            <w:vAlign w:val="center"/>
            <w:hideMark/>
          </w:tcPr>
          <w:p w14:paraId="7A41C9DC" w14:textId="77777777" w:rsidR="00B35AAF" w:rsidRDefault="00B35AAF">
            <w:pPr>
              <w:jc w:val="center"/>
              <w:rPr>
                <w:rFonts w:ascii="GHEA Grapalat" w:hAnsi="GHEA Grapalat" w:cs="Arial"/>
                <w:sz w:val="20"/>
                <w:szCs w:val="20"/>
              </w:rPr>
            </w:pPr>
            <w:r>
              <w:rPr>
                <w:rFonts w:ascii="GHEA Grapalat" w:hAnsi="GHEA Grapalat" w:cs="Arial"/>
                <w:sz w:val="20"/>
                <w:szCs w:val="20"/>
              </w:rPr>
              <w:t>23</w:t>
            </w:r>
          </w:p>
        </w:tc>
        <w:tc>
          <w:tcPr>
            <w:tcW w:w="4984" w:type="dxa"/>
            <w:tcBorders>
              <w:top w:val="nil"/>
              <w:left w:val="nil"/>
              <w:bottom w:val="single" w:sz="4" w:space="0" w:color="auto"/>
              <w:right w:val="single" w:sz="4" w:space="0" w:color="auto"/>
            </w:tcBorders>
            <w:vAlign w:val="center"/>
            <w:hideMark/>
          </w:tcPr>
          <w:p w14:paraId="48E9EC57" w14:textId="77777777" w:rsidR="00B35AAF" w:rsidRDefault="00B35AAF">
            <w:pPr>
              <w:rPr>
                <w:rFonts w:ascii="GHEA Grapalat" w:hAnsi="GHEA Grapalat" w:cs="Arial"/>
                <w:sz w:val="20"/>
                <w:szCs w:val="20"/>
              </w:rPr>
            </w:pPr>
            <w:r>
              <w:rPr>
                <w:rFonts w:ascii="GHEA Grapalat" w:hAnsi="GHEA Grapalat" w:cs="Arial"/>
                <w:sz w:val="20"/>
                <w:szCs w:val="20"/>
              </w:rPr>
              <w:t>Подготовка асфальтобетонного покрытия толщиной 4 см на полосах движения (дополнительно по 10 см с правого и левого краев)</w:t>
            </w:r>
          </w:p>
        </w:tc>
        <w:tc>
          <w:tcPr>
            <w:tcW w:w="988" w:type="dxa"/>
            <w:tcBorders>
              <w:top w:val="nil"/>
              <w:left w:val="nil"/>
              <w:bottom w:val="single" w:sz="4" w:space="0" w:color="auto"/>
              <w:right w:val="single" w:sz="4" w:space="0" w:color="auto"/>
            </w:tcBorders>
            <w:noWrap/>
            <w:vAlign w:val="center"/>
            <w:hideMark/>
          </w:tcPr>
          <w:p w14:paraId="511CA357"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52B3235C" w14:textId="77777777" w:rsidR="00B35AAF" w:rsidRDefault="00B35AAF">
            <w:pPr>
              <w:jc w:val="center"/>
              <w:rPr>
                <w:rFonts w:ascii="GHEA Grapalat" w:hAnsi="GHEA Grapalat" w:cs="Arial"/>
                <w:sz w:val="20"/>
                <w:szCs w:val="20"/>
              </w:rPr>
            </w:pPr>
            <w:r>
              <w:rPr>
                <w:rFonts w:ascii="GHEA Grapalat" w:hAnsi="GHEA Grapalat" w:cs="Arial"/>
                <w:sz w:val="20"/>
                <w:szCs w:val="20"/>
              </w:rPr>
              <w:t>1436.0</w:t>
            </w:r>
          </w:p>
        </w:tc>
        <w:tc>
          <w:tcPr>
            <w:tcW w:w="1106" w:type="dxa"/>
            <w:tcBorders>
              <w:top w:val="nil"/>
              <w:left w:val="nil"/>
              <w:bottom w:val="single" w:sz="4" w:space="0" w:color="auto"/>
              <w:right w:val="single" w:sz="4" w:space="0" w:color="auto"/>
            </w:tcBorders>
            <w:vAlign w:val="center"/>
            <w:hideMark/>
          </w:tcPr>
          <w:p w14:paraId="3D6069B2" w14:textId="77777777" w:rsidR="00B35AAF" w:rsidRDefault="00B35AAF">
            <w:pPr>
              <w:jc w:val="center"/>
              <w:rPr>
                <w:rFonts w:ascii="GHEA Grapalat" w:hAnsi="GHEA Grapalat" w:cs="Arial"/>
                <w:sz w:val="20"/>
                <w:szCs w:val="20"/>
              </w:rPr>
            </w:pPr>
            <w:r>
              <w:rPr>
                <w:rFonts w:ascii="GHEA Grapalat" w:hAnsi="GHEA Grapalat" w:cs="Arial"/>
                <w:sz w:val="20"/>
                <w:szCs w:val="20"/>
              </w:rPr>
              <w:t>4.10</w:t>
            </w:r>
          </w:p>
        </w:tc>
        <w:tc>
          <w:tcPr>
            <w:tcW w:w="1113" w:type="dxa"/>
            <w:tcBorders>
              <w:top w:val="nil"/>
              <w:left w:val="nil"/>
              <w:bottom w:val="single" w:sz="4" w:space="0" w:color="auto"/>
              <w:right w:val="single" w:sz="4" w:space="0" w:color="auto"/>
            </w:tcBorders>
            <w:vAlign w:val="center"/>
            <w:hideMark/>
          </w:tcPr>
          <w:p w14:paraId="36C3B35F" w14:textId="77777777" w:rsidR="00B35AAF" w:rsidRDefault="00B35AAF">
            <w:pPr>
              <w:jc w:val="right"/>
              <w:rPr>
                <w:rFonts w:ascii="GHEA Grapalat" w:hAnsi="GHEA Grapalat" w:cs="Arial"/>
                <w:sz w:val="20"/>
                <w:szCs w:val="20"/>
              </w:rPr>
            </w:pPr>
            <w:r>
              <w:rPr>
                <w:rFonts w:ascii="GHEA Grapalat" w:hAnsi="GHEA Grapalat" w:cs="Arial"/>
                <w:sz w:val="20"/>
                <w:szCs w:val="20"/>
              </w:rPr>
              <w:t>5884.728</w:t>
            </w:r>
          </w:p>
        </w:tc>
      </w:tr>
      <w:tr w:rsidR="00B35AAF" w14:paraId="6B5E9366"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0034E0AF" w14:textId="77777777" w:rsidR="00B35AAF" w:rsidRDefault="00B35AAF">
            <w:pPr>
              <w:jc w:val="center"/>
              <w:rPr>
                <w:rFonts w:ascii="GHEA Grapalat" w:hAnsi="GHEA Grapalat" w:cs="Arial"/>
                <w:sz w:val="20"/>
                <w:szCs w:val="20"/>
              </w:rPr>
            </w:pPr>
            <w:r>
              <w:rPr>
                <w:rFonts w:ascii="GHEA Grapalat" w:hAnsi="GHEA Grapalat" w:cs="Arial"/>
                <w:sz w:val="20"/>
                <w:szCs w:val="20"/>
              </w:rPr>
              <w:t>24</w:t>
            </w:r>
          </w:p>
        </w:tc>
        <w:tc>
          <w:tcPr>
            <w:tcW w:w="4984" w:type="dxa"/>
            <w:tcBorders>
              <w:top w:val="nil"/>
              <w:left w:val="nil"/>
              <w:bottom w:val="single" w:sz="4" w:space="0" w:color="auto"/>
              <w:right w:val="single" w:sz="4" w:space="0" w:color="auto"/>
            </w:tcBorders>
            <w:vAlign w:val="center"/>
            <w:hideMark/>
          </w:tcPr>
          <w:p w14:paraId="079C426A" w14:textId="77777777" w:rsidR="00B35AAF" w:rsidRDefault="00B35AAF">
            <w:pPr>
              <w:rPr>
                <w:rFonts w:ascii="GHEA Grapalat" w:hAnsi="GHEA Grapalat" w:cs="Arial"/>
                <w:sz w:val="20"/>
                <w:szCs w:val="20"/>
              </w:rPr>
            </w:pPr>
            <w:r>
              <w:rPr>
                <w:rFonts w:ascii="GHEA Grapalat" w:hAnsi="GHEA Grapalat" w:cs="Arial"/>
                <w:sz w:val="20"/>
                <w:szCs w:val="20"/>
              </w:rPr>
              <w:t>Устройство основания из базальтового щебня на тротуарах толщиной h=12 см (h=8 см и размером 40-70 мм, h=4 см и размером 20-40 мм) с дополнительными 10 см по правому и левому краям</w:t>
            </w:r>
          </w:p>
        </w:tc>
        <w:tc>
          <w:tcPr>
            <w:tcW w:w="988" w:type="dxa"/>
            <w:tcBorders>
              <w:top w:val="nil"/>
              <w:left w:val="nil"/>
              <w:bottom w:val="single" w:sz="4" w:space="0" w:color="auto"/>
              <w:right w:val="single" w:sz="4" w:space="0" w:color="auto"/>
            </w:tcBorders>
            <w:noWrap/>
            <w:vAlign w:val="center"/>
            <w:hideMark/>
          </w:tcPr>
          <w:p w14:paraId="10AC8FC3"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4713F6FC" w14:textId="77777777" w:rsidR="00B35AAF" w:rsidRDefault="00B35AAF">
            <w:pPr>
              <w:jc w:val="center"/>
              <w:rPr>
                <w:rFonts w:ascii="GHEA Grapalat" w:hAnsi="GHEA Grapalat" w:cs="Arial"/>
                <w:sz w:val="20"/>
                <w:szCs w:val="20"/>
              </w:rPr>
            </w:pPr>
            <w:r>
              <w:rPr>
                <w:rFonts w:ascii="GHEA Grapalat" w:hAnsi="GHEA Grapalat" w:cs="Arial"/>
                <w:sz w:val="20"/>
                <w:szCs w:val="20"/>
              </w:rPr>
              <w:t>2571.0</w:t>
            </w:r>
          </w:p>
        </w:tc>
        <w:tc>
          <w:tcPr>
            <w:tcW w:w="1106" w:type="dxa"/>
            <w:tcBorders>
              <w:top w:val="nil"/>
              <w:left w:val="nil"/>
              <w:bottom w:val="single" w:sz="4" w:space="0" w:color="auto"/>
              <w:right w:val="single" w:sz="4" w:space="0" w:color="auto"/>
            </w:tcBorders>
            <w:vAlign w:val="center"/>
            <w:hideMark/>
          </w:tcPr>
          <w:p w14:paraId="63F6F341" w14:textId="77777777" w:rsidR="00B35AAF" w:rsidRDefault="00B35AAF">
            <w:pPr>
              <w:jc w:val="center"/>
              <w:rPr>
                <w:rFonts w:ascii="GHEA Grapalat" w:hAnsi="GHEA Grapalat" w:cs="Arial"/>
                <w:sz w:val="20"/>
                <w:szCs w:val="20"/>
              </w:rPr>
            </w:pPr>
            <w:r>
              <w:rPr>
                <w:rFonts w:ascii="GHEA Grapalat" w:hAnsi="GHEA Grapalat" w:cs="Arial"/>
                <w:sz w:val="20"/>
                <w:szCs w:val="20"/>
              </w:rPr>
              <w:t>1.46</w:t>
            </w:r>
          </w:p>
        </w:tc>
        <w:tc>
          <w:tcPr>
            <w:tcW w:w="1113" w:type="dxa"/>
            <w:tcBorders>
              <w:top w:val="nil"/>
              <w:left w:val="nil"/>
              <w:bottom w:val="single" w:sz="4" w:space="0" w:color="auto"/>
              <w:right w:val="single" w:sz="4" w:space="0" w:color="auto"/>
            </w:tcBorders>
            <w:vAlign w:val="center"/>
            <w:hideMark/>
          </w:tcPr>
          <w:p w14:paraId="13DEF4B6" w14:textId="77777777" w:rsidR="00B35AAF" w:rsidRDefault="00B35AAF">
            <w:pPr>
              <w:jc w:val="right"/>
              <w:rPr>
                <w:rFonts w:ascii="GHEA Grapalat" w:hAnsi="GHEA Grapalat" w:cs="Arial"/>
                <w:sz w:val="20"/>
                <w:szCs w:val="20"/>
              </w:rPr>
            </w:pPr>
            <w:r>
              <w:rPr>
                <w:rFonts w:ascii="GHEA Grapalat" w:hAnsi="GHEA Grapalat" w:cs="Arial"/>
                <w:sz w:val="20"/>
                <w:szCs w:val="20"/>
              </w:rPr>
              <w:t>3758.802</w:t>
            </w:r>
          </w:p>
        </w:tc>
      </w:tr>
      <w:tr w:rsidR="00B35AAF" w14:paraId="366C0B4B" w14:textId="77777777" w:rsidTr="00B35AAF">
        <w:trPr>
          <w:trHeight w:val="705"/>
        </w:trPr>
        <w:tc>
          <w:tcPr>
            <w:tcW w:w="479" w:type="dxa"/>
            <w:tcBorders>
              <w:top w:val="nil"/>
              <w:left w:val="single" w:sz="4" w:space="0" w:color="auto"/>
              <w:bottom w:val="single" w:sz="4" w:space="0" w:color="auto"/>
              <w:right w:val="single" w:sz="4" w:space="0" w:color="auto"/>
            </w:tcBorders>
            <w:vAlign w:val="center"/>
            <w:hideMark/>
          </w:tcPr>
          <w:p w14:paraId="2649B37B" w14:textId="77777777" w:rsidR="00B35AAF" w:rsidRDefault="00B35AAF">
            <w:pPr>
              <w:jc w:val="center"/>
              <w:rPr>
                <w:rFonts w:ascii="GHEA Grapalat" w:hAnsi="GHEA Grapalat" w:cs="Arial"/>
                <w:sz w:val="20"/>
                <w:szCs w:val="20"/>
              </w:rPr>
            </w:pPr>
            <w:r>
              <w:rPr>
                <w:rFonts w:ascii="GHEA Grapalat" w:hAnsi="GHEA Grapalat" w:cs="Arial"/>
                <w:sz w:val="20"/>
                <w:szCs w:val="20"/>
              </w:rPr>
              <w:t>25</w:t>
            </w:r>
          </w:p>
        </w:tc>
        <w:tc>
          <w:tcPr>
            <w:tcW w:w="4984" w:type="dxa"/>
            <w:tcBorders>
              <w:top w:val="nil"/>
              <w:left w:val="nil"/>
              <w:bottom w:val="single" w:sz="4" w:space="0" w:color="auto"/>
              <w:right w:val="single" w:sz="4" w:space="0" w:color="auto"/>
            </w:tcBorders>
            <w:vAlign w:val="center"/>
            <w:hideMark/>
          </w:tcPr>
          <w:p w14:paraId="7477403C" w14:textId="77777777" w:rsidR="00B35AAF" w:rsidRDefault="00B35AAF">
            <w:pPr>
              <w:rPr>
                <w:rFonts w:ascii="GHEA Grapalat" w:hAnsi="GHEA Grapalat" w:cs="Arial"/>
                <w:sz w:val="20"/>
                <w:szCs w:val="20"/>
              </w:rPr>
            </w:pPr>
            <w:r>
              <w:rPr>
                <w:rFonts w:ascii="GHEA Grapalat" w:hAnsi="GHEA Grapalat" w:cs="Arial"/>
                <w:sz w:val="20"/>
                <w:szCs w:val="20"/>
              </w:rPr>
              <w:t>Распределение битума из расчета 4,12 тонны битума на 1000 кв.м.</w:t>
            </w:r>
          </w:p>
        </w:tc>
        <w:tc>
          <w:tcPr>
            <w:tcW w:w="988" w:type="dxa"/>
            <w:tcBorders>
              <w:top w:val="nil"/>
              <w:left w:val="nil"/>
              <w:bottom w:val="single" w:sz="4" w:space="0" w:color="auto"/>
              <w:right w:val="single" w:sz="4" w:space="0" w:color="auto"/>
            </w:tcBorders>
            <w:vAlign w:val="center"/>
            <w:hideMark/>
          </w:tcPr>
          <w:p w14:paraId="1DE833BD" w14:textId="77777777" w:rsidR="00B35AAF" w:rsidRDefault="00B35AAF">
            <w:pPr>
              <w:jc w:val="center"/>
              <w:rPr>
                <w:rFonts w:ascii="GHEA Grapalat" w:hAnsi="GHEA Grapalat" w:cs="Arial"/>
                <w:sz w:val="20"/>
                <w:szCs w:val="20"/>
              </w:rPr>
            </w:pPr>
            <w:r>
              <w:rPr>
                <w:rFonts w:ascii="GHEA Grapalat" w:hAnsi="GHEA Grapalat" w:cs="Arial"/>
                <w:sz w:val="20"/>
                <w:szCs w:val="20"/>
              </w:rPr>
              <w:t>т</w:t>
            </w:r>
          </w:p>
        </w:tc>
        <w:tc>
          <w:tcPr>
            <w:tcW w:w="910" w:type="dxa"/>
            <w:tcBorders>
              <w:top w:val="nil"/>
              <w:left w:val="nil"/>
              <w:bottom w:val="single" w:sz="4" w:space="0" w:color="auto"/>
              <w:right w:val="single" w:sz="4" w:space="0" w:color="auto"/>
            </w:tcBorders>
            <w:vAlign w:val="center"/>
            <w:hideMark/>
          </w:tcPr>
          <w:p w14:paraId="70158989" w14:textId="77777777" w:rsidR="00B35AAF" w:rsidRDefault="00B35AAF">
            <w:pPr>
              <w:jc w:val="center"/>
              <w:rPr>
                <w:rFonts w:ascii="GHEA Grapalat" w:hAnsi="GHEA Grapalat" w:cs="Arial"/>
                <w:sz w:val="20"/>
                <w:szCs w:val="20"/>
              </w:rPr>
            </w:pPr>
            <w:r>
              <w:rPr>
                <w:rFonts w:ascii="GHEA Grapalat" w:hAnsi="GHEA Grapalat" w:cs="Arial"/>
                <w:sz w:val="20"/>
                <w:szCs w:val="20"/>
              </w:rPr>
              <w:t>10.600</w:t>
            </w:r>
          </w:p>
        </w:tc>
        <w:tc>
          <w:tcPr>
            <w:tcW w:w="1106" w:type="dxa"/>
            <w:tcBorders>
              <w:top w:val="nil"/>
              <w:left w:val="nil"/>
              <w:bottom w:val="single" w:sz="4" w:space="0" w:color="auto"/>
              <w:right w:val="single" w:sz="4" w:space="0" w:color="auto"/>
            </w:tcBorders>
            <w:vAlign w:val="center"/>
            <w:hideMark/>
          </w:tcPr>
          <w:p w14:paraId="054A4F99" w14:textId="77777777" w:rsidR="00B35AAF" w:rsidRDefault="00B35AAF">
            <w:pPr>
              <w:jc w:val="center"/>
              <w:rPr>
                <w:rFonts w:ascii="GHEA Grapalat" w:hAnsi="GHEA Grapalat" w:cs="Arial"/>
                <w:sz w:val="20"/>
                <w:szCs w:val="20"/>
              </w:rPr>
            </w:pPr>
            <w:r>
              <w:rPr>
                <w:rFonts w:ascii="GHEA Grapalat" w:hAnsi="GHEA Grapalat" w:cs="Arial"/>
                <w:sz w:val="20"/>
                <w:szCs w:val="20"/>
              </w:rPr>
              <w:t>257.35</w:t>
            </w:r>
          </w:p>
        </w:tc>
        <w:tc>
          <w:tcPr>
            <w:tcW w:w="1113" w:type="dxa"/>
            <w:tcBorders>
              <w:top w:val="nil"/>
              <w:left w:val="nil"/>
              <w:bottom w:val="single" w:sz="4" w:space="0" w:color="auto"/>
              <w:right w:val="single" w:sz="4" w:space="0" w:color="auto"/>
            </w:tcBorders>
            <w:vAlign w:val="center"/>
            <w:hideMark/>
          </w:tcPr>
          <w:p w14:paraId="0EDC59C1" w14:textId="77777777" w:rsidR="00B35AAF" w:rsidRDefault="00B35AAF">
            <w:pPr>
              <w:jc w:val="right"/>
              <w:rPr>
                <w:rFonts w:ascii="GHEA Grapalat" w:hAnsi="GHEA Grapalat" w:cs="Arial"/>
                <w:sz w:val="20"/>
                <w:szCs w:val="20"/>
              </w:rPr>
            </w:pPr>
            <w:r>
              <w:rPr>
                <w:rFonts w:ascii="GHEA Grapalat" w:hAnsi="GHEA Grapalat" w:cs="Arial"/>
                <w:sz w:val="20"/>
                <w:szCs w:val="20"/>
              </w:rPr>
              <w:t>2727.91</w:t>
            </w:r>
          </w:p>
        </w:tc>
      </w:tr>
      <w:tr w:rsidR="00B35AAF" w14:paraId="7353827D"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69FA0F57" w14:textId="77777777" w:rsidR="00B35AAF" w:rsidRDefault="00B35AAF">
            <w:pPr>
              <w:jc w:val="center"/>
              <w:rPr>
                <w:rFonts w:ascii="GHEA Grapalat" w:hAnsi="GHEA Grapalat" w:cs="Arial"/>
                <w:sz w:val="20"/>
                <w:szCs w:val="20"/>
              </w:rPr>
            </w:pPr>
            <w:r>
              <w:rPr>
                <w:rFonts w:ascii="GHEA Grapalat" w:hAnsi="GHEA Grapalat" w:cs="Arial"/>
                <w:sz w:val="20"/>
                <w:szCs w:val="20"/>
              </w:rPr>
              <w:t>26</w:t>
            </w:r>
          </w:p>
        </w:tc>
        <w:tc>
          <w:tcPr>
            <w:tcW w:w="4984" w:type="dxa"/>
            <w:tcBorders>
              <w:top w:val="nil"/>
              <w:left w:val="nil"/>
              <w:bottom w:val="single" w:sz="4" w:space="0" w:color="auto"/>
              <w:right w:val="single" w:sz="4" w:space="0" w:color="auto"/>
            </w:tcBorders>
            <w:vAlign w:val="center"/>
            <w:hideMark/>
          </w:tcPr>
          <w:p w14:paraId="392B674E" w14:textId="77777777" w:rsidR="00B35AAF" w:rsidRDefault="00B35AAF">
            <w:pPr>
              <w:rPr>
                <w:rFonts w:ascii="GHEA Grapalat" w:hAnsi="GHEA Grapalat" w:cs="Arial"/>
                <w:sz w:val="20"/>
                <w:szCs w:val="20"/>
              </w:rPr>
            </w:pPr>
            <w:r>
              <w:rPr>
                <w:rFonts w:ascii="GHEA Grapalat" w:hAnsi="GHEA Grapalat" w:cs="Arial"/>
                <w:sz w:val="20"/>
                <w:szCs w:val="20"/>
              </w:rPr>
              <w:t>Подготовка асфальтобетонного покрытия толщиной 6 см на тротуарах (дополнительно по 10 см по правому и левому краям)</w:t>
            </w:r>
          </w:p>
        </w:tc>
        <w:tc>
          <w:tcPr>
            <w:tcW w:w="988" w:type="dxa"/>
            <w:tcBorders>
              <w:top w:val="nil"/>
              <w:left w:val="nil"/>
              <w:bottom w:val="single" w:sz="4" w:space="0" w:color="auto"/>
              <w:right w:val="single" w:sz="4" w:space="0" w:color="auto"/>
            </w:tcBorders>
            <w:vAlign w:val="center"/>
            <w:hideMark/>
          </w:tcPr>
          <w:p w14:paraId="5126E7FD" w14:textId="77777777" w:rsidR="00B35AAF" w:rsidRDefault="00B35AAF">
            <w:pPr>
              <w:jc w:val="center"/>
              <w:rPr>
                <w:rFonts w:ascii="GHEA Grapalat" w:hAnsi="GHEA Grapalat" w:cs="Arial"/>
                <w:sz w:val="20"/>
                <w:szCs w:val="20"/>
              </w:rPr>
            </w:pPr>
            <w:r>
              <w:rPr>
                <w:rFonts w:ascii="GHEA Grapalat" w:hAnsi="GHEA Grapalat" w:cs="Arial"/>
                <w:sz w:val="20"/>
                <w:szCs w:val="20"/>
              </w:rPr>
              <w:t>м2</w:t>
            </w:r>
          </w:p>
        </w:tc>
        <w:tc>
          <w:tcPr>
            <w:tcW w:w="910" w:type="dxa"/>
            <w:tcBorders>
              <w:top w:val="nil"/>
              <w:left w:val="nil"/>
              <w:bottom w:val="single" w:sz="4" w:space="0" w:color="auto"/>
              <w:right w:val="single" w:sz="4" w:space="0" w:color="auto"/>
            </w:tcBorders>
            <w:vAlign w:val="center"/>
            <w:hideMark/>
          </w:tcPr>
          <w:p w14:paraId="5C9EA7C8" w14:textId="77777777" w:rsidR="00B35AAF" w:rsidRDefault="00B35AAF">
            <w:pPr>
              <w:jc w:val="center"/>
              <w:rPr>
                <w:rFonts w:ascii="GHEA Grapalat" w:hAnsi="GHEA Grapalat" w:cs="Arial"/>
                <w:sz w:val="20"/>
                <w:szCs w:val="20"/>
              </w:rPr>
            </w:pPr>
            <w:r>
              <w:rPr>
                <w:rFonts w:ascii="GHEA Grapalat" w:hAnsi="GHEA Grapalat" w:cs="Arial"/>
                <w:sz w:val="20"/>
                <w:szCs w:val="20"/>
              </w:rPr>
              <w:t>2571.0</w:t>
            </w:r>
          </w:p>
        </w:tc>
        <w:tc>
          <w:tcPr>
            <w:tcW w:w="1106" w:type="dxa"/>
            <w:tcBorders>
              <w:top w:val="nil"/>
              <w:left w:val="nil"/>
              <w:bottom w:val="single" w:sz="4" w:space="0" w:color="auto"/>
              <w:right w:val="single" w:sz="4" w:space="0" w:color="auto"/>
            </w:tcBorders>
            <w:vAlign w:val="center"/>
            <w:hideMark/>
          </w:tcPr>
          <w:p w14:paraId="4D977973" w14:textId="77777777" w:rsidR="00B35AAF" w:rsidRDefault="00B35AAF">
            <w:pPr>
              <w:jc w:val="center"/>
              <w:rPr>
                <w:rFonts w:ascii="GHEA Grapalat" w:hAnsi="GHEA Grapalat" w:cs="Arial"/>
                <w:sz w:val="20"/>
                <w:szCs w:val="20"/>
              </w:rPr>
            </w:pPr>
            <w:r>
              <w:rPr>
                <w:rFonts w:ascii="GHEA Grapalat" w:hAnsi="GHEA Grapalat" w:cs="Arial"/>
                <w:sz w:val="20"/>
                <w:szCs w:val="20"/>
              </w:rPr>
              <w:t>5.95</w:t>
            </w:r>
          </w:p>
        </w:tc>
        <w:tc>
          <w:tcPr>
            <w:tcW w:w="1113" w:type="dxa"/>
            <w:tcBorders>
              <w:top w:val="nil"/>
              <w:left w:val="nil"/>
              <w:bottom w:val="single" w:sz="4" w:space="0" w:color="auto"/>
              <w:right w:val="single" w:sz="4" w:space="0" w:color="auto"/>
            </w:tcBorders>
            <w:vAlign w:val="center"/>
            <w:hideMark/>
          </w:tcPr>
          <w:p w14:paraId="471B09CB" w14:textId="77777777" w:rsidR="00B35AAF" w:rsidRDefault="00B35AAF">
            <w:pPr>
              <w:jc w:val="right"/>
              <w:rPr>
                <w:rFonts w:ascii="GHEA Grapalat" w:hAnsi="GHEA Grapalat" w:cs="Arial"/>
                <w:sz w:val="20"/>
                <w:szCs w:val="20"/>
              </w:rPr>
            </w:pPr>
            <w:r>
              <w:rPr>
                <w:rFonts w:ascii="GHEA Grapalat" w:hAnsi="GHEA Grapalat" w:cs="Arial"/>
                <w:sz w:val="20"/>
                <w:szCs w:val="20"/>
              </w:rPr>
              <w:t>15297.45</w:t>
            </w:r>
          </w:p>
        </w:tc>
      </w:tr>
      <w:tr w:rsidR="00B35AAF" w14:paraId="4EBE67D4"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65C1FC21" w14:textId="77777777" w:rsidR="00B35AAF" w:rsidRDefault="00B35AAF">
            <w:pPr>
              <w:jc w:val="center"/>
              <w:rPr>
                <w:rFonts w:ascii="GHEA Grapalat" w:hAnsi="GHEA Grapalat" w:cs="Arial"/>
                <w:sz w:val="20"/>
                <w:szCs w:val="20"/>
              </w:rPr>
            </w:pPr>
            <w:r>
              <w:rPr>
                <w:rFonts w:ascii="GHEA Grapalat" w:hAnsi="GHEA Grapalat" w:cs="Arial"/>
                <w:sz w:val="20"/>
                <w:szCs w:val="20"/>
              </w:rPr>
              <w:t>27</w:t>
            </w:r>
          </w:p>
        </w:tc>
        <w:tc>
          <w:tcPr>
            <w:tcW w:w="4984" w:type="dxa"/>
            <w:tcBorders>
              <w:top w:val="nil"/>
              <w:left w:val="nil"/>
              <w:bottom w:val="single" w:sz="4" w:space="0" w:color="auto"/>
              <w:right w:val="single" w:sz="4" w:space="0" w:color="auto"/>
            </w:tcBorders>
            <w:vAlign w:val="center"/>
            <w:hideMark/>
          </w:tcPr>
          <w:p w14:paraId="5DF26E9B" w14:textId="77777777" w:rsidR="00B35AAF" w:rsidRDefault="00B35AAF">
            <w:pPr>
              <w:rPr>
                <w:rFonts w:ascii="GHEA Grapalat" w:hAnsi="GHEA Grapalat" w:cs="Arial"/>
                <w:sz w:val="20"/>
                <w:szCs w:val="20"/>
              </w:rPr>
            </w:pPr>
            <w:r>
              <w:rPr>
                <w:rFonts w:ascii="GHEA Grapalat" w:hAnsi="GHEA Grapalat" w:cs="Arial"/>
                <w:sz w:val="20"/>
                <w:szCs w:val="20"/>
              </w:rPr>
              <w:t>Устройство битумно-полимерной мастики по краям железобетона (в соответствии с решением Совета старейшин города Еревана от 10.09.2024 N199-Н)</w:t>
            </w:r>
          </w:p>
        </w:tc>
        <w:tc>
          <w:tcPr>
            <w:tcW w:w="988" w:type="dxa"/>
            <w:tcBorders>
              <w:top w:val="nil"/>
              <w:left w:val="nil"/>
              <w:bottom w:val="single" w:sz="4" w:space="0" w:color="auto"/>
              <w:right w:val="single" w:sz="4" w:space="0" w:color="auto"/>
            </w:tcBorders>
            <w:vAlign w:val="center"/>
            <w:hideMark/>
          </w:tcPr>
          <w:p w14:paraId="388A0A60"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22BCC517" w14:textId="77777777" w:rsidR="00B35AAF" w:rsidRDefault="00B35AAF">
            <w:pPr>
              <w:jc w:val="center"/>
              <w:rPr>
                <w:rFonts w:ascii="GHEA Grapalat" w:hAnsi="GHEA Grapalat" w:cs="Arial"/>
                <w:sz w:val="20"/>
                <w:szCs w:val="20"/>
              </w:rPr>
            </w:pPr>
            <w:r>
              <w:rPr>
                <w:rFonts w:ascii="GHEA Grapalat" w:hAnsi="GHEA Grapalat" w:cs="Arial"/>
                <w:sz w:val="20"/>
                <w:szCs w:val="20"/>
              </w:rPr>
              <w:t>5090.00</w:t>
            </w:r>
          </w:p>
        </w:tc>
        <w:tc>
          <w:tcPr>
            <w:tcW w:w="1106" w:type="dxa"/>
            <w:tcBorders>
              <w:top w:val="nil"/>
              <w:left w:val="nil"/>
              <w:bottom w:val="single" w:sz="4" w:space="0" w:color="auto"/>
              <w:right w:val="single" w:sz="4" w:space="0" w:color="auto"/>
            </w:tcBorders>
            <w:vAlign w:val="center"/>
            <w:hideMark/>
          </w:tcPr>
          <w:p w14:paraId="3EE1D062" w14:textId="77777777" w:rsidR="00B35AAF" w:rsidRDefault="00B35AAF">
            <w:pPr>
              <w:jc w:val="center"/>
              <w:rPr>
                <w:rFonts w:ascii="GHEA Grapalat" w:hAnsi="GHEA Grapalat" w:cs="Arial"/>
                <w:sz w:val="20"/>
                <w:szCs w:val="20"/>
              </w:rPr>
            </w:pPr>
            <w:r>
              <w:rPr>
                <w:rFonts w:ascii="GHEA Grapalat" w:hAnsi="GHEA Grapalat" w:cs="Arial"/>
                <w:sz w:val="20"/>
                <w:szCs w:val="20"/>
              </w:rPr>
              <w:t>0.48</w:t>
            </w:r>
          </w:p>
        </w:tc>
        <w:tc>
          <w:tcPr>
            <w:tcW w:w="1113" w:type="dxa"/>
            <w:tcBorders>
              <w:top w:val="nil"/>
              <w:left w:val="nil"/>
              <w:bottom w:val="single" w:sz="4" w:space="0" w:color="auto"/>
              <w:right w:val="single" w:sz="4" w:space="0" w:color="auto"/>
            </w:tcBorders>
            <w:vAlign w:val="center"/>
            <w:hideMark/>
          </w:tcPr>
          <w:p w14:paraId="78040EF3" w14:textId="77777777" w:rsidR="00B35AAF" w:rsidRDefault="00B35AAF">
            <w:pPr>
              <w:jc w:val="right"/>
              <w:rPr>
                <w:rFonts w:ascii="GHEA Grapalat" w:hAnsi="GHEA Grapalat" w:cs="Arial"/>
                <w:sz w:val="20"/>
                <w:szCs w:val="20"/>
              </w:rPr>
            </w:pPr>
            <w:r>
              <w:rPr>
                <w:rFonts w:ascii="GHEA Grapalat" w:hAnsi="GHEA Grapalat" w:cs="Arial"/>
                <w:sz w:val="20"/>
                <w:szCs w:val="20"/>
              </w:rPr>
              <w:t>2463.56</w:t>
            </w:r>
          </w:p>
        </w:tc>
      </w:tr>
      <w:tr w:rsidR="00B35AAF" w14:paraId="7289739F"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79A20B0D" w14:textId="77777777" w:rsidR="00B35AAF" w:rsidRDefault="00B35AAF">
            <w:pPr>
              <w:jc w:val="center"/>
              <w:rPr>
                <w:rFonts w:ascii="GHEA Grapalat" w:hAnsi="GHEA Grapalat" w:cs="Arial"/>
                <w:sz w:val="20"/>
                <w:szCs w:val="20"/>
              </w:rPr>
            </w:pPr>
            <w:r>
              <w:rPr>
                <w:rFonts w:ascii="GHEA Grapalat" w:hAnsi="GHEA Grapalat" w:cs="Arial"/>
                <w:sz w:val="20"/>
                <w:szCs w:val="20"/>
              </w:rPr>
              <w:t>28</w:t>
            </w:r>
          </w:p>
        </w:tc>
        <w:tc>
          <w:tcPr>
            <w:tcW w:w="4984" w:type="dxa"/>
            <w:tcBorders>
              <w:top w:val="nil"/>
              <w:left w:val="nil"/>
              <w:bottom w:val="single" w:sz="4" w:space="0" w:color="auto"/>
              <w:right w:val="single" w:sz="4" w:space="0" w:color="auto"/>
            </w:tcBorders>
            <w:vAlign w:val="center"/>
            <w:hideMark/>
          </w:tcPr>
          <w:p w14:paraId="588EE629" w14:textId="77777777" w:rsidR="00B35AAF" w:rsidRDefault="00B35AAF">
            <w:pPr>
              <w:rPr>
                <w:rFonts w:ascii="GHEA Grapalat" w:hAnsi="GHEA Grapalat" w:cs="Arial"/>
                <w:sz w:val="20"/>
                <w:szCs w:val="20"/>
              </w:rPr>
            </w:pPr>
            <w:r>
              <w:rPr>
                <w:rFonts w:ascii="GHEA Grapalat" w:hAnsi="GHEA Grapalat" w:cs="Arial"/>
                <w:sz w:val="20"/>
                <w:szCs w:val="20"/>
              </w:rPr>
              <w:t>Снос базальтовых бордюров</w:t>
            </w:r>
          </w:p>
        </w:tc>
        <w:tc>
          <w:tcPr>
            <w:tcW w:w="988" w:type="dxa"/>
            <w:tcBorders>
              <w:top w:val="nil"/>
              <w:left w:val="nil"/>
              <w:bottom w:val="single" w:sz="4" w:space="0" w:color="auto"/>
              <w:right w:val="single" w:sz="4" w:space="0" w:color="auto"/>
            </w:tcBorders>
            <w:vAlign w:val="center"/>
            <w:hideMark/>
          </w:tcPr>
          <w:p w14:paraId="7D209738"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665647DC" w14:textId="77777777" w:rsidR="00B35AAF" w:rsidRDefault="00B35AAF">
            <w:pPr>
              <w:jc w:val="center"/>
              <w:rPr>
                <w:rFonts w:ascii="GHEA Grapalat" w:hAnsi="GHEA Grapalat" w:cs="Arial"/>
                <w:sz w:val="20"/>
                <w:szCs w:val="20"/>
              </w:rPr>
            </w:pPr>
            <w:r>
              <w:rPr>
                <w:rFonts w:ascii="GHEA Grapalat" w:hAnsi="GHEA Grapalat" w:cs="Arial"/>
                <w:sz w:val="20"/>
                <w:szCs w:val="20"/>
              </w:rPr>
              <w:t>42.00</w:t>
            </w:r>
          </w:p>
        </w:tc>
        <w:tc>
          <w:tcPr>
            <w:tcW w:w="1106" w:type="dxa"/>
            <w:tcBorders>
              <w:top w:val="nil"/>
              <w:left w:val="nil"/>
              <w:bottom w:val="single" w:sz="4" w:space="0" w:color="auto"/>
              <w:right w:val="single" w:sz="4" w:space="0" w:color="auto"/>
            </w:tcBorders>
            <w:vAlign w:val="center"/>
            <w:hideMark/>
          </w:tcPr>
          <w:p w14:paraId="170FC154" w14:textId="77777777" w:rsidR="00B35AAF" w:rsidRDefault="00B35AAF">
            <w:pPr>
              <w:jc w:val="center"/>
              <w:rPr>
                <w:rFonts w:ascii="GHEA Grapalat" w:hAnsi="GHEA Grapalat" w:cs="Arial"/>
                <w:sz w:val="20"/>
                <w:szCs w:val="20"/>
              </w:rPr>
            </w:pPr>
            <w:r>
              <w:rPr>
                <w:rFonts w:ascii="GHEA Grapalat" w:hAnsi="GHEA Grapalat" w:cs="Arial"/>
                <w:sz w:val="20"/>
                <w:szCs w:val="20"/>
              </w:rPr>
              <w:t>1.09</w:t>
            </w:r>
          </w:p>
        </w:tc>
        <w:tc>
          <w:tcPr>
            <w:tcW w:w="1113" w:type="dxa"/>
            <w:tcBorders>
              <w:top w:val="nil"/>
              <w:left w:val="nil"/>
              <w:bottom w:val="single" w:sz="4" w:space="0" w:color="auto"/>
              <w:right w:val="single" w:sz="4" w:space="0" w:color="auto"/>
            </w:tcBorders>
            <w:vAlign w:val="center"/>
            <w:hideMark/>
          </w:tcPr>
          <w:p w14:paraId="52787766" w14:textId="77777777" w:rsidR="00B35AAF" w:rsidRDefault="00B35AAF">
            <w:pPr>
              <w:jc w:val="right"/>
              <w:rPr>
                <w:rFonts w:ascii="GHEA Grapalat" w:hAnsi="GHEA Grapalat" w:cs="Arial"/>
                <w:sz w:val="20"/>
                <w:szCs w:val="20"/>
              </w:rPr>
            </w:pPr>
            <w:r>
              <w:rPr>
                <w:rFonts w:ascii="GHEA Grapalat" w:hAnsi="GHEA Grapalat" w:cs="Arial"/>
                <w:sz w:val="20"/>
                <w:szCs w:val="20"/>
              </w:rPr>
              <w:t>45.78</w:t>
            </w:r>
          </w:p>
        </w:tc>
      </w:tr>
      <w:tr w:rsidR="00B35AAF" w14:paraId="4A706FE4"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1E25865C" w14:textId="77777777" w:rsidR="00B35AAF" w:rsidRDefault="00B35AAF">
            <w:pPr>
              <w:jc w:val="center"/>
              <w:rPr>
                <w:rFonts w:ascii="GHEA Grapalat" w:hAnsi="GHEA Grapalat" w:cs="Arial"/>
                <w:sz w:val="20"/>
                <w:szCs w:val="20"/>
              </w:rPr>
            </w:pPr>
            <w:r>
              <w:rPr>
                <w:rFonts w:ascii="GHEA Grapalat" w:hAnsi="GHEA Grapalat" w:cs="Arial"/>
                <w:sz w:val="20"/>
                <w:szCs w:val="20"/>
              </w:rPr>
              <w:t>29</w:t>
            </w:r>
          </w:p>
        </w:tc>
        <w:tc>
          <w:tcPr>
            <w:tcW w:w="4984" w:type="dxa"/>
            <w:tcBorders>
              <w:top w:val="nil"/>
              <w:left w:val="nil"/>
              <w:bottom w:val="single" w:sz="4" w:space="0" w:color="auto"/>
              <w:right w:val="single" w:sz="4" w:space="0" w:color="auto"/>
            </w:tcBorders>
            <w:vAlign w:val="center"/>
            <w:hideMark/>
          </w:tcPr>
          <w:p w14:paraId="20A04AF8" w14:textId="77777777" w:rsidR="00B35AAF" w:rsidRDefault="00B35AAF">
            <w:pPr>
              <w:rPr>
                <w:rFonts w:ascii="GHEA Grapalat" w:hAnsi="GHEA Grapalat" w:cs="Arial"/>
                <w:sz w:val="20"/>
                <w:szCs w:val="20"/>
              </w:rPr>
            </w:pPr>
            <w:r>
              <w:rPr>
                <w:rFonts w:ascii="GHEA Grapalat" w:hAnsi="GHEA Grapalat" w:cs="Arial"/>
                <w:sz w:val="20"/>
                <w:szCs w:val="20"/>
              </w:rPr>
              <w:t>Восстановление разрушенных базальтовых бордюров с бетонным основанием</w:t>
            </w:r>
          </w:p>
        </w:tc>
        <w:tc>
          <w:tcPr>
            <w:tcW w:w="988" w:type="dxa"/>
            <w:tcBorders>
              <w:top w:val="nil"/>
              <w:left w:val="nil"/>
              <w:bottom w:val="single" w:sz="4" w:space="0" w:color="auto"/>
              <w:right w:val="single" w:sz="4" w:space="0" w:color="auto"/>
            </w:tcBorders>
            <w:vAlign w:val="center"/>
            <w:hideMark/>
          </w:tcPr>
          <w:p w14:paraId="4068D3E0"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109512AB" w14:textId="77777777" w:rsidR="00B35AAF" w:rsidRDefault="00B35AAF">
            <w:pPr>
              <w:jc w:val="center"/>
              <w:rPr>
                <w:rFonts w:ascii="GHEA Grapalat" w:hAnsi="GHEA Grapalat" w:cs="Arial"/>
                <w:sz w:val="20"/>
                <w:szCs w:val="20"/>
              </w:rPr>
            </w:pPr>
            <w:r>
              <w:rPr>
                <w:rFonts w:ascii="GHEA Grapalat" w:hAnsi="GHEA Grapalat" w:cs="Arial"/>
                <w:sz w:val="20"/>
                <w:szCs w:val="20"/>
              </w:rPr>
              <w:t>12.0</w:t>
            </w:r>
          </w:p>
        </w:tc>
        <w:tc>
          <w:tcPr>
            <w:tcW w:w="1106" w:type="dxa"/>
            <w:tcBorders>
              <w:top w:val="nil"/>
              <w:left w:val="nil"/>
              <w:bottom w:val="single" w:sz="4" w:space="0" w:color="auto"/>
              <w:right w:val="single" w:sz="4" w:space="0" w:color="auto"/>
            </w:tcBorders>
            <w:vAlign w:val="center"/>
            <w:hideMark/>
          </w:tcPr>
          <w:p w14:paraId="41F9D8E0" w14:textId="77777777" w:rsidR="00B35AAF" w:rsidRDefault="00B35AAF">
            <w:pPr>
              <w:jc w:val="center"/>
              <w:rPr>
                <w:rFonts w:ascii="GHEA Grapalat" w:hAnsi="GHEA Grapalat" w:cs="Arial"/>
                <w:sz w:val="20"/>
                <w:szCs w:val="20"/>
              </w:rPr>
            </w:pPr>
            <w:r>
              <w:rPr>
                <w:rFonts w:ascii="GHEA Grapalat" w:hAnsi="GHEA Grapalat" w:cs="Arial"/>
                <w:sz w:val="20"/>
                <w:szCs w:val="20"/>
              </w:rPr>
              <w:t>4.07</w:t>
            </w:r>
          </w:p>
        </w:tc>
        <w:tc>
          <w:tcPr>
            <w:tcW w:w="1113" w:type="dxa"/>
            <w:tcBorders>
              <w:top w:val="nil"/>
              <w:left w:val="nil"/>
              <w:bottom w:val="single" w:sz="4" w:space="0" w:color="auto"/>
              <w:right w:val="single" w:sz="4" w:space="0" w:color="auto"/>
            </w:tcBorders>
            <w:vAlign w:val="center"/>
            <w:hideMark/>
          </w:tcPr>
          <w:p w14:paraId="2901F067" w14:textId="77777777" w:rsidR="00B35AAF" w:rsidRDefault="00B35AAF">
            <w:pPr>
              <w:jc w:val="right"/>
              <w:rPr>
                <w:rFonts w:ascii="GHEA Grapalat" w:hAnsi="GHEA Grapalat" w:cs="Arial"/>
                <w:sz w:val="20"/>
                <w:szCs w:val="20"/>
              </w:rPr>
            </w:pPr>
            <w:r>
              <w:rPr>
                <w:rFonts w:ascii="GHEA Grapalat" w:hAnsi="GHEA Grapalat" w:cs="Arial"/>
                <w:sz w:val="20"/>
                <w:szCs w:val="20"/>
              </w:rPr>
              <w:t>48.8052</w:t>
            </w:r>
          </w:p>
        </w:tc>
      </w:tr>
      <w:tr w:rsidR="00B35AAF" w14:paraId="36EE0E6F"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56815AD0" w14:textId="77777777" w:rsidR="00B35AAF" w:rsidRDefault="00B35AAF">
            <w:pPr>
              <w:jc w:val="center"/>
              <w:rPr>
                <w:rFonts w:ascii="GHEA Grapalat" w:hAnsi="GHEA Grapalat" w:cs="Arial"/>
                <w:sz w:val="20"/>
                <w:szCs w:val="20"/>
              </w:rPr>
            </w:pPr>
            <w:r>
              <w:rPr>
                <w:rFonts w:ascii="GHEA Grapalat" w:hAnsi="GHEA Grapalat" w:cs="Arial"/>
                <w:sz w:val="20"/>
                <w:szCs w:val="20"/>
              </w:rPr>
              <w:t>30</w:t>
            </w:r>
          </w:p>
        </w:tc>
        <w:tc>
          <w:tcPr>
            <w:tcW w:w="4984" w:type="dxa"/>
            <w:tcBorders>
              <w:top w:val="nil"/>
              <w:left w:val="nil"/>
              <w:bottom w:val="single" w:sz="4" w:space="0" w:color="auto"/>
              <w:right w:val="single" w:sz="4" w:space="0" w:color="auto"/>
            </w:tcBorders>
            <w:vAlign w:val="center"/>
            <w:hideMark/>
          </w:tcPr>
          <w:p w14:paraId="3B85C75D" w14:textId="77777777" w:rsidR="00B35AAF" w:rsidRDefault="00B35AAF">
            <w:pPr>
              <w:rPr>
                <w:rFonts w:ascii="GHEA Grapalat" w:hAnsi="GHEA Grapalat" w:cs="Arial"/>
                <w:sz w:val="20"/>
                <w:szCs w:val="20"/>
              </w:rPr>
            </w:pPr>
            <w:r>
              <w:rPr>
                <w:rFonts w:ascii="GHEA Grapalat" w:hAnsi="GHEA Grapalat" w:cs="Arial"/>
                <w:sz w:val="20"/>
                <w:szCs w:val="20"/>
              </w:rPr>
              <w:t>Восстановление новых базальтовых бордюров с бетонным основанием</w:t>
            </w:r>
          </w:p>
        </w:tc>
        <w:tc>
          <w:tcPr>
            <w:tcW w:w="988" w:type="dxa"/>
            <w:tcBorders>
              <w:top w:val="nil"/>
              <w:left w:val="nil"/>
              <w:bottom w:val="single" w:sz="4" w:space="0" w:color="auto"/>
              <w:right w:val="single" w:sz="4" w:space="0" w:color="auto"/>
            </w:tcBorders>
            <w:vAlign w:val="center"/>
            <w:hideMark/>
          </w:tcPr>
          <w:p w14:paraId="163E008C"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63A7B274" w14:textId="77777777" w:rsidR="00B35AAF" w:rsidRDefault="00B35AAF">
            <w:pPr>
              <w:jc w:val="center"/>
              <w:rPr>
                <w:rFonts w:ascii="GHEA Grapalat" w:hAnsi="GHEA Grapalat" w:cs="Arial"/>
                <w:sz w:val="20"/>
                <w:szCs w:val="20"/>
              </w:rPr>
            </w:pPr>
            <w:r>
              <w:rPr>
                <w:rFonts w:ascii="GHEA Grapalat" w:hAnsi="GHEA Grapalat" w:cs="Arial"/>
                <w:sz w:val="20"/>
                <w:szCs w:val="20"/>
              </w:rPr>
              <w:t>30.0</w:t>
            </w:r>
          </w:p>
        </w:tc>
        <w:tc>
          <w:tcPr>
            <w:tcW w:w="1106" w:type="dxa"/>
            <w:tcBorders>
              <w:top w:val="nil"/>
              <w:left w:val="nil"/>
              <w:bottom w:val="single" w:sz="4" w:space="0" w:color="auto"/>
              <w:right w:val="single" w:sz="4" w:space="0" w:color="auto"/>
            </w:tcBorders>
            <w:vAlign w:val="center"/>
            <w:hideMark/>
          </w:tcPr>
          <w:p w14:paraId="337603CD" w14:textId="77777777" w:rsidR="00B35AAF" w:rsidRDefault="00B35AAF">
            <w:pPr>
              <w:jc w:val="center"/>
              <w:rPr>
                <w:rFonts w:ascii="GHEA Grapalat" w:hAnsi="GHEA Grapalat" w:cs="Arial"/>
                <w:sz w:val="20"/>
                <w:szCs w:val="20"/>
              </w:rPr>
            </w:pPr>
            <w:r>
              <w:rPr>
                <w:rFonts w:ascii="GHEA Grapalat" w:hAnsi="GHEA Grapalat" w:cs="Arial"/>
                <w:sz w:val="20"/>
                <w:szCs w:val="20"/>
              </w:rPr>
              <w:t>11.02</w:t>
            </w:r>
          </w:p>
        </w:tc>
        <w:tc>
          <w:tcPr>
            <w:tcW w:w="1113" w:type="dxa"/>
            <w:tcBorders>
              <w:top w:val="nil"/>
              <w:left w:val="nil"/>
              <w:bottom w:val="single" w:sz="4" w:space="0" w:color="auto"/>
              <w:right w:val="single" w:sz="4" w:space="0" w:color="auto"/>
            </w:tcBorders>
            <w:vAlign w:val="center"/>
            <w:hideMark/>
          </w:tcPr>
          <w:p w14:paraId="517CAC62" w14:textId="77777777" w:rsidR="00B35AAF" w:rsidRDefault="00B35AAF">
            <w:pPr>
              <w:jc w:val="right"/>
              <w:rPr>
                <w:rFonts w:ascii="GHEA Grapalat" w:hAnsi="GHEA Grapalat" w:cs="Arial"/>
                <w:sz w:val="20"/>
                <w:szCs w:val="20"/>
              </w:rPr>
            </w:pPr>
            <w:r>
              <w:rPr>
                <w:rFonts w:ascii="GHEA Grapalat" w:hAnsi="GHEA Grapalat" w:cs="Arial"/>
                <w:sz w:val="20"/>
                <w:szCs w:val="20"/>
              </w:rPr>
              <w:t>330.48</w:t>
            </w:r>
          </w:p>
        </w:tc>
      </w:tr>
      <w:tr w:rsidR="00B35AAF" w14:paraId="7EEC72D0" w14:textId="77777777" w:rsidTr="00B35AAF">
        <w:trPr>
          <w:trHeight w:val="285"/>
        </w:trPr>
        <w:tc>
          <w:tcPr>
            <w:tcW w:w="479" w:type="dxa"/>
            <w:tcBorders>
              <w:top w:val="nil"/>
              <w:left w:val="single" w:sz="4" w:space="0" w:color="auto"/>
              <w:bottom w:val="single" w:sz="4" w:space="0" w:color="auto"/>
              <w:right w:val="single" w:sz="4" w:space="0" w:color="auto"/>
            </w:tcBorders>
            <w:hideMark/>
          </w:tcPr>
          <w:p w14:paraId="65AC8234" w14:textId="77777777" w:rsidR="00B35AAF" w:rsidRDefault="00B35AAF">
            <w:pPr>
              <w:jc w:val="center"/>
              <w:rPr>
                <w:rFonts w:ascii="Arial Armenian" w:hAnsi="Arial Armenian" w:cs="Arial"/>
                <w:sz w:val="20"/>
                <w:szCs w:val="20"/>
              </w:rPr>
            </w:pPr>
            <w:r>
              <w:rPr>
                <w:rFonts w:ascii="Arial Armenian" w:hAnsi="Arial Armenian" w:cs="Arial"/>
                <w:sz w:val="20"/>
                <w:szCs w:val="20"/>
              </w:rPr>
              <w:t> </w:t>
            </w:r>
          </w:p>
        </w:tc>
        <w:tc>
          <w:tcPr>
            <w:tcW w:w="5972" w:type="dxa"/>
            <w:gridSpan w:val="2"/>
            <w:tcBorders>
              <w:top w:val="single" w:sz="4" w:space="0" w:color="auto"/>
              <w:left w:val="nil"/>
              <w:bottom w:val="single" w:sz="4" w:space="0" w:color="auto"/>
              <w:right w:val="single" w:sz="4" w:space="0" w:color="auto"/>
            </w:tcBorders>
            <w:hideMark/>
          </w:tcPr>
          <w:p w14:paraId="260BE27A" w14:textId="77777777" w:rsidR="00B35AAF" w:rsidRDefault="00B35AAF">
            <w:pPr>
              <w:rPr>
                <w:rFonts w:ascii="Arial Unicode" w:hAnsi="Arial Unicode" w:cs="Arial"/>
                <w:b/>
                <w:bCs/>
                <w:sz w:val="20"/>
                <w:szCs w:val="20"/>
              </w:rPr>
            </w:pPr>
            <w:r>
              <w:rPr>
                <w:rFonts w:ascii="Arial Unicode" w:hAnsi="Arial Unicode" w:cs="Arial"/>
                <w:b/>
                <w:bCs/>
                <w:sz w:val="20"/>
                <w:szCs w:val="20"/>
              </w:rPr>
              <w:t>Всего`1</w:t>
            </w:r>
          </w:p>
        </w:tc>
        <w:tc>
          <w:tcPr>
            <w:tcW w:w="910" w:type="dxa"/>
            <w:tcBorders>
              <w:top w:val="nil"/>
              <w:left w:val="nil"/>
              <w:bottom w:val="single" w:sz="4" w:space="0" w:color="auto"/>
              <w:right w:val="single" w:sz="4" w:space="0" w:color="auto"/>
            </w:tcBorders>
            <w:hideMark/>
          </w:tcPr>
          <w:p w14:paraId="30FC3724" w14:textId="77777777" w:rsidR="00B35AAF" w:rsidRDefault="00B35AAF">
            <w:pPr>
              <w:rPr>
                <w:rFonts w:ascii="Arial Armenian" w:hAnsi="Arial Armenian" w:cs="Arial"/>
                <w:b/>
                <w:bCs/>
                <w:sz w:val="20"/>
                <w:szCs w:val="20"/>
              </w:rPr>
            </w:pPr>
            <w:r>
              <w:rPr>
                <w:rFonts w:ascii="Arial Armenian" w:hAnsi="Arial Armenian" w:cs="Arial"/>
                <w:b/>
                <w:bCs/>
                <w:sz w:val="20"/>
                <w:szCs w:val="20"/>
              </w:rPr>
              <w:t> </w:t>
            </w:r>
          </w:p>
        </w:tc>
        <w:tc>
          <w:tcPr>
            <w:tcW w:w="1106" w:type="dxa"/>
            <w:tcBorders>
              <w:top w:val="nil"/>
              <w:left w:val="nil"/>
              <w:bottom w:val="single" w:sz="4" w:space="0" w:color="auto"/>
              <w:right w:val="single" w:sz="4" w:space="0" w:color="auto"/>
            </w:tcBorders>
            <w:vAlign w:val="center"/>
            <w:hideMark/>
          </w:tcPr>
          <w:p w14:paraId="56DC2B3B"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1113" w:type="dxa"/>
            <w:tcBorders>
              <w:top w:val="nil"/>
              <w:left w:val="nil"/>
              <w:bottom w:val="single" w:sz="4" w:space="0" w:color="auto"/>
              <w:right w:val="single" w:sz="4" w:space="0" w:color="auto"/>
            </w:tcBorders>
            <w:vAlign w:val="center"/>
            <w:hideMark/>
          </w:tcPr>
          <w:p w14:paraId="57735764" w14:textId="77777777" w:rsidR="00B35AAF" w:rsidRDefault="00B35AAF">
            <w:pPr>
              <w:jc w:val="right"/>
              <w:rPr>
                <w:rFonts w:ascii="GHEA Grapalat" w:hAnsi="GHEA Grapalat" w:cs="Arial"/>
                <w:b/>
                <w:bCs/>
                <w:sz w:val="20"/>
                <w:szCs w:val="20"/>
              </w:rPr>
            </w:pPr>
            <w:r>
              <w:rPr>
                <w:rFonts w:ascii="GHEA Grapalat" w:hAnsi="GHEA Grapalat" w:cs="Arial"/>
                <w:b/>
                <w:bCs/>
                <w:sz w:val="20"/>
                <w:szCs w:val="20"/>
              </w:rPr>
              <w:t>234745</w:t>
            </w:r>
          </w:p>
        </w:tc>
      </w:tr>
      <w:tr w:rsidR="00B35AAF" w14:paraId="261A973E"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4FFD8D72"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4984" w:type="dxa"/>
            <w:tcBorders>
              <w:top w:val="nil"/>
              <w:left w:val="nil"/>
              <w:bottom w:val="single" w:sz="4" w:space="0" w:color="auto"/>
              <w:right w:val="single" w:sz="4" w:space="0" w:color="auto"/>
            </w:tcBorders>
            <w:vAlign w:val="center"/>
            <w:hideMark/>
          </w:tcPr>
          <w:p w14:paraId="4D28403B" w14:textId="77777777" w:rsidR="00B35AAF" w:rsidRDefault="00B35AAF">
            <w:pPr>
              <w:rPr>
                <w:rFonts w:ascii="GHEA Grapalat" w:hAnsi="GHEA Grapalat" w:cs="Arial"/>
                <w:b/>
                <w:bCs/>
                <w:sz w:val="20"/>
                <w:szCs w:val="20"/>
              </w:rPr>
            </w:pPr>
            <w:r>
              <w:rPr>
                <w:rFonts w:ascii="GHEA Grapalat" w:hAnsi="GHEA Grapalat" w:cs="Arial"/>
                <w:b/>
                <w:bCs/>
                <w:sz w:val="20"/>
                <w:szCs w:val="20"/>
              </w:rPr>
              <w:t>2. Клапанные колодцы и ответвления</w:t>
            </w:r>
          </w:p>
        </w:tc>
        <w:tc>
          <w:tcPr>
            <w:tcW w:w="988" w:type="dxa"/>
            <w:tcBorders>
              <w:top w:val="nil"/>
              <w:left w:val="nil"/>
              <w:bottom w:val="single" w:sz="4" w:space="0" w:color="auto"/>
              <w:right w:val="single" w:sz="4" w:space="0" w:color="auto"/>
            </w:tcBorders>
            <w:vAlign w:val="center"/>
            <w:hideMark/>
          </w:tcPr>
          <w:p w14:paraId="1C34EDE7"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910" w:type="dxa"/>
            <w:tcBorders>
              <w:top w:val="nil"/>
              <w:left w:val="nil"/>
              <w:bottom w:val="single" w:sz="4" w:space="0" w:color="auto"/>
              <w:right w:val="single" w:sz="4" w:space="0" w:color="auto"/>
            </w:tcBorders>
            <w:vAlign w:val="center"/>
            <w:hideMark/>
          </w:tcPr>
          <w:p w14:paraId="359781EC"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1106" w:type="dxa"/>
            <w:tcBorders>
              <w:top w:val="nil"/>
              <w:left w:val="nil"/>
              <w:bottom w:val="single" w:sz="4" w:space="0" w:color="auto"/>
              <w:right w:val="single" w:sz="4" w:space="0" w:color="auto"/>
            </w:tcBorders>
            <w:vAlign w:val="center"/>
            <w:hideMark/>
          </w:tcPr>
          <w:p w14:paraId="10600DC2"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1113" w:type="dxa"/>
            <w:tcBorders>
              <w:top w:val="nil"/>
              <w:left w:val="nil"/>
              <w:bottom w:val="single" w:sz="4" w:space="0" w:color="auto"/>
              <w:right w:val="single" w:sz="4" w:space="0" w:color="auto"/>
            </w:tcBorders>
            <w:vAlign w:val="center"/>
            <w:hideMark/>
          </w:tcPr>
          <w:p w14:paraId="4FFC88D8" w14:textId="77777777" w:rsidR="00B35AAF" w:rsidRDefault="00B35AAF">
            <w:pPr>
              <w:rPr>
                <w:rFonts w:ascii="GHEA Grapalat" w:hAnsi="GHEA Grapalat" w:cs="Arial"/>
                <w:sz w:val="20"/>
                <w:szCs w:val="20"/>
              </w:rPr>
            </w:pPr>
            <w:r>
              <w:rPr>
                <w:rFonts w:ascii="Calibri" w:hAnsi="Calibri" w:cs="Calibri"/>
                <w:sz w:val="20"/>
                <w:szCs w:val="20"/>
              </w:rPr>
              <w:t> </w:t>
            </w:r>
          </w:p>
        </w:tc>
      </w:tr>
      <w:tr w:rsidR="00B35AAF" w14:paraId="08FB4979" w14:textId="77777777" w:rsidTr="00B35AAF">
        <w:trPr>
          <w:trHeight w:val="570"/>
        </w:trPr>
        <w:tc>
          <w:tcPr>
            <w:tcW w:w="479" w:type="dxa"/>
            <w:tcBorders>
              <w:top w:val="nil"/>
              <w:left w:val="single" w:sz="4" w:space="0" w:color="auto"/>
              <w:bottom w:val="single" w:sz="4" w:space="0" w:color="auto"/>
              <w:right w:val="single" w:sz="4" w:space="0" w:color="auto"/>
            </w:tcBorders>
            <w:vAlign w:val="center"/>
            <w:hideMark/>
          </w:tcPr>
          <w:p w14:paraId="6528F804"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4984" w:type="dxa"/>
            <w:tcBorders>
              <w:top w:val="nil"/>
              <w:left w:val="nil"/>
              <w:bottom w:val="single" w:sz="4" w:space="0" w:color="auto"/>
              <w:right w:val="single" w:sz="4" w:space="0" w:color="auto"/>
            </w:tcBorders>
            <w:vAlign w:val="center"/>
            <w:hideMark/>
          </w:tcPr>
          <w:p w14:paraId="6FBFB121" w14:textId="77777777" w:rsidR="00B35AAF" w:rsidRDefault="00B35AAF">
            <w:pPr>
              <w:rPr>
                <w:rFonts w:ascii="GHEA Grapalat" w:hAnsi="GHEA Grapalat" w:cs="Arial"/>
                <w:b/>
                <w:bCs/>
                <w:sz w:val="20"/>
                <w:szCs w:val="20"/>
              </w:rPr>
            </w:pPr>
            <w:r>
              <w:rPr>
                <w:rFonts w:ascii="GHEA Grapalat" w:hAnsi="GHEA Grapalat" w:cs="Arial"/>
                <w:b/>
                <w:bCs/>
                <w:sz w:val="20"/>
                <w:szCs w:val="20"/>
              </w:rPr>
              <w:t>2.1 Земляные, строительные и технологические работы</w:t>
            </w:r>
          </w:p>
        </w:tc>
        <w:tc>
          <w:tcPr>
            <w:tcW w:w="988" w:type="dxa"/>
            <w:tcBorders>
              <w:top w:val="nil"/>
              <w:left w:val="nil"/>
              <w:bottom w:val="single" w:sz="4" w:space="0" w:color="auto"/>
              <w:right w:val="single" w:sz="4" w:space="0" w:color="auto"/>
            </w:tcBorders>
            <w:vAlign w:val="center"/>
            <w:hideMark/>
          </w:tcPr>
          <w:p w14:paraId="27FB2C9C"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910" w:type="dxa"/>
            <w:tcBorders>
              <w:top w:val="nil"/>
              <w:left w:val="nil"/>
              <w:bottom w:val="single" w:sz="4" w:space="0" w:color="auto"/>
              <w:right w:val="single" w:sz="4" w:space="0" w:color="auto"/>
            </w:tcBorders>
            <w:vAlign w:val="center"/>
            <w:hideMark/>
          </w:tcPr>
          <w:p w14:paraId="69EB2C9E"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1106" w:type="dxa"/>
            <w:tcBorders>
              <w:top w:val="nil"/>
              <w:left w:val="nil"/>
              <w:bottom w:val="single" w:sz="4" w:space="0" w:color="auto"/>
              <w:right w:val="single" w:sz="4" w:space="0" w:color="auto"/>
            </w:tcBorders>
            <w:vAlign w:val="center"/>
            <w:hideMark/>
          </w:tcPr>
          <w:p w14:paraId="7E1BA254" w14:textId="77777777" w:rsidR="00B35AAF" w:rsidRDefault="00B35AAF">
            <w:pPr>
              <w:jc w:val="center"/>
              <w:rPr>
                <w:rFonts w:ascii="GHEA Grapalat" w:hAnsi="GHEA Grapalat" w:cs="Arial"/>
                <w:sz w:val="20"/>
                <w:szCs w:val="20"/>
              </w:rPr>
            </w:pPr>
            <w:r>
              <w:rPr>
                <w:rFonts w:ascii="Calibri" w:hAnsi="Calibri" w:cs="Calibri"/>
                <w:sz w:val="20"/>
                <w:szCs w:val="20"/>
              </w:rPr>
              <w:t> </w:t>
            </w:r>
          </w:p>
        </w:tc>
        <w:tc>
          <w:tcPr>
            <w:tcW w:w="1113" w:type="dxa"/>
            <w:tcBorders>
              <w:top w:val="nil"/>
              <w:left w:val="nil"/>
              <w:bottom w:val="single" w:sz="4" w:space="0" w:color="auto"/>
              <w:right w:val="single" w:sz="4" w:space="0" w:color="auto"/>
            </w:tcBorders>
            <w:vAlign w:val="center"/>
            <w:hideMark/>
          </w:tcPr>
          <w:p w14:paraId="052F772A" w14:textId="77777777" w:rsidR="00B35AAF" w:rsidRDefault="00B35AAF">
            <w:pPr>
              <w:rPr>
                <w:rFonts w:ascii="GHEA Grapalat" w:hAnsi="GHEA Grapalat" w:cs="Arial"/>
                <w:sz w:val="20"/>
                <w:szCs w:val="20"/>
              </w:rPr>
            </w:pPr>
            <w:r>
              <w:rPr>
                <w:rFonts w:ascii="Calibri" w:hAnsi="Calibri" w:cs="Calibri"/>
                <w:sz w:val="20"/>
                <w:szCs w:val="20"/>
              </w:rPr>
              <w:t> </w:t>
            </w:r>
          </w:p>
        </w:tc>
      </w:tr>
      <w:tr w:rsidR="00B35AAF" w14:paraId="2A38C7AE"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2B3E57D0" w14:textId="77777777" w:rsidR="00B35AAF" w:rsidRDefault="00B35AAF">
            <w:pPr>
              <w:jc w:val="center"/>
              <w:rPr>
                <w:rFonts w:ascii="GHEA Grapalat" w:hAnsi="GHEA Grapalat" w:cs="Arial"/>
                <w:sz w:val="20"/>
                <w:szCs w:val="20"/>
              </w:rPr>
            </w:pPr>
            <w:r>
              <w:rPr>
                <w:rFonts w:ascii="GHEA Grapalat" w:hAnsi="GHEA Grapalat" w:cs="Arial"/>
                <w:sz w:val="20"/>
                <w:szCs w:val="20"/>
              </w:rPr>
              <w:t>1</w:t>
            </w:r>
          </w:p>
        </w:tc>
        <w:tc>
          <w:tcPr>
            <w:tcW w:w="4984" w:type="dxa"/>
            <w:tcBorders>
              <w:top w:val="nil"/>
              <w:left w:val="nil"/>
              <w:bottom w:val="single" w:sz="4" w:space="0" w:color="auto"/>
              <w:right w:val="single" w:sz="4" w:space="0" w:color="auto"/>
            </w:tcBorders>
            <w:vAlign w:val="center"/>
            <w:hideMark/>
          </w:tcPr>
          <w:p w14:paraId="11BB8A87" w14:textId="77777777" w:rsidR="00B35AAF" w:rsidRDefault="00B35AAF">
            <w:pPr>
              <w:rPr>
                <w:rFonts w:ascii="GHEA Grapalat" w:hAnsi="GHEA Grapalat" w:cs="Arial"/>
                <w:sz w:val="20"/>
                <w:szCs w:val="20"/>
              </w:rPr>
            </w:pPr>
            <w:r>
              <w:rPr>
                <w:rFonts w:ascii="GHEA Grapalat" w:hAnsi="GHEA Grapalat" w:cs="Arial"/>
                <w:sz w:val="20"/>
                <w:szCs w:val="20"/>
              </w:rPr>
              <w:t>Резка асфальтобетонного покрытия пилой</w:t>
            </w:r>
          </w:p>
        </w:tc>
        <w:tc>
          <w:tcPr>
            <w:tcW w:w="988" w:type="dxa"/>
            <w:tcBorders>
              <w:top w:val="nil"/>
              <w:left w:val="nil"/>
              <w:bottom w:val="single" w:sz="4" w:space="0" w:color="auto"/>
              <w:right w:val="single" w:sz="4" w:space="0" w:color="auto"/>
            </w:tcBorders>
            <w:vAlign w:val="center"/>
            <w:hideMark/>
          </w:tcPr>
          <w:p w14:paraId="62BE06DA"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2F19C0AC" w14:textId="77777777" w:rsidR="00B35AAF" w:rsidRDefault="00B35AAF">
            <w:pPr>
              <w:jc w:val="center"/>
              <w:rPr>
                <w:rFonts w:ascii="GHEA Grapalat" w:hAnsi="GHEA Grapalat" w:cs="Arial"/>
                <w:sz w:val="20"/>
                <w:szCs w:val="20"/>
              </w:rPr>
            </w:pPr>
            <w:r>
              <w:rPr>
                <w:rFonts w:ascii="GHEA Grapalat" w:hAnsi="GHEA Grapalat" w:cs="Arial"/>
                <w:sz w:val="20"/>
                <w:szCs w:val="20"/>
              </w:rPr>
              <w:t>1642.0</w:t>
            </w:r>
          </w:p>
        </w:tc>
        <w:tc>
          <w:tcPr>
            <w:tcW w:w="1106" w:type="dxa"/>
            <w:tcBorders>
              <w:top w:val="nil"/>
              <w:left w:val="nil"/>
              <w:bottom w:val="single" w:sz="4" w:space="0" w:color="auto"/>
              <w:right w:val="single" w:sz="4" w:space="0" w:color="auto"/>
            </w:tcBorders>
            <w:vAlign w:val="center"/>
            <w:hideMark/>
          </w:tcPr>
          <w:p w14:paraId="0A015A68" w14:textId="77777777" w:rsidR="00B35AAF" w:rsidRDefault="00B35AAF">
            <w:pPr>
              <w:jc w:val="center"/>
              <w:rPr>
                <w:rFonts w:ascii="GHEA Grapalat" w:hAnsi="GHEA Grapalat" w:cs="Arial"/>
                <w:sz w:val="20"/>
                <w:szCs w:val="20"/>
              </w:rPr>
            </w:pPr>
            <w:r>
              <w:rPr>
                <w:rFonts w:ascii="GHEA Grapalat" w:hAnsi="GHEA Grapalat" w:cs="Arial"/>
                <w:sz w:val="20"/>
                <w:szCs w:val="20"/>
              </w:rPr>
              <w:t>0.39</w:t>
            </w:r>
          </w:p>
        </w:tc>
        <w:tc>
          <w:tcPr>
            <w:tcW w:w="1113" w:type="dxa"/>
            <w:tcBorders>
              <w:top w:val="nil"/>
              <w:left w:val="nil"/>
              <w:bottom w:val="single" w:sz="4" w:space="0" w:color="auto"/>
              <w:right w:val="single" w:sz="4" w:space="0" w:color="auto"/>
            </w:tcBorders>
            <w:vAlign w:val="center"/>
            <w:hideMark/>
          </w:tcPr>
          <w:p w14:paraId="70F60C0A" w14:textId="77777777" w:rsidR="00B35AAF" w:rsidRDefault="00B35AAF">
            <w:pPr>
              <w:jc w:val="right"/>
              <w:rPr>
                <w:rFonts w:ascii="GHEA Grapalat" w:hAnsi="GHEA Grapalat" w:cs="Arial"/>
                <w:sz w:val="20"/>
                <w:szCs w:val="20"/>
              </w:rPr>
            </w:pPr>
            <w:r>
              <w:rPr>
                <w:rFonts w:ascii="GHEA Grapalat" w:hAnsi="GHEA Grapalat" w:cs="Arial"/>
                <w:sz w:val="20"/>
                <w:szCs w:val="20"/>
              </w:rPr>
              <w:t>635.454</w:t>
            </w:r>
          </w:p>
        </w:tc>
      </w:tr>
      <w:tr w:rsidR="00B35AAF" w14:paraId="2424EBE7"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5F51355A" w14:textId="77777777" w:rsidR="00B35AAF" w:rsidRDefault="00B35AAF">
            <w:pPr>
              <w:jc w:val="center"/>
              <w:rPr>
                <w:rFonts w:ascii="GHEA Grapalat" w:hAnsi="GHEA Grapalat" w:cs="Arial"/>
                <w:sz w:val="20"/>
                <w:szCs w:val="20"/>
              </w:rPr>
            </w:pPr>
            <w:r>
              <w:rPr>
                <w:rFonts w:ascii="GHEA Grapalat" w:hAnsi="GHEA Grapalat" w:cs="Arial"/>
                <w:sz w:val="20"/>
                <w:szCs w:val="20"/>
              </w:rPr>
              <w:t>2</w:t>
            </w:r>
          </w:p>
        </w:tc>
        <w:tc>
          <w:tcPr>
            <w:tcW w:w="4984" w:type="dxa"/>
            <w:tcBorders>
              <w:top w:val="nil"/>
              <w:left w:val="nil"/>
              <w:bottom w:val="single" w:sz="4" w:space="0" w:color="auto"/>
              <w:right w:val="single" w:sz="4" w:space="0" w:color="auto"/>
            </w:tcBorders>
            <w:vAlign w:val="center"/>
            <w:hideMark/>
          </w:tcPr>
          <w:p w14:paraId="4978A10D" w14:textId="77777777" w:rsidR="00B35AAF" w:rsidRDefault="00B35AAF">
            <w:pPr>
              <w:rPr>
                <w:rFonts w:ascii="GHEA Grapalat" w:hAnsi="GHEA Grapalat" w:cs="Arial"/>
                <w:sz w:val="20"/>
                <w:szCs w:val="20"/>
              </w:rPr>
            </w:pPr>
            <w:r>
              <w:rPr>
                <w:rFonts w:ascii="GHEA Grapalat" w:hAnsi="GHEA Grapalat" w:cs="Arial"/>
                <w:sz w:val="20"/>
                <w:szCs w:val="20"/>
              </w:rPr>
              <w:t>Разработка асфальтобетонного покрытия экскаватором, погрузка и транспортировка транспортного средства 13 км</w:t>
            </w:r>
          </w:p>
        </w:tc>
        <w:tc>
          <w:tcPr>
            <w:tcW w:w="988" w:type="dxa"/>
            <w:tcBorders>
              <w:top w:val="nil"/>
              <w:left w:val="nil"/>
              <w:bottom w:val="single" w:sz="4" w:space="0" w:color="auto"/>
              <w:right w:val="single" w:sz="4" w:space="0" w:color="auto"/>
            </w:tcBorders>
            <w:noWrap/>
            <w:vAlign w:val="center"/>
            <w:hideMark/>
          </w:tcPr>
          <w:p w14:paraId="33C74405"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7E89348D" w14:textId="77777777" w:rsidR="00B35AAF" w:rsidRDefault="00B35AAF">
            <w:pPr>
              <w:jc w:val="center"/>
              <w:rPr>
                <w:rFonts w:ascii="GHEA Grapalat" w:hAnsi="GHEA Grapalat" w:cs="Arial"/>
                <w:sz w:val="20"/>
                <w:szCs w:val="20"/>
              </w:rPr>
            </w:pPr>
            <w:r>
              <w:rPr>
                <w:rFonts w:ascii="GHEA Grapalat" w:hAnsi="GHEA Grapalat" w:cs="Arial"/>
                <w:sz w:val="20"/>
                <w:szCs w:val="20"/>
              </w:rPr>
              <w:t>216.0</w:t>
            </w:r>
          </w:p>
        </w:tc>
        <w:tc>
          <w:tcPr>
            <w:tcW w:w="1106" w:type="dxa"/>
            <w:tcBorders>
              <w:top w:val="nil"/>
              <w:left w:val="nil"/>
              <w:bottom w:val="single" w:sz="4" w:space="0" w:color="auto"/>
              <w:right w:val="single" w:sz="4" w:space="0" w:color="auto"/>
            </w:tcBorders>
            <w:vAlign w:val="center"/>
            <w:hideMark/>
          </w:tcPr>
          <w:p w14:paraId="70B20306" w14:textId="77777777" w:rsidR="00B35AAF" w:rsidRDefault="00B35AAF">
            <w:pPr>
              <w:jc w:val="center"/>
              <w:rPr>
                <w:rFonts w:ascii="GHEA Grapalat" w:hAnsi="GHEA Grapalat" w:cs="Arial"/>
                <w:sz w:val="20"/>
                <w:szCs w:val="20"/>
              </w:rPr>
            </w:pPr>
            <w:r>
              <w:rPr>
                <w:rFonts w:ascii="GHEA Grapalat" w:hAnsi="GHEA Grapalat" w:cs="Arial"/>
                <w:sz w:val="20"/>
                <w:szCs w:val="20"/>
              </w:rPr>
              <w:t>8.27</w:t>
            </w:r>
          </w:p>
        </w:tc>
        <w:tc>
          <w:tcPr>
            <w:tcW w:w="1113" w:type="dxa"/>
            <w:tcBorders>
              <w:top w:val="nil"/>
              <w:left w:val="nil"/>
              <w:bottom w:val="single" w:sz="4" w:space="0" w:color="auto"/>
              <w:right w:val="single" w:sz="4" w:space="0" w:color="auto"/>
            </w:tcBorders>
            <w:vAlign w:val="center"/>
            <w:hideMark/>
          </w:tcPr>
          <w:p w14:paraId="782AFC7B" w14:textId="77777777" w:rsidR="00B35AAF" w:rsidRDefault="00B35AAF">
            <w:pPr>
              <w:jc w:val="right"/>
              <w:rPr>
                <w:rFonts w:ascii="GHEA Grapalat" w:hAnsi="GHEA Grapalat" w:cs="Arial"/>
                <w:sz w:val="20"/>
                <w:szCs w:val="20"/>
              </w:rPr>
            </w:pPr>
            <w:r>
              <w:rPr>
                <w:rFonts w:ascii="GHEA Grapalat" w:hAnsi="GHEA Grapalat" w:cs="Arial"/>
                <w:sz w:val="20"/>
                <w:szCs w:val="20"/>
              </w:rPr>
              <w:t>1786.32</w:t>
            </w:r>
          </w:p>
        </w:tc>
      </w:tr>
      <w:tr w:rsidR="00B35AAF" w14:paraId="6106C6C3"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377AC214" w14:textId="77777777" w:rsidR="00B35AAF" w:rsidRDefault="00B35AAF">
            <w:pPr>
              <w:jc w:val="center"/>
              <w:rPr>
                <w:rFonts w:ascii="GHEA Grapalat" w:hAnsi="GHEA Grapalat" w:cs="Arial"/>
                <w:sz w:val="20"/>
                <w:szCs w:val="20"/>
              </w:rPr>
            </w:pPr>
            <w:r>
              <w:rPr>
                <w:rFonts w:ascii="GHEA Grapalat" w:hAnsi="GHEA Grapalat" w:cs="Arial"/>
                <w:sz w:val="20"/>
                <w:szCs w:val="20"/>
              </w:rPr>
              <w:t>3</w:t>
            </w:r>
          </w:p>
        </w:tc>
        <w:tc>
          <w:tcPr>
            <w:tcW w:w="4984" w:type="dxa"/>
            <w:tcBorders>
              <w:top w:val="nil"/>
              <w:left w:val="nil"/>
              <w:bottom w:val="single" w:sz="4" w:space="0" w:color="auto"/>
              <w:right w:val="single" w:sz="4" w:space="0" w:color="auto"/>
            </w:tcBorders>
            <w:vAlign w:val="center"/>
            <w:hideMark/>
          </w:tcPr>
          <w:p w14:paraId="7B7445D7" w14:textId="77777777" w:rsidR="00B35AAF" w:rsidRDefault="00B35AAF">
            <w:pPr>
              <w:rPr>
                <w:rFonts w:ascii="GHEA Grapalat" w:hAnsi="GHEA Grapalat" w:cs="Arial"/>
                <w:sz w:val="20"/>
                <w:szCs w:val="20"/>
              </w:rPr>
            </w:pPr>
            <w:r>
              <w:rPr>
                <w:rFonts w:ascii="GHEA Grapalat" w:hAnsi="GHEA Grapalat" w:cs="Arial"/>
                <w:sz w:val="20"/>
                <w:szCs w:val="20"/>
              </w:rPr>
              <w:t>Разрушение асфальтобетонного покрытия отбойным молотком, подъем и транспортировка автомобиля 13 км</w:t>
            </w:r>
          </w:p>
        </w:tc>
        <w:tc>
          <w:tcPr>
            <w:tcW w:w="988" w:type="dxa"/>
            <w:tcBorders>
              <w:top w:val="nil"/>
              <w:left w:val="nil"/>
              <w:bottom w:val="single" w:sz="4" w:space="0" w:color="auto"/>
              <w:right w:val="single" w:sz="4" w:space="0" w:color="auto"/>
            </w:tcBorders>
            <w:noWrap/>
            <w:vAlign w:val="center"/>
            <w:hideMark/>
          </w:tcPr>
          <w:p w14:paraId="36A83B5F"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6EFA8580" w14:textId="77777777" w:rsidR="00B35AAF" w:rsidRDefault="00B35AAF">
            <w:pPr>
              <w:jc w:val="center"/>
              <w:rPr>
                <w:rFonts w:ascii="GHEA Grapalat" w:hAnsi="GHEA Grapalat" w:cs="Arial"/>
                <w:sz w:val="20"/>
                <w:szCs w:val="20"/>
              </w:rPr>
            </w:pPr>
            <w:r>
              <w:rPr>
                <w:rFonts w:ascii="GHEA Grapalat" w:hAnsi="GHEA Grapalat" w:cs="Arial"/>
                <w:sz w:val="20"/>
                <w:szCs w:val="20"/>
              </w:rPr>
              <w:t>24.0</w:t>
            </w:r>
          </w:p>
        </w:tc>
        <w:tc>
          <w:tcPr>
            <w:tcW w:w="1106" w:type="dxa"/>
            <w:tcBorders>
              <w:top w:val="nil"/>
              <w:left w:val="nil"/>
              <w:bottom w:val="single" w:sz="4" w:space="0" w:color="auto"/>
              <w:right w:val="single" w:sz="4" w:space="0" w:color="auto"/>
            </w:tcBorders>
            <w:vAlign w:val="center"/>
            <w:hideMark/>
          </w:tcPr>
          <w:p w14:paraId="1BE05F1C" w14:textId="77777777" w:rsidR="00B35AAF" w:rsidRDefault="00B35AAF">
            <w:pPr>
              <w:jc w:val="center"/>
              <w:rPr>
                <w:rFonts w:ascii="GHEA Grapalat" w:hAnsi="GHEA Grapalat" w:cs="Arial"/>
                <w:sz w:val="20"/>
                <w:szCs w:val="20"/>
              </w:rPr>
            </w:pPr>
            <w:r>
              <w:rPr>
                <w:rFonts w:ascii="GHEA Grapalat" w:hAnsi="GHEA Grapalat" w:cs="Arial"/>
                <w:sz w:val="20"/>
                <w:szCs w:val="20"/>
              </w:rPr>
              <w:t>13.80</w:t>
            </w:r>
          </w:p>
        </w:tc>
        <w:tc>
          <w:tcPr>
            <w:tcW w:w="1113" w:type="dxa"/>
            <w:tcBorders>
              <w:top w:val="nil"/>
              <w:left w:val="nil"/>
              <w:bottom w:val="single" w:sz="4" w:space="0" w:color="auto"/>
              <w:right w:val="single" w:sz="4" w:space="0" w:color="auto"/>
            </w:tcBorders>
            <w:vAlign w:val="center"/>
            <w:hideMark/>
          </w:tcPr>
          <w:p w14:paraId="09AD8653" w14:textId="77777777" w:rsidR="00B35AAF" w:rsidRDefault="00B35AAF">
            <w:pPr>
              <w:jc w:val="right"/>
              <w:rPr>
                <w:rFonts w:ascii="GHEA Grapalat" w:hAnsi="GHEA Grapalat" w:cs="Arial"/>
                <w:sz w:val="20"/>
                <w:szCs w:val="20"/>
              </w:rPr>
            </w:pPr>
            <w:r>
              <w:rPr>
                <w:rFonts w:ascii="GHEA Grapalat" w:hAnsi="GHEA Grapalat" w:cs="Arial"/>
                <w:sz w:val="20"/>
                <w:szCs w:val="20"/>
              </w:rPr>
              <w:t>331.2</w:t>
            </w:r>
          </w:p>
        </w:tc>
      </w:tr>
      <w:tr w:rsidR="00B35AAF" w14:paraId="7FD1FCA1"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5C0411E9" w14:textId="77777777" w:rsidR="00B35AAF" w:rsidRDefault="00B35AAF">
            <w:pPr>
              <w:jc w:val="center"/>
              <w:rPr>
                <w:rFonts w:ascii="GHEA Grapalat" w:hAnsi="GHEA Grapalat" w:cs="Arial"/>
                <w:sz w:val="20"/>
                <w:szCs w:val="20"/>
              </w:rPr>
            </w:pPr>
            <w:r>
              <w:rPr>
                <w:rFonts w:ascii="GHEA Grapalat" w:hAnsi="GHEA Grapalat" w:cs="Arial"/>
                <w:sz w:val="20"/>
                <w:szCs w:val="20"/>
              </w:rPr>
              <w:lastRenderedPageBreak/>
              <w:t>4</w:t>
            </w:r>
          </w:p>
        </w:tc>
        <w:tc>
          <w:tcPr>
            <w:tcW w:w="4984" w:type="dxa"/>
            <w:tcBorders>
              <w:top w:val="nil"/>
              <w:left w:val="nil"/>
              <w:bottom w:val="single" w:sz="4" w:space="0" w:color="auto"/>
              <w:right w:val="single" w:sz="4" w:space="0" w:color="auto"/>
            </w:tcBorders>
            <w:vAlign w:val="center"/>
            <w:hideMark/>
          </w:tcPr>
          <w:p w14:paraId="23300724"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траншеи в грунтах IV категории экскаватором, погрузка и перемещение транспортного средства на 13 км.</w:t>
            </w:r>
          </w:p>
        </w:tc>
        <w:tc>
          <w:tcPr>
            <w:tcW w:w="988" w:type="dxa"/>
            <w:tcBorders>
              <w:top w:val="nil"/>
              <w:left w:val="nil"/>
              <w:bottom w:val="single" w:sz="4" w:space="0" w:color="auto"/>
              <w:right w:val="single" w:sz="4" w:space="0" w:color="auto"/>
            </w:tcBorders>
            <w:noWrap/>
            <w:vAlign w:val="center"/>
            <w:hideMark/>
          </w:tcPr>
          <w:p w14:paraId="048EAE59"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70C33DA2" w14:textId="77777777" w:rsidR="00B35AAF" w:rsidRDefault="00B35AAF">
            <w:pPr>
              <w:jc w:val="center"/>
              <w:rPr>
                <w:rFonts w:ascii="GHEA Grapalat" w:hAnsi="GHEA Grapalat" w:cs="Arial"/>
                <w:sz w:val="20"/>
                <w:szCs w:val="20"/>
              </w:rPr>
            </w:pPr>
            <w:r>
              <w:rPr>
                <w:rFonts w:ascii="GHEA Grapalat" w:hAnsi="GHEA Grapalat" w:cs="Arial"/>
                <w:sz w:val="20"/>
                <w:szCs w:val="20"/>
              </w:rPr>
              <w:t>293.4</w:t>
            </w:r>
          </w:p>
        </w:tc>
        <w:tc>
          <w:tcPr>
            <w:tcW w:w="1106" w:type="dxa"/>
            <w:tcBorders>
              <w:top w:val="nil"/>
              <w:left w:val="nil"/>
              <w:bottom w:val="single" w:sz="4" w:space="0" w:color="auto"/>
              <w:right w:val="single" w:sz="4" w:space="0" w:color="auto"/>
            </w:tcBorders>
            <w:vAlign w:val="center"/>
            <w:hideMark/>
          </w:tcPr>
          <w:p w14:paraId="0D205DA0" w14:textId="77777777" w:rsidR="00B35AAF" w:rsidRDefault="00B35AAF">
            <w:pPr>
              <w:jc w:val="center"/>
              <w:rPr>
                <w:rFonts w:ascii="GHEA Grapalat" w:hAnsi="GHEA Grapalat" w:cs="Arial"/>
                <w:sz w:val="20"/>
                <w:szCs w:val="20"/>
              </w:rPr>
            </w:pPr>
            <w:r>
              <w:rPr>
                <w:rFonts w:ascii="GHEA Grapalat" w:hAnsi="GHEA Grapalat" w:cs="Arial"/>
                <w:sz w:val="20"/>
                <w:szCs w:val="20"/>
              </w:rPr>
              <w:t>7.62</w:t>
            </w:r>
          </w:p>
        </w:tc>
        <w:tc>
          <w:tcPr>
            <w:tcW w:w="1113" w:type="dxa"/>
            <w:tcBorders>
              <w:top w:val="nil"/>
              <w:left w:val="nil"/>
              <w:bottom w:val="single" w:sz="4" w:space="0" w:color="auto"/>
              <w:right w:val="single" w:sz="4" w:space="0" w:color="auto"/>
            </w:tcBorders>
            <w:vAlign w:val="center"/>
            <w:hideMark/>
          </w:tcPr>
          <w:p w14:paraId="2DB47AA6" w14:textId="77777777" w:rsidR="00B35AAF" w:rsidRDefault="00B35AAF">
            <w:pPr>
              <w:jc w:val="right"/>
              <w:rPr>
                <w:rFonts w:ascii="GHEA Grapalat" w:hAnsi="GHEA Grapalat" w:cs="Arial"/>
                <w:sz w:val="20"/>
                <w:szCs w:val="20"/>
              </w:rPr>
            </w:pPr>
            <w:r>
              <w:rPr>
                <w:rFonts w:ascii="GHEA Grapalat" w:hAnsi="GHEA Grapalat" w:cs="Arial"/>
                <w:sz w:val="20"/>
                <w:szCs w:val="20"/>
              </w:rPr>
              <w:t>2235.708</w:t>
            </w:r>
          </w:p>
        </w:tc>
      </w:tr>
      <w:tr w:rsidR="00B35AAF" w14:paraId="41967F90"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35D5B3E2" w14:textId="77777777" w:rsidR="00B35AAF" w:rsidRDefault="00B35AAF">
            <w:pPr>
              <w:jc w:val="center"/>
              <w:rPr>
                <w:rFonts w:ascii="GHEA Grapalat" w:hAnsi="GHEA Grapalat" w:cs="Arial"/>
                <w:sz w:val="20"/>
                <w:szCs w:val="20"/>
              </w:rPr>
            </w:pPr>
            <w:r>
              <w:rPr>
                <w:rFonts w:ascii="GHEA Grapalat" w:hAnsi="GHEA Grapalat" w:cs="Arial"/>
                <w:sz w:val="20"/>
                <w:szCs w:val="20"/>
              </w:rPr>
              <w:t>5</w:t>
            </w:r>
          </w:p>
        </w:tc>
        <w:tc>
          <w:tcPr>
            <w:tcW w:w="4984" w:type="dxa"/>
            <w:tcBorders>
              <w:top w:val="nil"/>
              <w:left w:val="nil"/>
              <w:bottom w:val="single" w:sz="4" w:space="0" w:color="auto"/>
              <w:right w:val="single" w:sz="4" w:space="0" w:color="auto"/>
            </w:tcBorders>
            <w:vAlign w:val="center"/>
            <w:hideMark/>
          </w:tcPr>
          <w:p w14:paraId="6262C7A1"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траншеи в грунтах IV категории вручную с погрузкой и перемещением транспортного средства на 13 км</w:t>
            </w:r>
          </w:p>
        </w:tc>
        <w:tc>
          <w:tcPr>
            <w:tcW w:w="988" w:type="dxa"/>
            <w:tcBorders>
              <w:top w:val="nil"/>
              <w:left w:val="nil"/>
              <w:bottom w:val="single" w:sz="4" w:space="0" w:color="auto"/>
              <w:right w:val="single" w:sz="4" w:space="0" w:color="auto"/>
            </w:tcBorders>
            <w:noWrap/>
            <w:vAlign w:val="center"/>
            <w:hideMark/>
          </w:tcPr>
          <w:p w14:paraId="0291663A"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1F0B606A" w14:textId="77777777" w:rsidR="00B35AAF" w:rsidRDefault="00B35AAF">
            <w:pPr>
              <w:jc w:val="center"/>
              <w:rPr>
                <w:rFonts w:ascii="GHEA Grapalat" w:hAnsi="GHEA Grapalat" w:cs="Arial"/>
                <w:sz w:val="20"/>
                <w:szCs w:val="20"/>
              </w:rPr>
            </w:pPr>
            <w:r>
              <w:rPr>
                <w:rFonts w:ascii="GHEA Grapalat" w:hAnsi="GHEA Grapalat" w:cs="Arial"/>
                <w:sz w:val="20"/>
                <w:szCs w:val="20"/>
              </w:rPr>
              <w:t>32.6</w:t>
            </w:r>
          </w:p>
        </w:tc>
        <w:tc>
          <w:tcPr>
            <w:tcW w:w="1106" w:type="dxa"/>
            <w:tcBorders>
              <w:top w:val="nil"/>
              <w:left w:val="nil"/>
              <w:bottom w:val="single" w:sz="4" w:space="0" w:color="auto"/>
              <w:right w:val="single" w:sz="4" w:space="0" w:color="auto"/>
            </w:tcBorders>
            <w:vAlign w:val="center"/>
            <w:hideMark/>
          </w:tcPr>
          <w:p w14:paraId="127E95D5" w14:textId="77777777" w:rsidR="00B35AAF" w:rsidRDefault="00B35AAF">
            <w:pPr>
              <w:jc w:val="center"/>
              <w:rPr>
                <w:rFonts w:ascii="GHEA Grapalat" w:hAnsi="GHEA Grapalat" w:cs="Arial"/>
                <w:sz w:val="20"/>
                <w:szCs w:val="20"/>
              </w:rPr>
            </w:pPr>
            <w:r>
              <w:rPr>
                <w:rFonts w:ascii="GHEA Grapalat" w:hAnsi="GHEA Grapalat" w:cs="Arial"/>
                <w:sz w:val="20"/>
                <w:szCs w:val="20"/>
              </w:rPr>
              <w:t>13.73</w:t>
            </w:r>
          </w:p>
        </w:tc>
        <w:tc>
          <w:tcPr>
            <w:tcW w:w="1113" w:type="dxa"/>
            <w:tcBorders>
              <w:top w:val="nil"/>
              <w:left w:val="nil"/>
              <w:bottom w:val="single" w:sz="4" w:space="0" w:color="auto"/>
              <w:right w:val="single" w:sz="4" w:space="0" w:color="auto"/>
            </w:tcBorders>
            <w:vAlign w:val="center"/>
            <w:hideMark/>
          </w:tcPr>
          <w:p w14:paraId="1D46D643" w14:textId="77777777" w:rsidR="00B35AAF" w:rsidRDefault="00B35AAF">
            <w:pPr>
              <w:jc w:val="right"/>
              <w:rPr>
                <w:rFonts w:ascii="GHEA Grapalat" w:hAnsi="GHEA Grapalat" w:cs="Arial"/>
                <w:sz w:val="20"/>
                <w:szCs w:val="20"/>
              </w:rPr>
            </w:pPr>
            <w:r>
              <w:rPr>
                <w:rFonts w:ascii="GHEA Grapalat" w:hAnsi="GHEA Grapalat" w:cs="Arial"/>
                <w:sz w:val="20"/>
                <w:szCs w:val="20"/>
              </w:rPr>
              <w:t>447.598</w:t>
            </w:r>
          </w:p>
        </w:tc>
      </w:tr>
      <w:tr w:rsidR="00B35AAF" w14:paraId="3CABFAEE"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45A88C22" w14:textId="77777777" w:rsidR="00B35AAF" w:rsidRDefault="00B35AAF">
            <w:pPr>
              <w:jc w:val="center"/>
              <w:rPr>
                <w:rFonts w:ascii="GHEA Grapalat" w:hAnsi="GHEA Grapalat" w:cs="Arial"/>
                <w:sz w:val="20"/>
                <w:szCs w:val="20"/>
              </w:rPr>
            </w:pPr>
            <w:r>
              <w:rPr>
                <w:rFonts w:ascii="GHEA Grapalat" w:hAnsi="GHEA Grapalat" w:cs="Arial"/>
                <w:sz w:val="20"/>
                <w:szCs w:val="20"/>
              </w:rPr>
              <w:t>6</w:t>
            </w:r>
          </w:p>
        </w:tc>
        <w:tc>
          <w:tcPr>
            <w:tcW w:w="4984" w:type="dxa"/>
            <w:tcBorders>
              <w:top w:val="nil"/>
              <w:left w:val="nil"/>
              <w:bottom w:val="single" w:sz="4" w:space="0" w:color="auto"/>
              <w:right w:val="single" w:sz="4" w:space="0" w:color="auto"/>
            </w:tcBorders>
            <w:vAlign w:val="center"/>
            <w:hideMark/>
          </w:tcPr>
          <w:p w14:paraId="6E14BF81"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траншеи в грунтах V категории экскаватором, погрузка и перемещение транспортного средства на 13 км.</w:t>
            </w:r>
          </w:p>
        </w:tc>
        <w:tc>
          <w:tcPr>
            <w:tcW w:w="988" w:type="dxa"/>
            <w:tcBorders>
              <w:top w:val="nil"/>
              <w:left w:val="nil"/>
              <w:bottom w:val="single" w:sz="4" w:space="0" w:color="auto"/>
              <w:right w:val="single" w:sz="4" w:space="0" w:color="auto"/>
            </w:tcBorders>
            <w:noWrap/>
            <w:vAlign w:val="center"/>
            <w:hideMark/>
          </w:tcPr>
          <w:p w14:paraId="2D0398D2"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7E0A8BEC" w14:textId="77777777" w:rsidR="00B35AAF" w:rsidRDefault="00B35AAF">
            <w:pPr>
              <w:jc w:val="center"/>
              <w:rPr>
                <w:rFonts w:ascii="GHEA Grapalat" w:hAnsi="GHEA Grapalat" w:cs="Arial"/>
                <w:sz w:val="20"/>
                <w:szCs w:val="20"/>
              </w:rPr>
            </w:pPr>
            <w:r>
              <w:rPr>
                <w:rFonts w:ascii="GHEA Grapalat" w:hAnsi="GHEA Grapalat" w:cs="Arial"/>
                <w:sz w:val="20"/>
                <w:szCs w:val="20"/>
              </w:rPr>
              <w:t>261.0</w:t>
            </w:r>
          </w:p>
        </w:tc>
        <w:tc>
          <w:tcPr>
            <w:tcW w:w="1106" w:type="dxa"/>
            <w:tcBorders>
              <w:top w:val="nil"/>
              <w:left w:val="nil"/>
              <w:bottom w:val="single" w:sz="4" w:space="0" w:color="auto"/>
              <w:right w:val="single" w:sz="4" w:space="0" w:color="auto"/>
            </w:tcBorders>
            <w:vAlign w:val="center"/>
            <w:hideMark/>
          </w:tcPr>
          <w:p w14:paraId="75A6E28E" w14:textId="77777777" w:rsidR="00B35AAF" w:rsidRDefault="00B35AAF">
            <w:pPr>
              <w:jc w:val="center"/>
              <w:rPr>
                <w:rFonts w:ascii="GHEA Grapalat" w:hAnsi="GHEA Grapalat" w:cs="Arial"/>
                <w:sz w:val="20"/>
                <w:szCs w:val="20"/>
              </w:rPr>
            </w:pPr>
            <w:r>
              <w:rPr>
                <w:rFonts w:ascii="GHEA Grapalat" w:hAnsi="GHEA Grapalat" w:cs="Arial"/>
                <w:sz w:val="20"/>
                <w:szCs w:val="20"/>
              </w:rPr>
              <w:t>9.00</w:t>
            </w:r>
          </w:p>
        </w:tc>
        <w:tc>
          <w:tcPr>
            <w:tcW w:w="1113" w:type="dxa"/>
            <w:tcBorders>
              <w:top w:val="nil"/>
              <w:left w:val="nil"/>
              <w:bottom w:val="single" w:sz="4" w:space="0" w:color="auto"/>
              <w:right w:val="single" w:sz="4" w:space="0" w:color="auto"/>
            </w:tcBorders>
            <w:vAlign w:val="center"/>
            <w:hideMark/>
          </w:tcPr>
          <w:p w14:paraId="1E4E4B50" w14:textId="77777777" w:rsidR="00B35AAF" w:rsidRDefault="00B35AAF">
            <w:pPr>
              <w:jc w:val="right"/>
              <w:rPr>
                <w:rFonts w:ascii="GHEA Grapalat" w:hAnsi="GHEA Grapalat" w:cs="Arial"/>
                <w:sz w:val="20"/>
                <w:szCs w:val="20"/>
              </w:rPr>
            </w:pPr>
            <w:r>
              <w:rPr>
                <w:rFonts w:ascii="GHEA Grapalat" w:hAnsi="GHEA Grapalat" w:cs="Arial"/>
                <w:sz w:val="20"/>
                <w:szCs w:val="20"/>
              </w:rPr>
              <w:t>2349</w:t>
            </w:r>
          </w:p>
        </w:tc>
      </w:tr>
      <w:tr w:rsidR="00B35AAF" w14:paraId="534AD5C7"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2CC63F26" w14:textId="77777777" w:rsidR="00B35AAF" w:rsidRDefault="00B35AAF">
            <w:pPr>
              <w:jc w:val="center"/>
              <w:rPr>
                <w:rFonts w:ascii="GHEA Grapalat" w:hAnsi="GHEA Grapalat" w:cs="Arial"/>
                <w:sz w:val="20"/>
                <w:szCs w:val="20"/>
              </w:rPr>
            </w:pPr>
            <w:r>
              <w:rPr>
                <w:rFonts w:ascii="GHEA Grapalat" w:hAnsi="GHEA Grapalat" w:cs="Arial"/>
                <w:sz w:val="20"/>
                <w:szCs w:val="20"/>
              </w:rPr>
              <w:t>7</w:t>
            </w:r>
          </w:p>
        </w:tc>
        <w:tc>
          <w:tcPr>
            <w:tcW w:w="4984" w:type="dxa"/>
            <w:tcBorders>
              <w:top w:val="nil"/>
              <w:left w:val="nil"/>
              <w:bottom w:val="single" w:sz="4" w:space="0" w:color="auto"/>
              <w:right w:val="single" w:sz="4" w:space="0" w:color="auto"/>
            </w:tcBorders>
            <w:vAlign w:val="center"/>
            <w:hideMark/>
          </w:tcPr>
          <w:p w14:paraId="4C71619B"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траншей в грунтах категории V вручную с погрузкой и перемещением транспортного средства на расстояние 13 км</w:t>
            </w:r>
          </w:p>
        </w:tc>
        <w:tc>
          <w:tcPr>
            <w:tcW w:w="988" w:type="dxa"/>
            <w:tcBorders>
              <w:top w:val="nil"/>
              <w:left w:val="nil"/>
              <w:bottom w:val="single" w:sz="4" w:space="0" w:color="auto"/>
              <w:right w:val="single" w:sz="4" w:space="0" w:color="auto"/>
            </w:tcBorders>
            <w:noWrap/>
            <w:vAlign w:val="center"/>
            <w:hideMark/>
          </w:tcPr>
          <w:p w14:paraId="34BA581E"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6BD34472" w14:textId="77777777" w:rsidR="00B35AAF" w:rsidRDefault="00B35AAF">
            <w:pPr>
              <w:jc w:val="center"/>
              <w:rPr>
                <w:rFonts w:ascii="GHEA Grapalat" w:hAnsi="GHEA Grapalat" w:cs="Arial"/>
                <w:sz w:val="20"/>
                <w:szCs w:val="20"/>
              </w:rPr>
            </w:pPr>
            <w:r>
              <w:rPr>
                <w:rFonts w:ascii="GHEA Grapalat" w:hAnsi="GHEA Grapalat" w:cs="Arial"/>
                <w:sz w:val="20"/>
                <w:szCs w:val="20"/>
              </w:rPr>
              <w:t>29.0</w:t>
            </w:r>
          </w:p>
        </w:tc>
        <w:tc>
          <w:tcPr>
            <w:tcW w:w="1106" w:type="dxa"/>
            <w:tcBorders>
              <w:top w:val="nil"/>
              <w:left w:val="nil"/>
              <w:bottom w:val="single" w:sz="4" w:space="0" w:color="auto"/>
              <w:right w:val="single" w:sz="4" w:space="0" w:color="auto"/>
            </w:tcBorders>
            <w:vAlign w:val="center"/>
            <w:hideMark/>
          </w:tcPr>
          <w:p w14:paraId="22F5C98B" w14:textId="77777777" w:rsidR="00B35AAF" w:rsidRDefault="00B35AAF">
            <w:pPr>
              <w:jc w:val="center"/>
              <w:rPr>
                <w:rFonts w:ascii="GHEA Grapalat" w:hAnsi="GHEA Grapalat" w:cs="Arial"/>
                <w:sz w:val="20"/>
                <w:szCs w:val="20"/>
              </w:rPr>
            </w:pPr>
            <w:r>
              <w:rPr>
                <w:rFonts w:ascii="GHEA Grapalat" w:hAnsi="GHEA Grapalat" w:cs="Arial"/>
                <w:sz w:val="20"/>
                <w:szCs w:val="20"/>
              </w:rPr>
              <w:t>34.86</w:t>
            </w:r>
          </w:p>
        </w:tc>
        <w:tc>
          <w:tcPr>
            <w:tcW w:w="1113" w:type="dxa"/>
            <w:tcBorders>
              <w:top w:val="nil"/>
              <w:left w:val="nil"/>
              <w:bottom w:val="single" w:sz="4" w:space="0" w:color="auto"/>
              <w:right w:val="single" w:sz="4" w:space="0" w:color="auto"/>
            </w:tcBorders>
            <w:vAlign w:val="center"/>
            <w:hideMark/>
          </w:tcPr>
          <w:p w14:paraId="4A41A459" w14:textId="77777777" w:rsidR="00B35AAF" w:rsidRDefault="00B35AAF">
            <w:pPr>
              <w:jc w:val="right"/>
              <w:rPr>
                <w:rFonts w:ascii="GHEA Grapalat" w:hAnsi="GHEA Grapalat" w:cs="Arial"/>
                <w:sz w:val="20"/>
                <w:szCs w:val="20"/>
              </w:rPr>
            </w:pPr>
            <w:r>
              <w:rPr>
                <w:rFonts w:ascii="GHEA Grapalat" w:hAnsi="GHEA Grapalat" w:cs="Arial"/>
                <w:sz w:val="20"/>
                <w:szCs w:val="20"/>
              </w:rPr>
              <w:t>1010.94</w:t>
            </w:r>
          </w:p>
        </w:tc>
      </w:tr>
      <w:tr w:rsidR="00B35AAF" w14:paraId="4AFF95F2"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78F81F43" w14:textId="77777777" w:rsidR="00B35AAF" w:rsidRDefault="00B35AAF">
            <w:pPr>
              <w:jc w:val="center"/>
              <w:rPr>
                <w:rFonts w:ascii="GHEA Grapalat" w:hAnsi="GHEA Grapalat" w:cs="Arial"/>
                <w:sz w:val="20"/>
                <w:szCs w:val="20"/>
              </w:rPr>
            </w:pPr>
            <w:r>
              <w:rPr>
                <w:rFonts w:ascii="GHEA Grapalat" w:hAnsi="GHEA Grapalat" w:cs="Arial"/>
                <w:sz w:val="20"/>
                <w:szCs w:val="20"/>
              </w:rPr>
              <w:t>8</w:t>
            </w:r>
          </w:p>
        </w:tc>
        <w:tc>
          <w:tcPr>
            <w:tcW w:w="4984" w:type="dxa"/>
            <w:tcBorders>
              <w:top w:val="nil"/>
              <w:left w:val="nil"/>
              <w:bottom w:val="single" w:sz="4" w:space="0" w:color="auto"/>
              <w:right w:val="single" w:sz="4" w:space="0" w:color="auto"/>
            </w:tcBorders>
            <w:vAlign w:val="center"/>
            <w:hideMark/>
          </w:tcPr>
          <w:p w14:paraId="61D443BA" w14:textId="77777777" w:rsidR="00B35AAF" w:rsidRDefault="00B35AAF">
            <w:pPr>
              <w:rPr>
                <w:rFonts w:ascii="GHEA Grapalat" w:hAnsi="GHEA Grapalat" w:cs="Arial"/>
                <w:sz w:val="20"/>
                <w:szCs w:val="20"/>
              </w:rPr>
            </w:pPr>
            <w:r>
              <w:rPr>
                <w:rFonts w:ascii="GHEA Grapalat" w:hAnsi="GHEA Grapalat" w:cs="Arial"/>
                <w:sz w:val="20"/>
                <w:szCs w:val="20"/>
              </w:rPr>
              <w:t>Рыхление скальных грунтов VII категории гидромолотом</w:t>
            </w:r>
          </w:p>
        </w:tc>
        <w:tc>
          <w:tcPr>
            <w:tcW w:w="988" w:type="dxa"/>
            <w:tcBorders>
              <w:top w:val="nil"/>
              <w:left w:val="nil"/>
              <w:bottom w:val="single" w:sz="4" w:space="0" w:color="auto"/>
              <w:right w:val="single" w:sz="4" w:space="0" w:color="auto"/>
            </w:tcBorders>
            <w:noWrap/>
            <w:vAlign w:val="center"/>
            <w:hideMark/>
          </w:tcPr>
          <w:p w14:paraId="2737101D"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0671DE56" w14:textId="77777777" w:rsidR="00B35AAF" w:rsidRDefault="00B35AAF">
            <w:pPr>
              <w:jc w:val="center"/>
              <w:rPr>
                <w:rFonts w:ascii="GHEA Grapalat" w:hAnsi="GHEA Grapalat" w:cs="Arial"/>
                <w:sz w:val="20"/>
                <w:szCs w:val="20"/>
              </w:rPr>
            </w:pPr>
            <w:r>
              <w:rPr>
                <w:rFonts w:ascii="GHEA Grapalat" w:hAnsi="GHEA Grapalat" w:cs="Arial"/>
                <w:sz w:val="20"/>
                <w:szCs w:val="20"/>
              </w:rPr>
              <w:t>539.00</w:t>
            </w:r>
          </w:p>
        </w:tc>
        <w:tc>
          <w:tcPr>
            <w:tcW w:w="1106" w:type="dxa"/>
            <w:tcBorders>
              <w:top w:val="nil"/>
              <w:left w:val="nil"/>
              <w:bottom w:val="single" w:sz="4" w:space="0" w:color="auto"/>
              <w:right w:val="single" w:sz="4" w:space="0" w:color="auto"/>
            </w:tcBorders>
            <w:vAlign w:val="center"/>
            <w:hideMark/>
          </w:tcPr>
          <w:p w14:paraId="596B4CC0" w14:textId="77777777" w:rsidR="00B35AAF" w:rsidRDefault="00B35AAF">
            <w:pPr>
              <w:jc w:val="center"/>
              <w:rPr>
                <w:rFonts w:ascii="GHEA Grapalat" w:hAnsi="GHEA Grapalat" w:cs="Arial"/>
                <w:sz w:val="20"/>
                <w:szCs w:val="20"/>
              </w:rPr>
            </w:pPr>
            <w:r>
              <w:rPr>
                <w:rFonts w:ascii="GHEA Grapalat" w:hAnsi="GHEA Grapalat" w:cs="Arial"/>
                <w:sz w:val="20"/>
                <w:szCs w:val="20"/>
              </w:rPr>
              <w:t>9.05</w:t>
            </w:r>
          </w:p>
        </w:tc>
        <w:tc>
          <w:tcPr>
            <w:tcW w:w="1113" w:type="dxa"/>
            <w:tcBorders>
              <w:top w:val="nil"/>
              <w:left w:val="nil"/>
              <w:bottom w:val="single" w:sz="4" w:space="0" w:color="auto"/>
              <w:right w:val="single" w:sz="4" w:space="0" w:color="auto"/>
            </w:tcBorders>
            <w:vAlign w:val="center"/>
            <w:hideMark/>
          </w:tcPr>
          <w:p w14:paraId="046C54D8" w14:textId="77777777" w:rsidR="00B35AAF" w:rsidRDefault="00B35AAF">
            <w:pPr>
              <w:jc w:val="right"/>
              <w:rPr>
                <w:rFonts w:ascii="GHEA Grapalat" w:hAnsi="GHEA Grapalat" w:cs="Arial"/>
                <w:sz w:val="20"/>
                <w:szCs w:val="20"/>
              </w:rPr>
            </w:pPr>
            <w:r>
              <w:rPr>
                <w:rFonts w:ascii="GHEA Grapalat" w:hAnsi="GHEA Grapalat" w:cs="Arial"/>
                <w:sz w:val="20"/>
                <w:szCs w:val="20"/>
              </w:rPr>
              <w:t>4876.333</w:t>
            </w:r>
          </w:p>
        </w:tc>
      </w:tr>
      <w:tr w:rsidR="00B35AAF" w14:paraId="1B2D2843" w14:textId="77777777" w:rsidTr="00B35AAF">
        <w:trPr>
          <w:trHeight w:val="1080"/>
        </w:trPr>
        <w:tc>
          <w:tcPr>
            <w:tcW w:w="479" w:type="dxa"/>
            <w:tcBorders>
              <w:top w:val="nil"/>
              <w:left w:val="single" w:sz="4" w:space="0" w:color="auto"/>
              <w:bottom w:val="single" w:sz="4" w:space="0" w:color="auto"/>
              <w:right w:val="single" w:sz="4" w:space="0" w:color="auto"/>
            </w:tcBorders>
            <w:vAlign w:val="center"/>
            <w:hideMark/>
          </w:tcPr>
          <w:p w14:paraId="4A283696" w14:textId="77777777" w:rsidR="00B35AAF" w:rsidRDefault="00B35AAF">
            <w:pPr>
              <w:jc w:val="center"/>
              <w:rPr>
                <w:rFonts w:ascii="GHEA Grapalat" w:hAnsi="GHEA Grapalat" w:cs="Arial"/>
                <w:sz w:val="20"/>
                <w:szCs w:val="20"/>
              </w:rPr>
            </w:pPr>
            <w:r>
              <w:rPr>
                <w:rFonts w:ascii="GHEA Grapalat" w:hAnsi="GHEA Grapalat" w:cs="Arial"/>
                <w:sz w:val="20"/>
                <w:szCs w:val="20"/>
              </w:rPr>
              <w:t>9</w:t>
            </w:r>
          </w:p>
        </w:tc>
        <w:tc>
          <w:tcPr>
            <w:tcW w:w="4984" w:type="dxa"/>
            <w:tcBorders>
              <w:top w:val="nil"/>
              <w:left w:val="nil"/>
              <w:bottom w:val="single" w:sz="4" w:space="0" w:color="auto"/>
              <w:right w:val="single" w:sz="4" w:space="0" w:color="auto"/>
            </w:tcBorders>
            <w:hideMark/>
          </w:tcPr>
          <w:p w14:paraId="03C2F1E3" w14:textId="77777777" w:rsidR="00B35AAF" w:rsidRDefault="00B35AAF">
            <w:pPr>
              <w:rPr>
                <w:rFonts w:ascii="GHEA Grapalat" w:hAnsi="GHEA Grapalat" w:cs="Arial"/>
                <w:sz w:val="20"/>
                <w:szCs w:val="20"/>
              </w:rPr>
            </w:pPr>
            <w:r>
              <w:rPr>
                <w:rFonts w:ascii="GHEA Grapalat" w:hAnsi="GHEA Grapalat" w:cs="Arial"/>
                <w:sz w:val="20"/>
                <w:szCs w:val="20"/>
              </w:rPr>
              <w:t>Разработка траншеи экскаватором в предварительно разрыхленных грунтах VII категории, подъем транспортного средства и перемещение его на расстояние 13 км.</w:t>
            </w:r>
          </w:p>
        </w:tc>
        <w:tc>
          <w:tcPr>
            <w:tcW w:w="988" w:type="dxa"/>
            <w:tcBorders>
              <w:top w:val="nil"/>
              <w:left w:val="nil"/>
              <w:bottom w:val="single" w:sz="4" w:space="0" w:color="auto"/>
              <w:right w:val="single" w:sz="4" w:space="0" w:color="auto"/>
            </w:tcBorders>
            <w:noWrap/>
            <w:vAlign w:val="center"/>
            <w:hideMark/>
          </w:tcPr>
          <w:p w14:paraId="68C63953"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17921745" w14:textId="77777777" w:rsidR="00B35AAF" w:rsidRDefault="00B35AAF">
            <w:pPr>
              <w:jc w:val="center"/>
              <w:rPr>
                <w:rFonts w:ascii="GHEA Grapalat" w:hAnsi="GHEA Grapalat" w:cs="Arial"/>
                <w:sz w:val="20"/>
                <w:szCs w:val="20"/>
              </w:rPr>
            </w:pPr>
            <w:r>
              <w:rPr>
                <w:rFonts w:ascii="GHEA Grapalat" w:hAnsi="GHEA Grapalat" w:cs="Arial"/>
                <w:sz w:val="20"/>
                <w:szCs w:val="20"/>
              </w:rPr>
              <w:t>539.00</w:t>
            </w:r>
          </w:p>
        </w:tc>
        <w:tc>
          <w:tcPr>
            <w:tcW w:w="1106" w:type="dxa"/>
            <w:tcBorders>
              <w:top w:val="nil"/>
              <w:left w:val="nil"/>
              <w:bottom w:val="single" w:sz="4" w:space="0" w:color="auto"/>
              <w:right w:val="single" w:sz="4" w:space="0" w:color="auto"/>
            </w:tcBorders>
            <w:vAlign w:val="center"/>
            <w:hideMark/>
          </w:tcPr>
          <w:p w14:paraId="5A937E0B" w14:textId="77777777" w:rsidR="00B35AAF" w:rsidRDefault="00B35AAF">
            <w:pPr>
              <w:jc w:val="center"/>
              <w:rPr>
                <w:rFonts w:ascii="GHEA Grapalat" w:hAnsi="GHEA Grapalat" w:cs="Arial"/>
                <w:sz w:val="20"/>
                <w:szCs w:val="20"/>
              </w:rPr>
            </w:pPr>
            <w:r>
              <w:rPr>
                <w:rFonts w:ascii="GHEA Grapalat" w:hAnsi="GHEA Grapalat" w:cs="Arial"/>
                <w:sz w:val="20"/>
                <w:szCs w:val="20"/>
              </w:rPr>
              <w:t>9.96</w:t>
            </w:r>
          </w:p>
        </w:tc>
        <w:tc>
          <w:tcPr>
            <w:tcW w:w="1113" w:type="dxa"/>
            <w:tcBorders>
              <w:top w:val="nil"/>
              <w:left w:val="nil"/>
              <w:bottom w:val="single" w:sz="4" w:space="0" w:color="auto"/>
              <w:right w:val="single" w:sz="4" w:space="0" w:color="auto"/>
            </w:tcBorders>
            <w:vAlign w:val="center"/>
            <w:hideMark/>
          </w:tcPr>
          <w:p w14:paraId="67574CE0" w14:textId="77777777" w:rsidR="00B35AAF" w:rsidRDefault="00B35AAF">
            <w:pPr>
              <w:jc w:val="right"/>
              <w:rPr>
                <w:rFonts w:ascii="GHEA Grapalat" w:hAnsi="GHEA Grapalat" w:cs="Arial"/>
                <w:sz w:val="20"/>
                <w:szCs w:val="20"/>
              </w:rPr>
            </w:pPr>
            <w:r>
              <w:rPr>
                <w:rFonts w:ascii="GHEA Grapalat" w:hAnsi="GHEA Grapalat" w:cs="Arial"/>
                <w:sz w:val="20"/>
                <w:szCs w:val="20"/>
              </w:rPr>
              <w:t>5368.44</w:t>
            </w:r>
          </w:p>
        </w:tc>
      </w:tr>
      <w:tr w:rsidR="00B35AAF" w14:paraId="325CA102"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2E6E419F" w14:textId="77777777" w:rsidR="00B35AAF" w:rsidRDefault="00B35AAF">
            <w:pPr>
              <w:jc w:val="center"/>
              <w:rPr>
                <w:rFonts w:ascii="GHEA Grapalat" w:hAnsi="GHEA Grapalat" w:cs="Arial"/>
                <w:sz w:val="20"/>
                <w:szCs w:val="20"/>
              </w:rPr>
            </w:pPr>
            <w:r>
              <w:rPr>
                <w:rFonts w:ascii="GHEA Grapalat" w:hAnsi="GHEA Grapalat" w:cs="Arial"/>
                <w:sz w:val="20"/>
                <w:szCs w:val="20"/>
              </w:rPr>
              <w:t>10</w:t>
            </w:r>
          </w:p>
        </w:tc>
        <w:tc>
          <w:tcPr>
            <w:tcW w:w="4984" w:type="dxa"/>
            <w:tcBorders>
              <w:top w:val="nil"/>
              <w:left w:val="nil"/>
              <w:bottom w:val="single" w:sz="4" w:space="0" w:color="auto"/>
              <w:right w:val="single" w:sz="4" w:space="0" w:color="auto"/>
            </w:tcBorders>
            <w:vAlign w:val="center"/>
            <w:hideMark/>
          </w:tcPr>
          <w:p w14:paraId="56D83BD7" w14:textId="77777777" w:rsidR="00B35AAF" w:rsidRDefault="00B35AAF">
            <w:pPr>
              <w:rPr>
                <w:rFonts w:ascii="GHEA Grapalat" w:hAnsi="GHEA Grapalat" w:cs="Arial"/>
                <w:sz w:val="20"/>
                <w:szCs w:val="20"/>
              </w:rPr>
            </w:pPr>
            <w:r>
              <w:rPr>
                <w:rFonts w:ascii="GHEA Grapalat" w:hAnsi="GHEA Grapalat" w:cs="Arial"/>
                <w:sz w:val="20"/>
                <w:szCs w:val="20"/>
              </w:rPr>
              <w:t>Ручная отделка траншей с выравниванием пола</w:t>
            </w:r>
          </w:p>
        </w:tc>
        <w:tc>
          <w:tcPr>
            <w:tcW w:w="988" w:type="dxa"/>
            <w:tcBorders>
              <w:top w:val="nil"/>
              <w:left w:val="nil"/>
              <w:bottom w:val="single" w:sz="4" w:space="0" w:color="auto"/>
              <w:right w:val="single" w:sz="4" w:space="0" w:color="auto"/>
            </w:tcBorders>
            <w:noWrap/>
            <w:vAlign w:val="center"/>
            <w:hideMark/>
          </w:tcPr>
          <w:p w14:paraId="407C8118"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03715555" w14:textId="77777777" w:rsidR="00B35AAF" w:rsidRDefault="00B35AAF">
            <w:pPr>
              <w:jc w:val="center"/>
              <w:rPr>
                <w:rFonts w:ascii="GHEA Grapalat" w:hAnsi="GHEA Grapalat" w:cs="Arial"/>
                <w:sz w:val="20"/>
                <w:szCs w:val="20"/>
              </w:rPr>
            </w:pPr>
            <w:r>
              <w:rPr>
                <w:rFonts w:ascii="GHEA Grapalat" w:hAnsi="GHEA Grapalat" w:cs="Arial"/>
                <w:sz w:val="20"/>
                <w:szCs w:val="20"/>
              </w:rPr>
              <w:t>49.2</w:t>
            </w:r>
          </w:p>
        </w:tc>
        <w:tc>
          <w:tcPr>
            <w:tcW w:w="1106" w:type="dxa"/>
            <w:tcBorders>
              <w:top w:val="nil"/>
              <w:left w:val="nil"/>
              <w:bottom w:val="single" w:sz="4" w:space="0" w:color="auto"/>
              <w:right w:val="single" w:sz="4" w:space="0" w:color="auto"/>
            </w:tcBorders>
            <w:vAlign w:val="center"/>
            <w:hideMark/>
          </w:tcPr>
          <w:p w14:paraId="2DE348AA" w14:textId="77777777" w:rsidR="00B35AAF" w:rsidRDefault="00B35AAF">
            <w:pPr>
              <w:jc w:val="center"/>
              <w:rPr>
                <w:rFonts w:ascii="GHEA Grapalat" w:hAnsi="GHEA Grapalat" w:cs="Arial"/>
                <w:sz w:val="20"/>
                <w:szCs w:val="20"/>
              </w:rPr>
            </w:pPr>
            <w:r>
              <w:rPr>
                <w:rFonts w:ascii="GHEA Grapalat" w:hAnsi="GHEA Grapalat" w:cs="Arial"/>
                <w:sz w:val="20"/>
                <w:szCs w:val="20"/>
              </w:rPr>
              <w:t>7.06</w:t>
            </w:r>
          </w:p>
        </w:tc>
        <w:tc>
          <w:tcPr>
            <w:tcW w:w="1113" w:type="dxa"/>
            <w:tcBorders>
              <w:top w:val="nil"/>
              <w:left w:val="nil"/>
              <w:bottom w:val="single" w:sz="4" w:space="0" w:color="auto"/>
              <w:right w:val="single" w:sz="4" w:space="0" w:color="auto"/>
            </w:tcBorders>
            <w:vAlign w:val="center"/>
            <w:hideMark/>
          </w:tcPr>
          <w:p w14:paraId="036770BC" w14:textId="77777777" w:rsidR="00B35AAF" w:rsidRDefault="00B35AAF">
            <w:pPr>
              <w:jc w:val="right"/>
              <w:rPr>
                <w:rFonts w:ascii="GHEA Grapalat" w:hAnsi="GHEA Grapalat" w:cs="Arial"/>
                <w:sz w:val="20"/>
                <w:szCs w:val="20"/>
              </w:rPr>
            </w:pPr>
            <w:r>
              <w:rPr>
                <w:rFonts w:ascii="GHEA Grapalat" w:hAnsi="GHEA Grapalat" w:cs="Arial"/>
                <w:sz w:val="20"/>
                <w:szCs w:val="20"/>
              </w:rPr>
              <w:t>347.106</w:t>
            </w:r>
          </w:p>
        </w:tc>
      </w:tr>
      <w:tr w:rsidR="00B35AAF" w14:paraId="1B940F5F"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269992DC" w14:textId="77777777" w:rsidR="00B35AAF" w:rsidRDefault="00B35AAF">
            <w:pPr>
              <w:jc w:val="center"/>
              <w:rPr>
                <w:rFonts w:ascii="GHEA Grapalat" w:hAnsi="GHEA Grapalat" w:cs="Arial"/>
                <w:sz w:val="20"/>
                <w:szCs w:val="20"/>
              </w:rPr>
            </w:pPr>
            <w:r>
              <w:rPr>
                <w:rFonts w:ascii="GHEA Grapalat" w:hAnsi="GHEA Grapalat" w:cs="Arial"/>
                <w:sz w:val="20"/>
                <w:szCs w:val="20"/>
              </w:rPr>
              <w:t>11</w:t>
            </w:r>
          </w:p>
        </w:tc>
        <w:tc>
          <w:tcPr>
            <w:tcW w:w="4984" w:type="dxa"/>
            <w:tcBorders>
              <w:top w:val="nil"/>
              <w:left w:val="nil"/>
              <w:bottom w:val="single" w:sz="4" w:space="0" w:color="auto"/>
              <w:right w:val="single" w:sz="4" w:space="0" w:color="auto"/>
            </w:tcBorders>
            <w:vAlign w:val="center"/>
            <w:hideMark/>
          </w:tcPr>
          <w:p w14:paraId="6CA3C02F" w14:textId="77777777" w:rsidR="00B35AAF" w:rsidRDefault="00B35AAF">
            <w:pPr>
              <w:rPr>
                <w:rFonts w:ascii="GHEA Grapalat" w:hAnsi="GHEA Grapalat" w:cs="Arial"/>
                <w:sz w:val="20"/>
                <w:szCs w:val="20"/>
              </w:rPr>
            </w:pPr>
            <w:r>
              <w:rPr>
                <w:rFonts w:ascii="GHEA Grapalat" w:hAnsi="GHEA Grapalat" w:cs="Arial"/>
                <w:sz w:val="20"/>
                <w:szCs w:val="20"/>
              </w:rPr>
              <w:t>Выполнение подготовительного слоя песком с округлыми частицами размером 0-5 мм, толщиной h=10 см.</w:t>
            </w:r>
          </w:p>
        </w:tc>
        <w:tc>
          <w:tcPr>
            <w:tcW w:w="988" w:type="dxa"/>
            <w:tcBorders>
              <w:top w:val="nil"/>
              <w:left w:val="nil"/>
              <w:bottom w:val="single" w:sz="4" w:space="0" w:color="auto"/>
              <w:right w:val="single" w:sz="4" w:space="0" w:color="auto"/>
            </w:tcBorders>
            <w:noWrap/>
            <w:vAlign w:val="center"/>
            <w:hideMark/>
          </w:tcPr>
          <w:p w14:paraId="6110C91A"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5BFFD85D" w14:textId="77777777" w:rsidR="00B35AAF" w:rsidRDefault="00B35AAF">
            <w:pPr>
              <w:jc w:val="center"/>
              <w:rPr>
                <w:rFonts w:ascii="GHEA Grapalat" w:hAnsi="GHEA Grapalat" w:cs="Arial"/>
                <w:sz w:val="20"/>
                <w:szCs w:val="20"/>
              </w:rPr>
            </w:pPr>
            <w:r>
              <w:rPr>
                <w:rFonts w:ascii="GHEA Grapalat" w:hAnsi="GHEA Grapalat" w:cs="Arial"/>
                <w:sz w:val="20"/>
                <w:szCs w:val="20"/>
              </w:rPr>
              <w:t>49.2</w:t>
            </w:r>
          </w:p>
        </w:tc>
        <w:tc>
          <w:tcPr>
            <w:tcW w:w="1106" w:type="dxa"/>
            <w:tcBorders>
              <w:top w:val="nil"/>
              <w:left w:val="nil"/>
              <w:bottom w:val="single" w:sz="4" w:space="0" w:color="auto"/>
              <w:right w:val="single" w:sz="4" w:space="0" w:color="auto"/>
            </w:tcBorders>
            <w:vAlign w:val="center"/>
            <w:hideMark/>
          </w:tcPr>
          <w:p w14:paraId="011C5389" w14:textId="77777777" w:rsidR="00B35AAF" w:rsidRDefault="00B35AAF">
            <w:pPr>
              <w:jc w:val="center"/>
              <w:rPr>
                <w:rFonts w:ascii="GHEA Grapalat" w:hAnsi="GHEA Grapalat" w:cs="Arial"/>
                <w:sz w:val="20"/>
                <w:szCs w:val="20"/>
              </w:rPr>
            </w:pPr>
            <w:r>
              <w:rPr>
                <w:rFonts w:ascii="GHEA Grapalat" w:hAnsi="GHEA Grapalat" w:cs="Arial"/>
                <w:sz w:val="20"/>
                <w:szCs w:val="20"/>
              </w:rPr>
              <w:t>9.14</w:t>
            </w:r>
          </w:p>
        </w:tc>
        <w:tc>
          <w:tcPr>
            <w:tcW w:w="1113" w:type="dxa"/>
            <w:tcBorders>
              <w:top w:val="nil"/>
              <w:left w:val="nil"/>
              <w:bottom w:val="single" w:sz="4" w:space="0" w:color="auto"/>
              <w:right w:val="single" w:sz="4" w:space="0" w:color="auto"/>
            </w:tcBorders>
            <w:vAlign w:val="center"/>
            <w:hideMark/>
          </w:tcPr>
          <w:p w14:paraId="36BD69E4" w14:textId="77777777" w:rsidR="00B35AAF" w:rsidRDefault="00B35AAF">
            <w:pPr>
              <w:jc w:val="right"/>
              <w:rPr>
                <w:rFonts w:ascii="GHEA Grapalat" w:hAnsi="GHEA Grapalat" w:cs="Arial"/>
                <w:sz w:val="20"/>
                <w:szCs w:val="20"/>
              </w:rPr>
            </w:pPr>
            <w:r>
              <w:rPr>
                <w:rFonts w:ascii="GHEA Grapalat" w:hAnsi="GHEA Grapalat" w:cs="Arial"/>
                <w:sz w:val="20"/>
                <w:szCs w:val="20"/>
              </w:rPr>
              <w:t>449.442</w:t>
            </w:r>
          </w:p>
        </w:tc>
      </w:tr>
      <w:tr w:rsidR="00B35AAF" w14:paraId="335C1D0F"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1A1E6FA7" w14:textId="77777777" w:rsidR="00B35AAF" w:rsidRDefault="00B35AAF">
            <w:pPr>
              <w:jc w:val="center"/>
              <w:rPr>
                <w:rFonts w:ascii="GHEA Grapalat" w:hAnsi="GHEA Grapalat" w:cs="Arial"/>
                <w:sz w:val="20"/>
                <w:szCs w:val="20"/>
              </w:rPr>
            </w:pPr>
            <w:r>
              <w:rPr>
                <w:rFonts w:ascii="GHEA Grapalat" w:hAnsi="GHEA Grapalat" w:cs="Arial"/>
                <w:sz w:val="20"/>
                <w:szCs w:val="20"/>
              </w:rPr>
              <w:t>12</w:t>
            </w:r>
          </w:p>
        </w:tc>
        <w:tc>
          <w:tcPr>
            <w:tcW w:w="4984" w:type="dxa"/>
            <w:tcBorders>
              <w:top w:val="nil"/>
              <w:left w:val="nil"/>
              <w:bottom w:val="single" w:sz="4" w:space="0" w:color="auto"/>
              <w:right w:val="single" w:sz="4" w:space="0" w:color="auto"/>
            </w:tcBorders>
            <w:vAlign w:val="center"/>
            <w:hideMark/>
          </w:tcPr>
          <w:p w14:paraId="1CAE1FBA" w14:textId="77777777" w:rsidR="00B35AAF" w:rsidRDefault="00B35AAF">
            <w:pPr>
              <w:rPr>
                <w:rFonts w:ascii="GHEA Grapalat" w:hAnsi="GHEA Grapalat" w:cs="Arial"/>
                <w:sz w:val="20"/>
                <w:szCs w:val="20"/>
              </w:rPr>
            </w:pPr>
            <w:r>
              <w:rPr>
                <w:rFonts w:ascii="GHEA Grapalat" w:hAnsi="GHEA Grapalat" w:cs="Arial"/>
                <w:sz w:val="20"/>
                <w:szCs w:val="20"/>
              </w:rPr>
              <w:t>Засыпка траншеи песком с окатанными частицами размером 0-5 мм, утрамбованным</w:t>
            </w:r>
          </w:p>
        </w:tc>
        <w:tc>
          <w:tcPr>
            <w:tcW w:w="988" w:type="dxa"/>
            <w:tcBorders>
              <w:top w:val="nil"/>
              <w:left w:val="nil"/>
              <w:bottom w:val="single" w:sz="4" w:space="0" w:color="auto"/>
              <w:right w:val="single" w:sz="4" w:space="0" w:color="auto"/>
            </w:tcBorders>
            <w:noWrap/>
            <w:vAlign w:val="center"/>
            <w:hideMark/>
          </w:tcPr>
          <w:p w14:paraId="5F03F60A"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3602C4CF" w14:textId="77777777" w:rsidR="00B35AAF" w:rsidRDefault="00B35AAF">
            <w:pPr>
              <w:jc w:val="center"/>
              <w:rPr>
                <w:rFonts w:ascii="GHEA Grapalat" w:hAnsi="GHEA Grapalat" w:cs="Arial"/>
                <w:sz w:val="20"/>
                <w:szCs w:val="20"/>
              </w:rPr>
            </w:pPr>
            <w:r>
              <w:rPr>
                <w:rFonts w:ascii="GHEA Grapalat" w:hAnsi="GHEA Grapalat" w:cs="Arial"/>
                <w:sz w:val="20"/>
                <w:szCs w:val="20"/>
              </w:rPr>
              <w:t>955.0</w:t>
            </w:r>
          </w:p>
        </w:tc>
        <w:tc>
          <w:tcPr>
            <w:tcW w:w="1106" w:type="dxa"/>
            <w:tcBorders>
              <w:top w:val="nil"/>
              <w:left w:val="nil"/>
              <w:bottom w:val="single" w:sz="4" w:space="0" w:color="auto"/>
              <w:right w:val="single" w:sz="4" w:space="0" w:color="auto"/>
            </w:tcBorders>
            <w:vAlign w:val="center"/>
            <w:hideMark/>
          </w:tcPr>
          <w:p w14:paraId="2345179C" w14:textId="77777777" w:rsidR="00B35AAF" w:rsidRDefault="00B35AAF">
            <w:pPr>
              <w:jc w:val="center"/>
              <w:rPr>
                <w:rFonts w:ascii="GHEA Grapalat" w:hAnsi="GHEA Grapalat" w:cs="Arial"/>
                <w:sz w:val="20"/>
                <w:szCs w:val="20"/>
              </w:rPr>
            </w:pPr>
            <w:r>
              <w:rPr>
                <w:rFonts w:ascii="GHEA Grapalat" w:hAnsi="GHEA Grapalat" w:cs="Arial"/>
                <w:sz w:val="20"/>
                <w:szCs w:val="20"/>
              </w:rPr>
              <w:t>9.46</w:t>
            </w:r>
          </w:p>
        </w:tc>
        <w:tc>
          <w:tcPr>
            <w:tcW w:w="1113" w:type="dxa"/>
            <w:tcBorders>
              <w:top w:val="nil"/>
              <w:left w:val="nil"/>
              <w:bottom w:val="single" w:sz="4" w:space="0" w:color="auto"/>
              <w:right w:val="single" w:sz="4" w:space="0" w:color="auto"/>
            </w:tcBorders>
            <w:vAlign w:val="center"/>
            <w:hideMark/>
          </w:tcPr>
          <w:p w14:paraId="2CA7906B" w14:textId="77777777" w:rsidR="00B35AAF" w:rsidRDefault="00B35AAF">
            <w:pPr>
              <w:jc w:val="right"/>
              <w:rPr>
                <w:rFonts w:ascii="GHEA Grapalat" w:hAnsi="GHEA Grapalat" w:cs="Arial"/>
                <w:sz w:val="20"/>
                <w:szCs w:val="20"/>
              </w:rPr>
            </w:pPr>
            <w:r>
              <w:rPr>
                <w:rFonts w:ascii="GHEA Grapalat" w:hAnsi="GHEA Grapalat" w:cs="Arial"/>
                <w:sz w:val="20"/>
                <w:szCs w:val="20"/>
              </w:rPr>
              <w:t>9034.3</w:t>
            </w:r>
          </w:p>
        </w:tc>
      </w:tr>
      <w:tr w:rsidR="00B35AAF" w14:paraId="2503FD36" w14:textId="77777777" w:rsidTr="00B35AAF">
        <w:trPr>
          <w:trHeight w:val="1080"/>
        </w:trPr>
        <w:tc>
          <w:tcPr>
            <w:tcW w:w="479" w:type="dxa"/>
            <w:tcBorders>
              <w:top w:val="nil"/>
              <w:left w:val="single" w:sz="4" w:space="0" w:color="auto"/>
              <w:bottom w:val="single" w:sz="4" w:space="0" w:color="auto"/>
              <w:right w:val="single" w:sz="4" w:space="0" w:color="auto"/>
            </w:tcBorders>
            <w:vAlign w:val="center"/>
            <w:hideMark/>
          </w:tcPr>
          <w:p w14:paraId="6FD38729" w14:textId="77777777" w:rsidR="00B35AAF" w:rsidRDefault="00B35AAF">
            <w:pPr>
              <w:jc w:val="center"/>
              <w:rPr>
                <w:rFonts w:ascii="GHEA Grapalat" w:hAnsi="GHEA Grapalat" w:cs="Arial"/>
                <w:sz w:val="20"/>
                <w:szCs w:val="20"/>
              </w:rPr>
            </w:pPr>
            <w:r>
              <w:rPr>
                <w:rFonts w:ascii="GHEA Grapalat" w:hAnsi="GHEA Grapalat" w:cs="Arial"/>
                <w:sz w:val="20"/>
                <w:szCs w:val="20"/>
              </w:rPr>
              <w:t>13</w:t>
            </w:r>
          </w:p>
        </w:tc>
        <w:tc>
          <w:tcPr>
            <w:tcW w:w="4984" w:type="dxa"/>
            <w:tcBorders>
              <w:top w:val="nil"/>
              <w:left w:val="nil"/>
              <w:bottom w:val="single" w:sz="4" w:space="0" w:color="auto"/>
              <w:right w:val="single" w:sz="4" w:space="0" w:color="auto"/>
            </w:tcBorders>
            <w:vAlign w:val="center"/>
            <w:hideMark/>
          </w:tcPr>
          <w:p w14:paraId="20F5315F" w14:textId="77777777" w:rsidR="00B35AAF" w:rsidRDefault="00B35AAF">
            <w:pPr>
              <w:rPr>
                <w:rFonts w:ascii="GHEA Grapalat" w:hAnsi="GHEA Grapalat" w:cs="Arial"/>
                <w:sz w:val="20"/>
                <w:szCs w:val="20"/>
              </w:rPr>
            </w:pPr>
            <w:r>
              <w:rPr>
                <w:rFonts w:ascii="GHEA Grapalat" w:hAnsi="GHEA Grapalat" w:cs="Arial"/>
                <w:sz w:val="20"/>
                <w:szCs w:val="20"/>
              </w:rPr>
              <w:t>Устройство основания из базальтового щебня на проезжей части: толщина h=12 см (h=8 см и размер 40-70 мм, h=4 см и размер 20-40 мм) с дополнительными 10 см по правому и левому краям.</w:t>
            </w:r>
          </w:p>
        </w:tc>
        <w:tc>
          <w:tcPr>
            <w:tcW w:w="988" w:type="dxa"/>
            <w:tcBorders>
              <w:top w:val="nil"/>
              <w:left w:val="nil"/>
              <w:bottom w:val="single" w:sz="4" w:space="0" w:color="auto"/>
              <w:right w:val="single" w:sz="4" w:space="0" w:color="auto"/>
            </w:tcBorders>
            <w:noWrap/>
            <w:vAlign w:val="center"/>
            <w:hideMark/>
          </w:tcPr>
          <w:p w14:paraId="7973DE8D"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6D2DCDA4" w14:textId="77777777" w:rsidR="00B35AAF" w:rsidRDefault="00B35AAF">
            <w:pPr>
              <w:jc w:val="center"/>
              <w:rPr>
                <w:rFonts w:ascii="GHEA Grapalat" w:hAnsi="GHEA Grapalat" w:cs="Arial"/>
                <w:sz w:val="20"/>
                <w:szCs w:val="20"/>
              </w:rPr>
            </w:pPr>
            <w:r>
              <w:rPr>
                <w:rFonts w:ascii="GHEA Grapalat" w:hAnsi="GHEA Grapalat" w:cs="Arial"/>
                <w:sz w:val="20"/>
                <w:szCs w:val="20"/>
              </w:rPr>
              <w:t>757.0</w:t>
            </w:r>
          </w:p>
        </w:tc>
        <w:tc>
          <w:tcPr>
            <w:tcW w:w="1106" w:type="dxa"/>
            <w:tcBorders>
              <w:top w:val="nil"/>
              <w:left w:val="nil"/>
              <w:bottom w:val="single" w:sz="4" w:space="0" w:color="auto"/>
              <w:right w:val="single" w:sz="4" w:space="0" w:color="auto"/>
            </w:tcBorders>
            <w:vAlign w:val="center"/>
            <w:hideMark/>
          </w:tcPr>
          <w:p w14:paraId="113707B0" w14:textId="77777777" w:rsidR="00B35AAF" w:rsidRDefault="00B35AAF">
            <w:pPr>
              <w:jc w:val="center"/>
              <w:rPr>
                <w:rFonts w:ascii="GHEA Grapalat" w:hAnsi="GHEA Grapalat" w:cs="Arial"/>
                <w:sz w:val="20"/>
                <w:szCs w:val="20"/>
              </w:rPr>
            </w:pPr>
            <w:r>
              <w:rPr>
                <w:rFonts w:ascii="GHEA Grapalat" w:hAnsi="GHEA Grapalat" w:cs="Arial"/>
                <w:sz w:val="20"/>
                <w:szCs w:val="20"/>
              </w:rPr>
              <w:t>1.46</w:t>
            </w:r>
          </w:p>
        </w:tc>
        <w:tc>
          <w:tcPr>
            <w:tcW w:w="1113" w:type="dxa"/>
            <w:tcBorders>
              <w:top w:val="nil"/>
              <w:left w:val="nil"/>
              <w:bottom w:val="single" w:sz="4" w:space="0" w:color="auto"/>
              <w:right w:val="single" w:sz="4" w:space="0" w:color="auto"/>
            </w:tcBorders>
            <w:vAlign w:val="center"/>
            <w:hideMark/>
          </w:tcPr>
          <w:p w14:paraId="072EAF33" w14:textId="77777777" w:rsidR="00B35AAF" w:rsidRDefault="00B35AAF">
            <w:pPr>
              <w:jc w:val="right"/>
              <w:rPr>
                <w:rFonts w:ascii="GHEA Grapalat" w:hAnsi="GHEA Grapalat" w:cs="Arial"/>
                <w:sz w:val="20"/>
                <w:szCs w:val="20"/>
              </w:rPr>
            </w:pPr>
            <w:r>
              <w:rPr>
                <w:rFonts w:ascii="GHEA Grapalat" w:hAnsi="GHEA Grapalat" w:cs="Arial"/>
                <w:sz w:val="20"/>
                <w:szCs w:val="20"/>
              </w:rPr>
              <w:t>1106.734</w:t>
            </w:r>
          </w:p>
        </w:tc>
      </w:tr>
      <w:tr w:rsidR="00B35AAF" w14:paraId="5EB5BB95" w14:textId="77777777" w:rsidTr="00B35AAF">
        <w:trPr>
          <w:trHeight w:val="705"/>
        </w:trPr>
        <w:tc>
          <w:tcPr>
            <w:tcW w:w="479" w:type="dxa"/>
            <w:tcBorders>
              <w:top w:val="nil"/>
              <w:left w:val="single" w:sz="4" w:space="0" w:color="auto"/>
              <w:bottom w:val="single" w:sz="4" w:space="0" w:color="auto"/>
              <w:right w:val="single" w:sz="4" w:space="0" w:color="auto"/>
            </w:tcBorders>
            <w:vAlign w:val="center"/>
            <w:hideMark/>
          </w:tcPr>
          <w:p w14:paraId="2515D79C" w14:textId="77777777" w:rsidR="00B35AAF" w:rsidRDefault="00B35AAF">
            <w:pPr>
              <w:jc w:val="center"/>
              <w:rPr>
                <w:rFonts w:ascii="GHEA Grapalat" w:hAnsi="GHEA Grapalat" w:cs="Arial"/>
                <w:sz w:val="20"/>
                <w:szCs w:val="20"/>
              </w:rPr>
            </w:pPr>
            <w:r>
              <w:rPr>
                <w:rFonts w:ascii="GHEA Grapalat" w:hAnsi="GHEA Grapalat" w:cs="Arial"/>
                <w:sz w:val="20"/>
                <w:szCs w:val="20"/>
              </w:rPr>
              <w:t>14</w:t>
            </w:r>
          </w:p>
        </w:tc>
        <w:tc>
          <w:tcPr>
            <w:tcW w:w="4984" w:type="dxa"/>
            <w:tcBorders>
              <w:top w:val="nil"/>
              <w:left w:val="nil"/>
              <w:bottom w:val="single" w:sz="4" w:space="0" w:color="auto"/>
              <w:right w:val="single" w:sz="4" w:space="0" w:color="auto"/>
            </w:tcBorders>
            <w:vAlign w:val="center"/>
            <w:hideMark/>
          </w:tcPr>
          <w:p w14:paraId="51FD5117" w14:textId="77777777" w:rsidR="00B35AAF" w:rsidRDefault="00B35AAF">
            <w:pPr>
              <w:rPr>
                <w:rFonts w:ascii="GHEA Grapalat" w:hAnsi="GHEA Grapalat" w:cs="Arial"/>
                <w:sz w:val="20"/>
                <w:szCs w:val="20"/>
              </w:rPr>
            </w:pPr>
            <w:r>
              <w:rPr>
                <w:rFonts w:ascii="GHEA Grapalat" w:hAnsi="GHEA Grapalat" w:cs="Arial"/>
                <w:sz w:val="20"/>
                <w:szCs w:val="20"/>
              </w:rPr>
              <w:t>Распределение битума из расчета 4,12 тонны битума на 1000 кв.м.</w:t>
            </w:r>
          </w:p>
        </w:tc>
        <w:tc>
          <w:tcPr>
            <w:tcW w:w="988" w:type="dxa"/>
            <w:tcBorders>
              <w:top w:val="nil"/>
              <w:left w:val="nil"/>
              <w:bottom w:val="single" w:sz="4" w:space="0" w:color="auto"/>
              <w:right w:val="single" w:sz="4" w:space="0" w:color="auto"/>
            </w:tcBorders>
            <w:vAlign w:val="center"/>
            <w:hideMark/>
          </w:tcPr>
          <w:p w14:paraId="7E1CBBE3" w14:textId="77777777" w:rsidR="00B35AAF" w:rsidRDefault="00B35AAF">
            <w:pPr>
              <w:jc w:val="center"/>
              <w:rPr>
                <w:rFonts w:ascii="GHEA Grapalat" w:hAnsi="GHEA Grapalat" w:cs="Arial"/>
                <w:sz w:val="20"/>
                <w:szCs w:val="20"/>
              </w:rPr>
            </w:pPr>
            <w:r>
              <w:rPr>
                <w:rFonts w:ascii="GHEA Grapalat" w:hAnsi="GHEA Grapalat" w:cs="Arial"/>
                <w:sz w:val="20"/>
                <w:szCs w:val="20"/>
              </w:rPr>
              <w:t>т</w:t>
            </w:r>
          </w:p>
        </w:tc>
        <w:tc>
          <w:tcPr>
            <w:tcW w:w="910" w:type="dxa"/>
            <w:tcBorders>
              <w:top w:val="nil"/>
              <w:left w:val="nil"/>
              <w:bottom w:val="single" w:sz="4" w:space="0" w:color="auto"/>
              <w:right w:val="single" w:sz="4" w:space="0" w:color="auto"/>
            </w:tcBorders>
            <w:vAlign w:val="center"/>
            <w:hideMark/>
          </w:tcPr>
          <w:p w14:paraId="2F61002E" w14:textId="77777777" w:rsidR="00B35AAF" w:rsidRDefault="00B35AAF">
            <w:pPr>
              <w:jc w:val="center"/>
              <w:rPr>
                <w:rFonts w:ascii="GHEA Grapalat" w:hAnsi="GHEA Grapalat" w:cs="Arial"/>
                <w:sz w:val="20"/>
                <w:szCs w:val="20"/>
              </w:rPr>
            </w:pPr>
            <w:r>
              <w:rPr>
                <w:rFonts w:ascii="GHEA Grapalat" w:hAnsi="GHEA Grapalat" w:cs="Arial"/>
                <w:sz w:val="20"/>
                <w:szCs w:val="20"/>
              </w:rPr>
              <w:t>3.110</w:t>
            </w:r>
          </w:p>
        </w:tc>
        <w:tc>
          <w:tcPr>
            <w:tcW w:w="1106" w:type="dxa"/>
            <w:tcBorders>
              <w:top w:val="nil"/>
              <w:left w:val="nil"/>
              <w:bottom w:val="single" w:sz="4" w:space="0" w:color="auto"/>
              <w:right w:val="single" w:sz="4" w:space="0" w:color="auto"/>
            </w:tcBorders>
            <w:vAlign w:val="center"/>
            <w:hideMark/>
          </w:tcPr>
          <w:p w14:paraId="3750C359" w14:textId="77777777" w:rsidR="00B35AAF" w:rsidRDefault="00B35AAF">
            <w:pPr>
              <w:jc w:val="center"/>
              <w:rPr>
                <w:rFonts w:ascii="GHEA Grapalat" w:hAnsi="GHEA Grapalat" w:cs="Arial"/>
                <w:sz w:val="20"/>
                <w:szCs w:val="20"/>
              </w:rPr>
            </w:pPr>
            <w:r>
              <w:rPr>
                <w:rFonts w:ascii="GHEA Grapalat" w:hAnsi="GHEA Grapalat" w:cs="Arial"/>
                <w:sz w:val="20"/>
                <w:szCs w:val="20"/>
              </w:rPr>
              <w:t>257.35</w:t>
            </w:r>
          </w:p>
        </w:tc>
        <w:tc>
          <w:tcPr>
            <w:tcW w:w="1113" w:type="dxa"/>
            <w:tcBorders>
              <w:top w:val="nil"/>
              <w:left w:val="nil"/>
              <w:bottom w:val="single" w:sz="4" w:space="0" w:color="auto"/>
              <w:right w:val="single" w:sz="4" w:space="0" w:color="auto"/>
            </w:tcBorders>
            <w:vAlign w:val="center"/>
            <w:hideMark/>
          </w:tcPr>
          <w:p w14:paraId="3062F09E" w14:textId="77777777" w:rsidR="00B35AAF" w:rsidRDefault="00B35AAF">
            <w:pPr>
              <w:jc w:val="right"/>
              <w:rPr>
                <w:rFonts w:ascii="GHEA Grapalat" w:hAnsi="GHEA Grapalat" w:cs="Arial"/>
                <w:sz w:val="20"/>
                <w:szCs w:val="20"/>
              </w:rPr>
            </w:pPr>
            <w:r>
              <w:rPr>
                <w:rFonts w:ascii="GHEA Grapalat" w:hAnsi="GHEA Grapalat" w:cs="Arial"/>
                <w:sz w:val="20"/>
                <w:szCs w:val="20"/>
              </w:rPr>
              <w:t>800.3585</w:t>
            </w:r>
          </w:p>
        </w:tc>
      </w:tr>
      <w:tr w:rsidR="00B35AAF" w14:paraId="1E120D52" w14:textId="77777777" w:rsidTr="00B35AAF">
        <w:trPr>
          <w:trHeight w:val="1230"/>
        </w:trPr>
        <w:tc>
          <w:tcPr>
            <w:tcW w:w="479" w:type="dxa"/>
            <w:tcBorders>
              <w:top w:val="nil"/>
              <w:left w:val="single" w:sz="4" w:space="0" w:color="auto"/>
              <w:bottom w:val="single" w:sz="4" w:space="0" w:color="auto"/>
              <w:right w:val="single" w:sz="4" w:space="0" w:color="auto"/>
            </w:tcBorders>
            <w:vAlign w:val="center"/>
            <w:hideMark/>
          </w:tcPr>
          <w:p w14:paraId="7CEA2954" w14:textId="77777777" w:rsidR="00B35AAF" w:rsidRDefault="00B35AAF">
            <w:pPr>
              <w:jc w:val="center"/>
              <w:rPr>
                <w:rFonts w:ascii="GHEA Grapalat" w:hAnsi="GHEA Grapalat" w:cs="Arial"/>
                <w:sz w:val="20"/>
                <w:szCs w:val="20"/>
              </w:rPr>
            </w:pPr>
            <w:r>
              <w:rPr>
                <w:rFonts w:ascii="GHEA Grapalat" w:hAnsi="GHEA Grapalat" w:cs="Arial"/>
                <w:sz w:val="20"/>
                <w:szCs w:val="20"/>
              </w:rPr>
              <w:t>15</w:t>
            </w:r>
          </w:p>
        </w:tc>
        <w:tc>
          <w:tcPr>
            <w:tcW w:w="4984" w:type="dxa"/>
            <w:tcBorders>
              <w:top w:val="nil"/>
              <w:left w:val="nil"/>
              <w:bottom w:val="single" w:sz="4" w:space="0" w:color="auto"/>
              <w:right w:val="single" w:sz="4" w:space="0" w:color="auto"/>
            </w:tcBorders>
            <w:vAlign w:val="center"/>
            <w:hideMark/>
          </w:tcPr>
          <w:p w14:paraId="3E40726D" w14:textId="77777777" w:rsidR="00B35AAF" w:rsidRDefault="00B35AAF">
            <w:pPr>
              <w:rPr>
                <w:rFonts w:ascii="GHEA Grapalat" w:hAnsi="GHEA Grapalat" w:cs="Arial"/>
                <w:sz w:val="20"/>
                <w:szCs w:val="20"/>
              </w:rPr>
            </w:pPr>
            <w:r>
              <w:rPr>
                <w:rFonts w:ascii="GHEA Grapalat" w:hAnsi="GHEA Grapalat" w:cs="Arial"/>
                <w:sz w:val="20"/>
                <w:szCs w:val="20"/>
              </w:rPr>
              <w:t>Устройство покрытия из крупнозернистого асфальтобетона толщиной 6 см на полосах движения (дополнительно по 10 см по правому и левому краю)</w:t>
            </w:r>
          </w:p>
        </w:tc>
        <w:tc>
          <w:tcPr>
            <w:tcW w:w="988" w:type="dxa"/>
            <w:tcBorders>
              <w:top w:val="nil"/>
              <w:left w:val="nil"/>
              <w:bottom w:val="single" w:sz="4" w:space="0" w:color="auto"/>
              <w:right w:val="single" w:sz="4" w:space="0" w:color="auto"/>
            </w:tcBorders>
            <w:noWrap/>
            <w:vAlign w:val="center"/>
            <w:hideMark/>
          </w:tcPr>
          <w:p w14:paraId="4972A3A0"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4DFC1DC5" w14:textId="77777777" w:rsidR="00B35AAF" w:rsidRDefault="00B35AAF">
            <w:pPr>
              <w:jc w:val="center"/>
              <w:rPr>
                <w:rFonts w:ascii="GHEA Grapalat" w:hAnsi="GHEA Grapalat" w:cs="Arial"/>
                <w:sz w:val="20"/>
                <w:szCs w:val="20"/>
              </w:rPr>
            </w:pPr>
            <w:r>
              <w:rPr>
                <w:rFonts w:ascii="GHEA Grapalat" w:hAnsi="GHEA Grapalat" w:cs="Arial"/>
                <w:sz w:val="20"/>
                <w:szCs w:val="20"/>
              </w:rPr>
              <w:t>757.0</w:t>
            </w:r>
          </w:p>
        </w:tc>
        <w:tc>
          <w:tcPr>
            <w:tcW w:w="1106" w:type="dxa"/>
            <w:tcBorders>
              <w:top w:val="nil"/>
              <w:left w:val="nil"/>
              <w:bottom w:val="single" w:sz="4" w:space="0" w:color="auto"/>
              <w:right w:val="single" w:sz="4" w:space="0" w:color="auto"/>
            </w:tcBorders>
            <w:vAlign w:val="center"/>
            <w:hideMark/>
          </w:tcPr>
          <w:p w14:paraId="5C0EF6F1" w14:textId="77777777" w:rsidR="00B35AAF" w:rsidRDefault="00B35AAF">
            <w:pPr>
              <w:jc w:val="center"/>
              <w:rPr>
                <w:rFonts w:ascii="GHEA Grapalat" w:hAnsi="GHEA Grapalat" w:cs="Arial"/>
                <w:sz w:val="20"/>
                <w:szCs w:val="20"/>
              </w:rPr>
            </w:pPr>
            <w:r>
              <w:rPr>
                <w:rFonts w:ascii="GHEA Grapalat" w:hAnsi="GHEA Grapalat" w:cs="Arial"/>
                <w:sz w:val="20"/>
                <w:szCs w:val="20"/>
              </w:rPr>
              <w:t>5.56</w:t>
            </w:r>
          </w:p>
        </w:tc>
        <w:tc>
          <w:tcPr>
            <w:tcW w:w="1113" w:type="dxa"/>
            <w:tcBorders>
              <w:top w:val="nil"/>
              <w:left w:val="nil"/>
              <w:bottom w:val="single" w:sz="4" w:space="0" w:color="auto"/>
              <w:right w:val="single" w:sz="4" w:space="0" w:color="auto"/>
            </w:tcBorders>
            <w:vAlign w:val="center"/>
            <w:hideMark/>
          </w:tcPr>
          <w:p w14:paraId="4524565D" w14:textId="77777777" w:rsidR="00B35AAF" w:rsidRDefault="00B35AAF">
            <w:pPr>
              <w:jc w:val="right"/>
              <w:rPr>
                <w:rFonts w:ascii="GHEA Grapalat" w:hAnsi="GHEA Grapalat" w:cs="Arial"/>
                <w:sz w:val="20"/>
                <w:szCs w:val="20"/>
              </w:rPr>
            </w:pPr>
            <w:r>
              <w:rPr>
                <w:rFonts w:ascii="GHEA Grapalat" w:hAnsi="GHEA Grapalat" w:cs="Arial"/>
                <w:sz w:val="20"/>
                <w:szCs w:val="20"/>
              </w:rPr>
              <w:t>4206.649</w:t>
            </w:r>
          </w:p>
        </w:tc>
      </w:tr>
      <w:tr w:rsidR="00B35AAF" w14:paraId="1A6C83B0" w14:textId="77777777" w:rsidTr="00B35AAF">
        <w:trPr>
          <w:trHeight w:val="1230"/>
        </w:trPr>
        <w:tc>
          <w:tcPr>
            <w:tcW w:w="479" w:type="dxa"/>
            <w:tcBorders>
              <w:top w:val="nil"/>
              <w:left w:val="single" w:sz="4" w:space="0" w:color="auto"/>
              <w:bottom w:val="single" w:sz="4" w:space="0" w:color="auto"/>
              <w:right w:val="single" w:sz="4" w:space="0" w:color="auto"/>
            </w:tcBorders>
            <w:vAlign w:val="center"/>
            <w:hideMark/>
          </w:tcPr>
          <w:p w14:paraId="3595CCF8" w14:textId="77777777" w:rsidR="00B35AAF" w:rsidRDefault="00B35AAF">
            <w:pPr>
              <w:jc w:val="center"/>
              <w:rPr>
                <w:rFonts w:ascii="GHEA Grapalat" w:hAnsi="GHEA Grapalat" w:cs="Arial"/>
                <w:sz w:val="20"/>
                <w:szCs w:val="20"/>
              </w:rPr>
            </w:pPr>
            <w:r>
              <w:rPr>
                <w:rFonts w:ascii="GHEA Grapalat" w:hAnsi="GHEA Grapalat" w:cs="Arial"/>
                <w:sz w:val="20"/>
                <w:szCs w:val="20"/>
              </w:rPr>
              <w:t>16</w:t>
            </w:r>
          </w:p>
        </w:tc>
        <w:tc>
          <w:tcPr>
            <w:tcW w:w="4984" w:type="dxa"/>
            <w:tcBorders>
              <w:top w:val="nil"/>
              <w:left w:val="nil"/>
              <w:bottom w:val="single" w:sz="4" w:space="0" w:color="auto"/>
              <w:right w:val="single" w:sz="4" w:space="0" w:color="auto"/>
            </w:tcBorders>
            <w:vAlign w:val="center"/>
            <w:hideMark/>
          </w:tcPr>
          <w:p w14:paraId="4EE51930" w14:textId="77777777" w:rsidR="00B35AAF" w:rsidRDefault="00B35AAF">
            <w:pPr>
              <w:rPr>
                <w:rFonts w:ascii="GHEA Grapalat" w:hAnsi="GHEA Grapalat" w:cs="Arial"/>
                <w:sz w:val="20"/>
                <w:szCs w:val="20"/>
              </w:rPr>
            </w:pPr>
            <w:r>
              <w:rPr>
                <w:rFonts w:ascii="GHEA Grapalat" w:hAnsi="GHEA Grapalat" w:cs="Arial"/>
                <w:sz w:val="20"/>
                <w:szCs w:val="20"/>
              </w:rPr>
              <w:t>Подготовка асфальтобетонного покрытия толщиной 4 см на полосах движения (дополнительно по 10 см с правого и левого краев)</w:t>
            </w:r>
          </w:p>
        </w:tc>
        <w:tc>
          <w:tcPr>
            <w:tcW w:w="988" w:type="dxa"/>
            <w:tcBorders>
              <w:top w:val="nil"/>
              <w:left w:val="nil"/>
              <w:bottom w:val="single" w:sz="4" w:space="0" w:color="auto"/>
              <w:right w:val="single" w:sz="4" w:space="0" w:color="auto"/>
            </w:tcBorders>
            <w:noWrap/>
            <w:vAlign w:val="center"/>
            <w:hideMark/>
          </w:tcPr>
          <w:p w14:paraId="46043123"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29DDD85E" w14:textId="77777777" w:rsidR="00B35AAF" w:rsidRDefault="00B35AAF">
            <w:pPr>
              <w:jc w:val="center"/>
              <w:rPr>
                <w:rFonts w:ascii="GHEA Grapalat" w:hAnsi="GHEA Grapalat" w:cs="Arial"/>
                <w:sz w:val="20"/>
                <w:szCs w:val="20"/>
              </w:rPr>
            </w:pPr>
            <w:r>
              <w:rPr>
                <w:rFonts w:ascii="GHEA Grapalat" w:hAnsi="GHEA Grapalat" w:cs="Arial"/>
                <w:sz w:val="20"/>
                <w:szCs w:val="20"/>
              </w:rPr>
              <w:t>757.0</w:t>
            </w:r>
          </w:p>
        </w:tc>
        <w:tc>
          <w:tcPr>
            <w:tcW w:w="1106" w:type="dxa"/>
            <w:tcBorders>
              <w:top w:val="nil"/>
              <w:left w:val="nil"/>
              <w:bottom w:val="single" w:sz="4" w:space="0" w:color="auto"/>
              <w:right w:val="single" w:sz="4" w:space="0" w:color="auto"/>
            </w:tcBorders>
            <w:vAlign w:val="center"/>
            <w:hideMark/>
          </w:tcPr>
          <w:p w14:paraId="3EC26105" w14:textId="77777777" w:rsidR="00B35AAF" w:rsidRDefault="00B35AAF">
            <w:pPr>
              <w:jc w:val="center"/>
              <w:rPr>
                <w:rFonts w:ascii="GHEA Grapalat" w:hAnsi="GHEA Grapalat" w:cs="Arial"/>
                <w:sz w:val="20"/>
                <w:szCs w:val="20"/>
              </w:rPr>
            </w:pPr>
            <w:r>
              <w:rPr>
                <w:rFonts w:ascii="GHEA Grapalat" w:hAnsi="GHEA Grapalat" w:cs="Arial"/>
                <w:sz w:val="20"/>
                <w:szCs w:val="20"/>
              </w:rPr>
              <w:t>4.10</w:t>
            </w:r>
          </w:p>
        </w:tc>
        <w:tc>
          <w:tcPr>
            <w:tcW w:w="1113" w:type="dxa"/>
            <w:tcBorders>
              <w:top w:val="nil"/>
              <w:left w:val="nil"/>
              <w:bottom w:val="single" w:sz="4" w:space="0" w:color="auto"/>
              <w:right w:val="single" w:sz="4" w:space="0" w:color="auto"/>
            </w:tcBorders>
            <w:vAlign w:val="center"/>
            <w:hideMark/>
          </w:tcPr>
          <w:p w14:paraId="4210D29C" w14:textId="77777777" w:rsidR="00B35AAF" w:rsidRDefault="00B35AAF">
            <w:pPr>
              <w:jc w:val="right"/>
              <w:rPr>
                <w:rFonts w:ascii="GHEA Grapalat" w:hAnsi="GHEA Grapalat" w:cs="Arial"/>
                <w:sz w:val="20"/>
                <w:szCs w:val="20"/>
              </w:rPr>
            </w:pPr>
            <w:r>
              <w:rPr>
                <w:rFonts w:ascii="GHEA Grapalat" w:hAnsi="GHEA Grapalat" w:cs="Arial"/>
                <w:sz w:val="20"/>
                <w:szCs w:val="20"/>
              </w:rPr>
              <w:t>3102.186</w:t>
            </w:r>
          </w:p>
        </w:tc>
      </w:tr>
      <w:tr w:rsidR="00B35AAF" w14:paraId="048F0B00" w14:textId="77777777" w:rsidTr="00B35AAF">
        <w:trPr>
          <w:trHeight w:val="315"/>
        </w:trPr>
        <w:tc>
          <w:tcPr>
            <w:tcW w:w="479" w:type="dxa"/>
            <w:tcBorders>
              <w:top w:val="nil"/>
              <w:left w:val="single" w:sz="4" w:space="0" w:color="auto"/>
              <w:bottom w:val="single" w:sz="4" w:space="0" w:color="auto"/>
              <w:right w:val="single" w:sz="4" w:space="0" w:color="auto"/>
            </w:tcBorders>
            <w:vAlign w:val="center"/>
            <w:hideMark/>
          </w:tcPr>
          <w:p w14:paraId="5004C8AF" w14:textId="77777777" w:rsidR="00B35AAF" w:rsidRDefault="00B35AAF">
            <w:pPr>
              <w:jc w:val="center"/>
              <w:rPr>
                <w:rFonts w:ascii="GHEA Grapalat" w:hAnsi="GHEA Grapalat" w:cs="Arial"/>
                <w:sz w:val="20"/>
                <w:szCs w:val="20"/>
              </w:rPr>
            </w:pPr>
            <w:r>
              <w:rPr>
                <w:rFonts w:ascii="GHEA Grapalat" w:hAnsi="GHEA Grapalat" w:cs="Arial"/>
                <w:sz w:val="20"/>
                <w:szCs w:val="20"/>
              </w:rPr>
              <w:t>17</w:t>
            </w:r>
          </w:p>
        </w:tc>
        <w:tc>
          <w:tcPr>
            <w:tcW w:w="4984" w:type="dxa"/>
            <w:tcBorders>
              <w:top w:val="nil"/>
              <w:left w:val="nil"/>
              <w:bottom w:val="single" w:sz="4" w:space="0" w:color="auto"/>
              <w:right w:val="single" w:sz="4" w:space="0" w:color="auto"/>
            </w:tcBorders>
            <w:vAlign w:val="center"/>
            <w:hideMark/>
          </w:tcPr>
          <w:p w14:paraId="6293C1EE" w14:textId="77777777" w:rsidR="00B35AAF" w:rsidRDefault="00B35AAF">
            <w:pPr>
              <w:rPr>
                <w:rFonts w:ascii="GHEA Grapalat" w:hAnsi="GHEA Grapalat" w:cs="Arial"/>
                <w:sz w:val="20"/>
                <w:szCs w:val="20"/>
              </w:rPr>
            </w:pPr>
            <w:r>
              <w:rPr>
                <w:rFonts w:ascii="GHEA Grapalat" w:hAnsi="GHEA Grapalat" w:cs="Arial"/>
                <w:sz w:val="20"/>
                <w:szCs w:val="20"/>
              </w:rPr>
              <w:t>Устройство основания из базальтового щебня на тротуарах толщиной h=12 см (h=8 см и размером 40-70 мм, h=4 см и размером 20-40 мм) с дополнительными 10 см по правому и левому краям</w:t>
            </w:r>
          </w:p>
        </w:tc>
        <w:tc>
          <w:tcPr>
            <w:tcW w:w="988" w:type="dxa"/>
            <w:tcBorders>
              <w:top w:val="nil"/>
              <w:left w:val="nil"/>
              <w:bottom w:val="single" w:sz="4" w:space="0" w:color="auto"/>
              <w:right w:val="single" w:sz="4" w:space="0" w:color="auto"/>
            </w:tcBorders>
            <w:vAlign w:val="center"/>
            <w:hideMark/>
          </w:tcPr>
          <w:p w14:paraId="5983B7ED"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2D33F197" w14:textId="77777777" w:rsidR="00B35AAF" w:rsidRDefault="00B35AAF">
            <w:pPr>
              <w:jc w:val="center"/>
              <w:rPr>
                <w:rFonts w:ascii="GHEA Grapalat" w:hAnsi="GHEA Grapalat" w:cs="Arial"/>
                <w:sz w:val="20"/>
                <w:szCs w:val="20"/>
              </w:rPr>
            </w:pPr>
            <w:r>
              <w:rPr>
                <w:rFonts w:ascii="GHEA Grapalat" w:hAnsi="GHEA Grapalat" w:cs="Arial"/>
                <w:sz w:val="20"/>
                <w:szCs w:val="20"/>
              </w:rPr>
              <w:t>610.0</w:t>
            </w:r>
          </w:p>
        </w:tc>
        <w:tc>
          <w:tcPr>
            <w:tcW w:w="1106" w:type="dxa"/>
            <w:tcBorders>
              <w:top w:val="nil"/>
              <w:left w:val="nil"/>
              <w:bottom w:val="single" w:sz="4" w:space="0" w:color="auto"/>
              <w:right w:val="single" w:sz="4" w:space="0" w:color="auto"/>
            </w:tcBorders>
            <w:vAlign w:val="center"/>
            <w:hideMark/>
          </w:tcPr>
          <w:p w14:paraId="3CC7F650" w14:textId="77777777" w:rsidR="00B35AAF" w:rsidRDefault="00B35AAF">
            <w:pPr>
              <w:jc w:val="center"/>
              <w:rPr>
                <w:rFonts w:ascii="GHEA Grapalat" w:hAnsi="GHEA Grapalat" w:cs="Arial"/>
                <w:sz w:val="20"/>
                <w:szCs w:val="20"/>
              </w:rPr>
            </w:pPr>
            <w:r>
              <w:rPr>
                <w:rFonts w:ascii="GHEA Grapalat" w:hAnsi="GHEA Grapalat" w:cs="Arial"/>
                <w:sz w:val="20"/>
                <w:szCs w:val="20"/>
              </w:rPr>
              <w:t>1.46</w:t>
            </w:r>
          </w:p>
        </w:tc>
        <w:tc>
          <w:tcPr>
            <w:tcW w:w="1113" w:type="dxa"/>
            <w:tcBorders>
              <w:top w:val="nil"/>
              <w:left w:val="nil"/>
              <w:bottom w:val="single" w:sz="4" w:space="0" w:color="auto"/>
              <w:right w:val="single" w:sz="4" w:space="0" w:color="auto"/>
            </w:tcBorders>
            <w:vAlign w:val="center"/>
            <w:hideMark/>
          </w:tcPr>
          <w:p w14:paraId="5E412757" w14:textId="77777777" w:rsidR="00B35AAF" w:rsidRDefault="00B35AAF">
            <w:pPr>
              <w:jc w:val="right"/>
              <w:rPr>
                <w:rFonts w:ascii="GHEA Grapalat" w:hAnsi="GHEA Grapalat" w:cs="Arial"/>
                <w:sz w:val="20"/>
                <w:szCs w:val="20"/>
              </w:rPr>
            </w:pPr>
            <w:r>
              <w:rPr>
                <w:rFonts w:ascii="GHEA Grapalat" w:hAnsi="GHEA Grapalat" w:cs="Arial"/>
                <w:sz w:val="20"/>
                <w:szCs w:val="20"/>
              </w:rPr>
              <w:t>891.82</w:t>
            </w:r>
          </w:p>
        </w:tc>
      </w:tr>
      <w:tr w:rsidR="00B35AAF" w14:paraId="63F42F88" w14:textId="77777777" w:rsidTr="00B35AAF">
        <w:trPr>
          <w:trHeight w:val="705"/>
        </w:trPr>
        <w:tc>
          <w:tcPr>
            <w:tcW w:w="479" w:type="dxa"/>
            <w:tcBorders>
              <w:top w:val="nil"/>
              <w:left w:val="single" w:sz="4" w:space="0" w:color="auto"/>
              <w:bottom w:val="single" w:sz="4" w:space="0" w:color="auto"/>
              <w:right w:val="single" w:sz="4" w:space="0" w:color="auto"/>
            </w:tcBorders>
            <w:vAlign w:val="center"/>
            <w:hideMark/>
          </w:tcPr>
          <w:p w14:paraId="7EA5C308" w14:textId="77777777" w:rsidR="00B35AAF" w:rsidRDefault="00B35AAF">
            <w:pPr>
              <w:jc w:val="center"/>
              <w:rPr>
                <w:rFonts w:ascii="GHEA Grapalat" w:hAnsi="GHEA Grapalat" w:cs="Arial"/>
                <w:sz w:val="20"/>
                <w:szCs w:val="20"/>
              </w:rPr>
            </w:pPr>
            <w:r>
              <w:rPr>
                <w:rFonts w:ascii="GHEA Grapalat" w:hAnsi="GHEA Grapalat" w:cs="Arial"/>
                <w:sz w:val="20"/>
                <w:szCs w:val="20"/>
              </w:rPr>
              <w:t>18</w:t>
            </w:r>
          </w:p>
        </w:tc>
        <w:tc>
          <w:tcPr>
            <w:tcW w:w="4984" w:type="dxa"/>
            <w:tcBorders>
              <w:top w:val="nil"/>
              <w:left w:val="nil"/>
              <w:bottom w:val="single" w:sz="4" w:space="0" w:color="auto"/>
              <w:right w:val="single" w:sz="4" w:space="0" w:color="auto"/>
            </w:tcBorders>
            <w:vAlign w:val="center"/>
            <w:hideMark/>
          </w:tcPr>
          <w:p w14:paraId="38380769" w14:textId="77777777" w:rsidR="00B35AAF" w:rsidRDefault="00B35AAF">
            <w:pPr>
              <w:rPr>
                <w:rFonts w:ascii="GHEA Grapalat" w:hAnsi="GHEA Grapalat" w:cs="Arial"/>
                <w:sz w:val="20"/>
                <w:szCs w:val="20"/>
              </w:rPr>
            </w:pPr>
            <w:r>
              <w:rPr>
                <w:rFonts w:ascii="GHEA Grapalat" w:hAnsi="GHEA Grapalat" w:cs="Arial"/>
                <w:sz w:val="20"/>
                <w:szCs w:val="20"/>
              </w:rPr>
              <w:t>Распределение битума из расчета 4,12 тонны битума на 1000 кв.м.</w:t>
            </w:r>
          </w:p>
        </w:tc>
        <w:tc>
          <w:tcPr>
            <w:tcW w:w="988" w:type="dxa"/>
            <w:tcBorders>
              <w:top w:val="nil"/>
              <w:left w:val="nil"/>
              <w:bottom w:val="single" w:sz="4" w:space="0" w:color="auto"/>
              <w:right w:val="single" w:sz="4" w:space="0" w:color="auto"/>
            </w:tcBorders>
            <w:noWrap/>
            <w:vAlign w:val="center"/>
            <w:hideMark/>
          </w:tcPr>
          <w:p w14:paraId="58812A93"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6E4B24AA" w14:textId="77777777" w:rsidR="00B35AAF" w:rsidRDefault="00B35AAF">
            <w:pPr>
              <w:jc w:val="center"/>
              <w:rPr>
                <w:rFonts w:ascii="GHEA Grapalat" w:hAnsi="GHEA Grapalat" w:cs="Arial"/>
                <w:sz w:val="20"/>
                <w:szCs w:val="20"/>
              </w:rPr>
            </w:pPr>
            <w:r>
              <w:rPr>
                <w:rFonts w:ascii="GHEA Grapalat" w:hAnsi="GHEA Grapalat" w:cs="Arial"/>
                <w:sz w:val="20"/>
                <w:szCs w:val="20"/>
              </w:rPr>
              <w:t>2.500</w:t>
            </w:r>
          </w:p>
        </w:tc>
        <w:tc>
          <w:tcPr>
            <w:tcW w:w="1106" w:type="dxa"/>
            <w:tcBorders>
              <w:top w:val="nil"/>
              <w:left w:val="nil"/>
              <w:bottom w:val="single" w:sz="4" w:space="0" w:color="auto"/>
              <w:right w:val="single" w:sz="4" w:space="0" w:color="auto"/>
            </w:tcBorders>
            <w:vAlign w:val="center"/>
            <w:hideMark/>
          </w:tcPr>
          <w:p w14:paraId="53CA70BD" w14:textId="77777777" w:rsidR="00B35AAF" w:rsidRDefault="00B35AAF">
            <w:pPr>
              <w:jc w:val="center"/>
              <w:rPr>
                <w:rFonts w:ascii="GHEA Grapalat" w:hAnsi="GHEA Grapalat" w:cs="Arial"/>
                <w:sz w:val="20"/>
                <w:szCs w:val="20"/>
              </w:rPr>
            </w:pPr>
            <w:r>
              <w:rPr>
                <w:rFonts w:ascii="GHEA Grapalat" w:hAnsi="GHEA Grapalat" w:cs="Arial"/>
                <w:sz w:val="20"/>
                <w:szCs w:val="20"/>
              </w:rPr>
              <w:t>257.35</w:t>
            </w:r>
          </w:p>
        </w:tc>
        <w:tc>
          <w:tcPr>
            <w:tcW w:w="1113" w:type="dxa"/>
            <w:tcBorders>
              <w:top w:val="nil"/>
              <w:left w:val="nil"/>
              <w:bottom w:val="single" w:sz="4" w:space="0" w:color="auto"/>
              <w:right w:val="single" w:sz="4" w:space="0" w:color="auto"/>
            </w:tcBorders>
            <w:vAlign w:val="center"/>
            <w:hideMark/>
          </w:tcPr>
          <w:p w14:paraId="1853DA8E" w14:textId="77777777" w:rsidR="00B35AAF" w:rsidRDefault="00B35AAF">
            <w:pPr>
              <w:jc w:val="right"/>
              <w:rPr>
                <w:rFonts w:ascii="GHEA Grapalat" w:hAnsi="GHEA Grapalat" w:cs="Arial"/>
                <w:sz w:val="20"/>
                <w:szCs w:val="20"/>
              </w:rPr>
            </w:pPr>
            <w:r>
              <w:rPr>
                <w:rFonts w:ascii="GHEA Grapalat" w:hAnsi="GHEA Grapalat" w:cs="Arial"/>
                <w:sz w:val="20"/>
                <w:szCs w:val="20"/>
              </w:rPr>
              <w:t>643.375</w:t>
            </w:r>
          </w:p>
        </w:tc>
      </w:tr>
      <w:tr w:rsidR="00B35AAF" w14:paraId="2BE7FA0E"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29D06C38" w14:textId="77777777" w:rsidR="00B35AAF" w:rsidRDefault="00B35AAF">
            <w:pPr>
              <w:jc w:val="center"/>
              <w:rPr>
                <w:rFonts w:ascii="GHEA Grapalat" w:hAnsi="GHEA Grapalat" w:cs="Arial"/>
                <w:sz w:val="20"/>
                <w:szCs w:val="20"/>
              </w:rPr>
            </w:pPr>
            <w:r>
              <w:rPr>
                <w:rFonts w:ascii="GHEA Grapalat" w:hAnsi="GHEA Grapalat" w:cs="Arial"/>
                <w:sz w:val="20"/>
                <w:szCs w:val="20"/>
              </w:rPr>
              <w:t>19</w:t>
            </w:r>
          </w:p>
        </w:tc>
        <w:tc>
          <w:tcPr>
            <w:tcW w:w="4984" w:type="dxa"/>
            <w:tcBorders>
              <w:top w:val="nil"/>
              <w:left w:val="nil"/>
              <w:bottom w:val="single" w:sz="4" w:space="0" w:color="auto"/>
              <w:right w:val="single" w:sz="4" w:space="0" w:color="auto"/>
            </w:tcBorders>
            <w:vAlign w:val="center"/>
            <w:hideMark/>
          </w:tcPr>
          <w:p w14:paraId="3BD464D4" w14:textId="77777777" w:rsidR="00B35AAF" w:rsidRDefault="00B35AAF">
            <w:pPr>
              <w:rPr>
                <w:rFonts w:ascii="GHEA Grapalat" w:hAnsi="GHEA Grapalat" w:cs="Arial"/>
                <w:sz w:val="20"/>
                <w:szCs w:val="20"/>
              </w:rPr>
            </w:pPr>
            <w:r>
              <w:rPr>
                <w:rFonts w:ascii="GHEA Grapalat" w:hAnsi="GHEA Grapalat" w:cs="Arial"/>
                <w:sz w:val="20"/>
                <w:szCs w:val="20"/>
              </w:rPr>
              <w:t>Подготовка асфальтобетонного покрытия толщиной 6 см на тротуарах (дополнительно по 10 см по правому и левому краю)</w:t>
            </w:r>
          </w:p>
        </w:tc>
        <w:tc>
          <w:tcPr>
            <w:tcW w:w="988" w:type="dxa"/>
            <w:tcBorders>
              <w:top w:val="nil"/>
              <w:left w:val="nil"/>
              <w:bottom w:val="single" w:sz="4" w:space="0" w:color="auto"/>
              <w:right w:val="single" w:sz="4" w:space="0" w:color="auto"/>
            </w:tcBorders>
            <w:noWrap/>
            <w:vAlign w:val="center"/>
            <w:hideMark/>
          </w:tcPr>
          <w:p w14:paraId="5E2CF39A"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7D8A4BEF" w14:textId="77777777" w:rsidR="00B35AAF" w:rsidRDefault="00B35AAF">
            <w:pPr>
              <w:jc w:val="center"/>
              <w:rPr>
                <w:rFonts w:ascii="GHEA Grapalat" w:hAnsi="GHEA Grapalat" w:cs="Arial"/>
                <w:sz w:val="20"/>
                <w:szCs w:val="20"/>
              </w:rPr>
            </w:pPr>
            <w:r>
              <w:rPr>
                <w:rFonts w:ascii="GHEA Grapalat" w:hAnsi="GHEA Grapalat" w:cs="Arial"/>
                <w:sz w:val="20"/>
                <w:szCs w:val="20"/>
              </w:rPr>
              <w:t>610.0</w:t>
            </w:r>
          </w:p>
        </w:tc>
        <w:tc>
          <w:tcPr>
            <w:tcW w:w="1106" w:type="dxa"/>
            <w:tcBorders>
              <w:top w:val="nil"/>
              <w:left w:val="nil"/>
              <w:bottom w:val="single" w:sz="4" w:space="0" w:color="auto"/>
              <w:right w:val="single" w:sz="4" w:space="0" w:color="auto"/>
            </w:tcBorders>
            <w:vAlign w:val="center"/>
            <w:hideMark/>
          </w:tcPr>
          <w:p w14:paraId="3D900CBB" w14:textId="77777777" w:rsidR="00B35AAF" w:rsidRDefault="00B35AAF">
            <w:pPr>
              <w:jc w:val="center"/>
              <w:rPr>
                <w:rFonts w:ascii="GHEA Grapalat" w:hAnsi="GHEA Grapalat" w:cs="Arial"/>
                <w:sz w:val="20"/>
                <w:szCs w:val="20"/>
              </w:rPr>
            </w:pPr>
            <w:r>
              <w:rPr>
                <w:rFonts w:ascii="GHEA Grapalat" w:hAnsi="GHEA Grapalat" w:cs="Arial"/>
                <w:sz w:val="20"/>
                <w:szCs w:val="20"/>
              </w:rPr>
              <w:t>5.95</w:t>
            </w:r>
          </w:p>
        </w:tc>
        <w:tc>
          <w:tcPr>
            <w:tcW w:w="1113" w:type="dxa"/>
            <w:tcBorders>
              <w:top w:val="nil"/>
              <w:left w:val="nil"/>
              <w:bottom w:val="single" w:sz="4" w:space="0" w:color="auto"/>
              <w:right w:val="single" w:sz="4" w:space="0" w:color="auto"/>
            </w:tcBorders>
            <w:vAlign w:val="center"/>
            <w:hideMark/>
          </w:tcPr>
          <w:p w14:paraId="5A4533FB" w14:textId="77777777" w:rsidR="00B35AAF" w:rsidRDefault="00B35AAF">
            <w:pPr>
              <w:jc w:val="right"/>
              <w:rPr>
                <w:rFonts w:ascii="GHEA Grapalat" w:hAnsi="GHEA Grapalat" w:cs="Arial"/>
                <w:sz w:val="20"/>
                <w:szCs w:val="20"/>
              </w:rPr>
            </w:pPr>
            <w:r>
              <w:rPr>
                <w:rFonts w:ascii="GHEA Grapalat" w:hAnsi="GHEA Grapalat" w:cs="Arial"/>
                <w:sz w:val="20"/>
                <w:szCs w:val="20"/>
              </w:rPr>
              <w:t>3629.5</w:t>
            </w:r>
          </w:p>
        </w:tc>
      </w:tr>
      <w:tr w:rsidR="00B35AAF" w14:paraId="7A1D10F8"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7D70A4B4" w14:textId="77777777" w:rsidR="00B35AAF" w:rsidRDefault="00B35AAF">
            <w:pPr>
              <w:jc w:val="center"/>
              <w:rPr>
                <w:rFonts w:ascii="GHEA Grapalat" w:hAnsi="GHEA Grapalat" w:cs="Arial"/>
                <w:sz w:val="20"/>
                <w:szCs w:val="20"/>
              </w:rPr>
            </w:pPr>
            <w:r>
              <w:rPr>
                <w:rFonts w:ascii="GHEA Grapalat" w:hAnsi="GHEA Grapalat" w:cs="Arial"/>
                <w:sz w:val="20"/>
                <w:szCs w:val="20"/>
              </w:rPr>
              <w:t>20</w:t>
            </w:r>
          </w:p>
        </w:tc>
        <w:tc>
          <w:tcPr>
            <w:tcW w:w="4984" w:type="dxa"/>
            <w:tcBorders>
              <w:top w:val="nil"/>
              <w:left w:val="nil"/>
              <w:bottom w:val="single" w:sz="4" w:space="0" w:color="auto"/>
              <w:right w:val="single" w:sz="4" w:space="0" w:color="auto"/>
            </w:tcBorders>
            <w:vAlign w:val="center"/>
            <w:hideMark/>
          </w:tcPr>
          <w:p w14:paraId="656B8161" w14:textId="77777777" w:rsidR="00B35AAF" w:rsidRDefault="00B35AAF">
            <w:pPr>
              <w:rPr>
                <w:rFonts w:ascii="GHEA Grapalat" w:hAnsi="GHEA Grapalat" w:cs="Arial"/>
                <w:sz w:val="20"/>
                <w:szCs w:val="20"/>
              </w:rPr>
            </w:pPr>
            <w:r>
              <w:rPr>
                <w:rFonts w:ascii="GHEA Grapalat" w:hAnsi="GHEA Grapalat" w:cs="Arial"/>
                <w:sz w:val="20"/>
                <w:szCs w:val="20"/>
              </w:rPr>
              <w:t>Устройство битумно-полимерной мастики по краям железобетона (в соответствии с решением Совета старейшин города Еревана от 10.09.2024 N199-Н)</w:t>
            </w:r>
          </w:p>
        </w:tc>
        <w:tc>
          <w:tcPr>
            <w:tcW w:w="988" w:type="dxa"/>
            <w:tcBorders>
              <w:top w:val="nil"/>
              <w:left w:val="nil"/>
              <w:bottom w:val="single" w:sz="4" w:space="0" w:color="auto"/>
              <w:right w:val="single" w:sz="4" w:space="0" w:color="auto"/>
            </w:tcBorders>
            <w:noWrap/>
            <w:vAlign w:val="center"/>
            <w:hideMark/>
          </w:tcPr>
          <w:p w14:paraId="684F46F8"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4462850A" w14:textId="77777777" w:rsidR="00B35AAF" w:rsidRDefault="00B35AAF">
            <w:pPr>
              <w:jc w:val="center"/>
              <w:rPr>
                <w:rFonts w:ascii="GHEA Grapalat" w:hAnsi="GHEA Grapalat" w:cs="Arial"/>
                <w:sz w:val="20"/>
                <w:szCs w:val="20"/>
              </w:rPr>
            </w:pPr>
            <w:r>
              <w:rPr>
                <w:rFonts w:ascii="GHEA Grapalat" w:hAnsi="GHEA Grapalat" w:cs="Arial"/>
                <w:sz w:val="20"/>
                <w:szCs w:val="20"/>
              </w:rPr>
              <w:t>1342.00</w:t>
            </w:r>
          </w:p>
        </w:tc>
        <w:tc>
          <w:tcPr>
            <w:tcW w:w="1106" w:type="dxa"/>
            <w:tcBorders>
              <w:top w:val="nil"/>
              <w:left w:val="nil"/>
              <w:bottom w:val="single" w:sz="4" w:space="0" w:color="auto"/>
              <w:right w:val="single" w:sz="4" w:space="0" w:color="auto"/>
            </w:tcBorders>
            <w:vAlign w:val="center"/>
            <w:hideMark/>
          </w:tcPr>
          <w:p w14:paraId="1296AE85" w14:textId="77777777" w:rsidR="00B35AAF" w:rsidRDefault="00B35AAF">
            <w:pPr>
              <w:jc w:val="center"/>
              <w:rPr>
                <w:rFonts w:ascii="GHEA Grapalat" w:hAnsi="GHEA Grapalat" w:cs="Arial"/>
                <w:sz w:val="20"/>
                <w:szCs w:val="20"/>
              </w:rPr>
            </w:pPr>
            <w:r>
              <w:rPr>
                <w:rFonts w:ascii="GHEA Grapalat" w:hAnsi="GHEA Grapalat" w:cs="Arial"/>
                <w:sz w:val="20"/>
                <w:szCs w:val="20"/>
              </w:rPr>
              <w:t>0.48</w:t>
            </w:r>
          </w:p>
        </w:tc>
        <w:tc>
          <w:tcPr>
            <w:tcW w:w="1113" w:type="dxa"/>
            <w:tcBorders>
              <w:top w:val="nil"/>
              <w:left w:val="nil"/>
              <w:bottom w:val="single" w:sz="4" w:space="0" w:color="auto"/>
              <w:right w:val="single" w:sz="4" w:space="0" w:color="auto"/>
            </w:tcBorders>
            <w:vAlign w:val="center"/>
            <w:hideMark/>
          </w:tcPr>
          <w:p w14:paraId="39B1EEA5" w14:textId="77777777" w:rsidR="00B35AAF" w:rsidRDefault="00B35AAF">
            <w:pPr>
              <w:jc w:val="right"/>
              <w:rPr>
                <w:rFonts w:ascii="GHEA Grapalat" w:hAnsi="GHEA Grapalat" w:cs="Arial"/>
                <w:sz w:val="20"/>
                <w:szCs w:val="20"/>
              </w:rPr>
            </w:pPr>
            <w:r>
              <w:rPr>
                <w:rFonts w:ascii="GHEA Grapalat" w:hAnsi="GHEA Grapalat" w:cs="Arial"/>
                <w:sz w:val="20"/>
                <w:szCs w:val="20"/>
              </w:rPr>
              <w:t>649.528</w:t>
            </w:r>
          </w:p>
        </w:tc>
      </w:tr>
      <w:tr w:rsidR="00B35AAF" w14:paraId="7704113D"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482102EA" w14:textId="77777777" w:rsidR="00B35AAF" w:rsidRDefault="00B35AAF">
            <w:pPr>
              <w:jc w:val="center"/>
              <w:rPr>
                <w:rFonts w:ascii="GHEA Grapalat" w:hAnsi="GHEA Grapalat" w:cs="Arial"/>
                <w:sz w:val="20"/>
                <w:szCs w:val="20"/>
              </w:rPr>
            </w:pPr>
            <w:r>
              <w:rPr>
                <w:rFonts w:ascii="GHEA Grapalat" w:hAnsi="GHEA Grapalat" w:cs="Arial"/>
                <w:sz w:val="20"/>
                <w:szCs w:val="20"/>
              </w:rPr>
              <w:lastRenderedPageBreak/>
              <w:t>21</w:t>
            </w:r>
          </w:p>
        </w:tc>
        <w:tc>
          <w:tcPr>
            <w:tcW w:w="4984" w:type="dxa"/>
            <w:tcBorders>
              <w:top w:val="nil"/>
              <w:left w:val="nil"/>
              <w:bottom w:val="single" w:sz="4" w:space="0" w:color="auto"/>
              <w:right w:val="single" w:sz="4" w:space="0" w:color="auto"/>
            </w:tcBorders>
            <w:vAlign w:val="center"/>
            <w:hideMark/>
          </w:tcPr>
          <w:p w14:paraId="3579988F" w14:textId="77777777" w:rsidR="00B35AAF" w:rsidRDefault="00B35AAF">
            <w:pPr>
              <w:rPr>
                <w:rFonts w:ascii="GHEA Grapalat" w:hAnsi="GHEA Grapalat" w:cs="Arial"/>
                <w:sz w:val="20"/>
                <w:szCs w:val="20"/>
              </w:rPr>
            </w:pPr>
            <w:r>
              <w:rPr>
                <w:rFonts w:ascii="GHEA Grapalat" w:hAnsi="GHEA Grapalat" w:cs="Arial"/>
                <w:sz w:val="20"/>
                <w:szCs w:val="20"/>
              </w:rPr>
              <w:t>Б7.5 Создание подготовительного слоя бетона толщиной h=10см</w:t>
            </w:r>
          </w:p>
        </w:tc>
        <w:tc>
          <w:tcPr>
            <w:tcW w:w="988" w:type="dxa"/>
            <w:tcBorders>
              <w:top w:val="nil"/>
              <w:left w:val="nil"/>
              <w:bottom w:val="single" w:sz="4" w:space="0" w:color="auto"/>
              <w:right w:val="single" w:sz="4" w:space="0" w:color="auto"/>
            </w:tcBorders>
            <w:noWrap/>
            <w:vAlign w:val="center"/>
            <w:hideMark/>
          </w:tcPr>
          <w:p w14:paraId="14DE7FB7"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36D65A2F" w14:textId="77777777" w:rsidR="00B35AAF" w:rsidRDefault="00B35AAF">
            <w:pPr>
              <w:jc w:val="center"/>
              <w:rPr>
                <w:rFonts w:ascii="GHEA Grapalat" w:hAnsi="GHEA Grapalat" w:cs="Arial"/>
                <w:sz w:val="20"/>
                <w:szCs w:val="20"/>
              </w:rPr>
            </w:pPr>
            <w:r>
              <w:rPr>
                <w:rFonts w:ascii="GHEA Grapalat" w:hAnsi="GHEA Grapalat" w:cs="Arial"/>
                <w:sz w:val="20"/>
                <w:szCs w:val="20"/>
              </w:rPr>
              <w:t>11.00</w:t>
            </w:r>
          </w:p>
        </w:tc>
        <w:tc>
          <w:tcPr>
            <w:tcW w:w="1106" w:type="dxa"/>
            <w:tcBorders>
              <w:top w:val="nil"/>
              <w:left w:val="nil"/>
              <w:bottom w:val="single" w:sz="4" w:space="0" w:color="auto"/>
              <w:right w:val="single" w:sz="4" w:space="0" w:color="auto"/>
            </w:tcBorders>
            <w:vAlign w:val="center"/>
            <w:hideMark/>
          </w:tcPr>
          <w:p w14:paraId="584E9A95" w14:textId="77777777" w:rsidR="00B35AAF" w:rsidRDefault="00B35AAF">
            <w:pPr>
              <w:jc w:val="center"/>
              <w:rPr>
                <w:rFonts w:ascii="GHEA Grapalat" w:hAnsi="GHEA Grapalat" w:cs="Arial"/>
                <w:sz w:val="20"/>
                <w:szCs w:val="20"/>
              </w:rPr>
            </w:pPr>
            <w:r>
              <w:rPr>
                <w:rFonts w:ascii="GHEA Grapalat" w:hAnsi="GHEA Grapalat" w:cs="Arial"/>
                <w:sz w:val="20"/>
                <w:szCs w:val="20"/>
              </w:rPr>
              <w:t>36.06</w:t>
            </w:r>
          </w:p>
        </w:tc>
        <w:tc>
          <w:tcPr>
            <w:tcW w:w="1113" w:type="dxa"/>
            <w:tcBorders>
              <w:top w:val="nil"/>
              <w:left w:val="nil"/>
              <w:bottom w:val="single" w:sz="4" w:space="0" w:color="auto"/>
              <w:right w:val="single" w:sz="4" w:space="0" w:color="auto"/>
            </w:tcBorders>
            <w:vAlign w:val="center"/>
            <w:hideMark/>
          </w:tcPr>
          <w:p w14:paraId="5A8D3A57" w14:textId="77777777" w:rsidR="00B35AAF" w:rsidRDefault="00B35AAF">
            <w:pPr>
              <w:jc w:val="right"/>
              <w:rPr>
                <w:rFonts w:ascii="GHEA Grapalat" w:hAnsi="GHEA Grapalat" w:cs="Arial"/>
                <w:sz w:val="20"/>
                <w:szCs w:val="20"/>
              </w:rPr>
            </w:pPr>
            <w:r>
              <w:rPr>
                <w:rFonts w:ascii="GHEA Grapalat" w:hAnsi="GHEA Grapalat" w:cs="Arial"/>
                <w:sz w:val="20"/>
                <w:szCs w:val="20"/>
              </w:rPr>
              <w:t>396.66</w:t>
            </w:r>
          </w:p>
        </w:tc>
      </w:tr>
      <w:tr w:rsidR="00B35AAF" w14:paraId="67C04981"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7216581A" w14:textId="77777777" w:rsidR="00B35AAF" w:rsidRDefault="00B35AAF">
            <w:pPr>
              <w:jc w:val="center"/>
              <w:rPr>
                <w:rFonts w:ascii="GHEA Grapalat" w:hAnsi="GHEA Grapalat" w:cs="Arial"/>
                <w:sz w:val="20"/>
                <w:szCs w:val="20"/>
              </w:rPr>
            </w:pPr>
            <w:r>
              <w:rPr>
                <w:rFonts w:ascii="GHEA Grapalat" w:hAnsi="GHEA Grapalat" w:cs="Arial"/>
                <w:sz w:val="20"/>
                <w:szCs w:val="20"/>
              </w:rPr>
              <w:t>22</w:t>
            </w:r>
          </w:p>
        </w:tc>
        <w:tc>
          <w:tcPr>
            <w:tcW w:w="4984" w:type="dxa"/>
            <w:tcBorders>
              <w:top w:val="nil"/>
              <w:left w:val="nil"/>
              <w:bottom w:val="single" w:sz="4" w:space="0" w:color="auto"/>
              <w:right w:val="single" w:sz="4" w:space="0" w:color="auto"/>
            </w:tcBorders>
            <w:vAlign w:val="center"/>
            <w:hideMark/>
          </w:tcPr>
          <w:p w14:paraId="5E3EE2E4" w14:textId="77777777" w:rsidR="00B35AAF" w:rsidRDefault="00B35AAF">
            <w:pPr>
              <w:rPr>
                <w:rFonts w:ascii="GHEA Grapalat" w:hAnsi="GHEA Grapalat" w:cs="Arial"/>
                <w:sz w:val="20"/>
                <w:szCs w:val="20"/>
              </w:rPr>
            </w:pPr>
            <w:r>
              <w:rPr>
                <w:rFonts w:ascii="GHEA Grapalat" w:hAnsi="GHEA Grapalat" w:cs="Arial"/>
                <w:sz w:val="20"/>
                <w:szCs w:val="20"/>
              </w:rPr>
              <w:t>Цементно-песчаный раствор М100</w:t>
            </w:r>
          </w:p>
        </w:tc>
        <w:tc>
          <w:tcPr>
            <w:tcW w:w="988" w:type="dxa"/>
            <w:tcBorders>
              <w:top w:val="nil"/>
              <w:left w:val="nil"/>
              <w:bottom w:val="single" w:sz="4" w:space="0" w:color="auto"/>
              <w:right w:val="single" w:sz="4" w:space="0" w:color="auto"/>
            </w:tcBorders>
            <w:noWrap/>
            <w:vAlign w:val="center"/>
            <w:hideMark/>
          </w:tcPr>
          <w:p w14:paraId="2D933200"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02F1F66E" w14:textId="77777777" w:rsidR="00B35AAF" w:rsidRDefault="00B35AAF">
            <w:pPr>
              <w:jc w:val="center"/>
              <w:rPr>
                <w:rFonts w:ascii="GHEA Grapalat" w:hAnsi="GHEA Grapalat" w:cs="Arial"/>
                <w:sz w:val="20"/>
                <w:szCs w:val="20"/>
              </w:rPr>
            </w:pPr>
            <w:r>
              <w:rPr>
                <w:rFonts w:ascii="GHEA Grapalat" w:hAnsi="GHEA Grapalat" w:cs="Arial"/>
                <w:sz w:val="20"/>
                <w:szCs w:val="20"/>
              </w:rPr>
              <w:t>2.00</w:t>
            </w:r>
          </w:p>
        </w:tc>
        <w:tc>
          <w:tcPr>
            <w:tcW w:w="1106" w:type="dxa"/>
            <w:tcBorders>
              <w:top w:val="nil"/>
              <w:left w:val="nil"/>
              <w:bottom w:val="single" w:sz="4" w:space="0" w:color="auto"/>
              <w:right w:val="single" w:sz="4" w:space="0" w:color="auto"/>
            </w:tcBorders>
            <w:vAlign w:val="center"/>
            <w:hideMark/>
          </w:tcPr>
          <w:p w14:paraId="178797EE" w14:textId="77777777" w:rsidR="00B35AAF" w:rsidRDefault="00B35AAF">
            <w:pPr>
              <w:jc w:val="center"/>
              <w:rPr>
                <w:rFonts w:ascii="GHEA Grapalat" w:hAnsi="GHEA Grapalat" w:cs="Arial"/>
                <w:sz w:val="20"/>
                <w:szCs w:val="20"/>
              </w:rPr>
            </w:pPr>
            <w:r>
              <w:rPr>
                <w:rFonts w:ascii="GHEA Grapalat" w:hAnsi="GHEA Grapalat" w:cs="Arial"/>
                <w:sz w:val="20"/>
                <w:szCs w:val="20"/>
              </w:rPr>
              <w:t>43.71</w:t>
            </w:r>
          </w:p>
        </w:tc>
        <w:tc>
          <w:tcPr>
            <w:tcW w:w="1113" w:type="dxa"/>
            <w:tcBorders>
              <w:top w:val="nil"/>
              <w:left w:val="nil"/>
              <w:bottom w:val="single" w:sz="4" w:space="0" w:color="auto"/>
              <w:right w:val="single" w:sz="4" w:space="0" w:color="auto"/>
            </w:tcBorders>
            <w:vAlign w:val="center"/>
            <w:hideMark/>
          </w:tcPr>
          <w:p w14:paraId="47DC4142" w14:textId="77777777" w:rsidR="00B35AAF" w:rsidRDefault="00B35AAF">
            <w:pPr>
              <w:jc w:val="right"/>
              <w:rPr>
                <w:rFonts w:ascii="GHEA Grapalat" w:hAnsi="GHEA Grapalat" w:cs="Arial"/>
                <w:sz w:val="20"/>
                <w:szCs w:val="20"/>
              </w:rPr>
            </w:pPr>
            <w:r>
              <w:rPr>
                <w:rFonts w:ascii="GHEA Grapalat" w:hAnsi="GHEA Grapalat" w:cs="Arial"/>
                <w:sz w:val="20"/>
                <w:szCs w:val="20"/>
              </w:rPr>
              <w:t>87.426</w:t>
            </w:r>
          </w:p>
        </w:tc>
      </w:tr>
      <w:tr w:rsidR="00B35AAF" w14:paraId="5F191650" w14:textId="77777777" w:rsidTr="00B35AAF">
        <w:trPr>
          <w:trHeight w:val="1080"/>
        </w:trPr>
        <w:tc>
          <w:tcPr>
            <w:tcW w:w="479" w:type="dxa"/>
            <w:tcBorders>
              <w:top w:val="nil"/>
              <w:left w:val="single" w:sz="4" w:space="0" w:color="auto"/>
              <w:bottom w:val="single" w:sz="4" w:space="0" w:color="auto"/>
              <w:right w:val="single" w:sz="4" w:space="0" w:color="auto"/>
            </w:tcBorders>
            <w:vAlign w:val="center"/>
            <w:hideMark/>
          </w:tcPr>
          <w:p w14:paraId="56D0D379" w14:textId="77777777" w:rsidR="00B35AAF" w:rsidRDefault="00B35AAF">
            <w:pPr>
              <w:jc w:val="center"/>
              <w:rPr>
                <w:rFonts w:ascii="GHEA Grapalat" w:hAnsi="GHEA Grapalat" w:cs="Arial"/>
                <w:sz w:val="20"/>
                <w:szCs w:val="20"/>
              </w:rPr>
            </w:pPr>
            <w:r>
              <w:rPr>
                <w:rFonts w:ascii="GHEA Grapalat" w:hAnsi="GHEA Grapalat" w:cs="Arial"/>
                <w:sz w:val="20"/>
                <w:szCs w:val="20"/>
              </w:rPr>
              <w:t>23</w:t>
            </w:r>
          </w:p>
        </w:tc>
        <w:tc>
          <w:tcPr>
            <w:tcW w:w="4984" w:type="dxa"/>
            <w:tcBorders>
              <w:top w:val="nil"/>
              <w:left w:val="nil"/>
              <w:bottom w:val="single" w:sz="4" w:space="0" w:color="auto"/>
              <w:right w:val="single" w:sz="4" w:space="0" w:color="auto"/>
            </w:tcBorders>
            <w:vAlign w:val="center"/>
            <w:hideMark/>
          </w:tcPr>
          <w:p w14:paraId="244D9B3B" w14:textId="77777777" w:rsidR="00B35AAF" w:rsidRDefault="00B35AAF">
            <w:pPr>
              <w:rPr>
                <w:rFonts w:ascii="GHEA Grapalat" w:hAnsi="GHEA Grapalat" w:cs="Arial"/>
                <w:sz w:val="20"/>
                <w:szCs w:val="20"/>
              </w:rPr>
            </w:pPr>
            <w:r>
              <w:rPr>
                <w:rFonts w:ascii="GHEA Grapalat" w:hAnsi="GHEA Grapalat" w:cs="Arial"/>
                <w:sz w:val="20"/>
                <w:szCs w:val="20"/>
              </w:rPr>
              <w:t>D=1,0-2,0м H=1,-2,0м Работы по монтажу сборного люка E/B (фундаментная плита, стеновое кольцо, плита перекрытия, металлический выпуск, закладные элементы)</w:t>
            </w:r>
          </w:p>
        </w:tc>
        <w:tc>
          <w:tcPr>
            <w:tcW w:w="988" w:type="dxa"/>
            <w:tcBorders>
              <w:top w:val="nil"/>
              <w:left w:val="nil"/>
              <w:bottom w:val="single" w:sz="4" w:space="0" w:color="auto"/>
              <w:right w:val="single" w:sz="4" w:space="0" w:color="auto"/>
            </w:tcBorders>
            <w:noWrap/>
            <w:vAlign w:val="center"/>
            <w:hideMark/>
          </w:tcPr>
          <w:p w14:paraId="5048EAD8"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18663417" w14:textId="77777777" w:rsidR="00B35AAF" w:rsidRDefault="00B35AAF">
            <w:pPr>
              <w:jc w:val="center"/>
              <w:rPr>
                <w:rFonts w:ascii="GHEA Grapalat" w:hAnsi="GHEA Grapalat" w:cs="Arial"/>
                <w:sz w:val="20"/>
                <w:szCs w:val="20"/>
              </w:rPr>
            </w:pPr>
            <w:r>
              <w:rPr>
                <w:rFonts w:ascii="GHEA Grapalat" w:hAnsi="GHEA Grapalat" w:cs="Arial"/>
                <w:sz w:val="20"/>
                <w:szCs w:val="20"/>
              </w:rPr>
              <w:t>27.50</w:t>
            </w:r>
          </w:p>
        </w:tc>
        <w:tc>
          <w:tcPr>
            <w:tcW w:w="1106" w:type="dxa"/>
            <w:tcBorders>
              <w:top w:val="nil"/>
              <w:left w:val="nil"/>
              <w:bottom w:val="single" w:sz="4" w:space="0" w:color="auto"/>
              <w:right w:val="single" w:sz="4" w:space="0" w:color="auto"/>
            </w:tcBorders>
            <w:vAlign w:val="center"/>
            <w:hideMark/>
          </w:tcPr>
          <w:p w14:paraId="23E9251B" w14:textId="77777777" w:rsidR="00B35AAF" w:rsidRDefault="00B35AAF">
            <w:pPr>
              <w:jc w:val="center"/>
              <w:rPr>
                <w:rFonts w:ascii="GHEA Grapalat" w:hAnsi="GHEA Grapalat" w:cs="Arial"/>
                <w:sz w:val="20"/>
                <w:szCs w:val="20"/>
              </w:rPr>
            </w:pPr>
            <w:r>
              <w:rPr>
                <w:rFonts w:ascii="GHEA Grapalat" w:hAnsi="GHEA Grapalat" w:cs="Arial"/>
                <w:sz w:val="20"/>
                <w:szCs w:val="20"/>
              </w:rPr>
              <w:t>51.95</w:t>
            </w:r>
          </w:p>
        </w:tc>
        <w:tc>
          <w:tcPr>
            <w:tcW w:w="1113" w:type="dxa"/>
            <w:tcBorders>
              <w:top w:val="nil"/>
              <w:left w:val="nil"/>
              <w:bottom w:val="single" w:sz="4" w:space="0" w:color="auto"/>
              <w:right w:val="single" w:sz="4" w:space="0" w:color="auto"/>
            </w:tcBorders>
            <w:vAlign w:val="center"/>
            <w:hideMark/>
          </w:tcPr>
          <w:p w14:paraId="424152FA" w14:textId="77777777" w:rsidR="00B35AAF" w:rsidRDefault="00B35AAF">
            <w:pPr>
              <w:jc w:val="right"/>
              <w:rPr>
                <w:rFonts w:ascii="GHEA Grapalat" w:hAnsi="GHEA Grapalat" w:cs="Arial"/>
                <w:sz w:val="20"/>
                <w:szCs w:val="20"/>
              </w:rPr>
            </w:pPr>
            <w:r>
              <w:rPr>
                <w:rFonts w:ascii="GHEA Grapalat" w:hAnsi="GHEA Grapalat" w:cs="Arial"/>
                <w:sz w:val="20"/>
                <w:szCs w:val="20"/>
              </w:rPr>
              <w:t>1428.625</w:t>
            </w:r>
          </w:p>
        </w:tc>
      </w:tr>
      <w:tr w:rsidR="00B35AAF" w14:paraId="3872C09F"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6079DE91" w14:textId="77777777" w:rsidR="00B35AAF" w:rsidRDefault="00B35AAF">
            <w:pPr>
              <w:jc w:val="center"/>
              <w:rPr>
                <w:rFonts w:ascii="GHEA Grapalat" w:hAnsi="GHEA Grapalat" w:cs="Arial"/>
                <w:sz w:val="20"/>
                <w:szCs w:val="20"/>
              </w:rPr>
            </w:pPr>
            <w:r>
              <w:rPr>
                <w:rFonts w:ascii="GHEA Grapalat" w:hAnsi="GHEA Grapalat" w:cs="Arial"/>
                <w:sz w:val="20"/>
                <w:szCs w:val="20"/>
              </w:rPr>
              <w:t>24</w:t>
            </w:r>
          </w:p>
        </w:tc>
        <w:tc>
          <w:tcPr>
            <w:tcW w:w="4984" w:type="dxa"/>
            <w:tcBorders>
              <w:top w:val="nil"/>
              <w:left w:val="nil"/>
              <w:bottom w:val="single" w:sz="4" w:space="0" w:color="auto"/>
              <w:right w:val="single" w:sz="4" w:space="0" w:color="auto"/>
            </w:tcBorders>
            <w:vAlign w:val="center"/>
            <w:hideMark/>
          </w:tcPr>
          <w:p w14:paraId="3E5C42E8" w14:textId="77777777" w:rsidR="00B35AAF" w:rsidRDefault="00B35AAF">
            <w:pPr>
              <w:rPr>
                <w:rFonts w:ascii="GHEA Grapalat" w:hAnsi="GHEA Grapalat" w:cs="Arial"/>
                <w:sz w:val="20"/>
                <w:szCs w:val="20"/>
              </w:rPr>
            </w:pPr>
            <w:r>
              <w:rPr>
                <w:rFonts w:ascii="GHEA Grapalat" w:hAnsi="GHEA Grapalat" w:cs="Arial"/>
                <w:sz w:val="20"/>
                <w:szCs w:val="20"/>
              </w:rPr>
              <w:t>Фундаментная плита для колодца бетонная диаметром D=1,0м типа HS-10</w:t>
            </w:r>
          </w:p>
        </w:tc>
        <w:tc>
          <w:tcPr>
            <w:tcW w:w="988" w:type="dxa"/>
            <w:tcBorders>
              <w:top w:val="nil"/>
              <w:left w:val="nil"/>
              <w:bottom w:val="single" w:sz="4" w:space="0" w:color="auto"/>
              <w:right w:val="single" w:sz="4" w:space="0" w:color="auto"/>
            </w:tcBorders>
            <w:noWrap/>
            <w:vAlign w:val="center"/>
            <w:hideMark/>
          </w:tcPr>
          <w:p w14:paraId="747F9D23"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5EBC4644" w14:textId="77777777" w:rsidR="00B35AAF" w:rsidRDefault="00B35AAF">
            <w:pPr>
              <w:jc w:val="center"/>
              <w:rPr>
                <w:rFonts w:ascii="GHEA Grapalat" w:hAnsi="GHEA Grapalat" w:cs="Arial"/>
                <w:sz w:val="20"/>
                <w:szCs w:val="20"/>
              </w:rPr>
            </w:pPr>
            <w:r>
              <w:rPr>
                <w:rFonts w:ascii="GHEA Grapalat" w:hAnsi="GHEA Grapalat" w:cs="Arial"/>
                <w:sz w:val="20"/>
                <w:szCs w:val="20"/>
              </w:rPr>
              <w:t>5</w:t>
            </w:r>
          </w:p>
        </w:tc>
        <w:tc>
          <w:tcPr>
            <w:tcW w:w="1106" w:type="dxa"/>
            <w:tcBorders>
              <w:top w:val="nil"/>
              <w:left w:val="nil"/>
              <w:bottom w:val="single" w:sz="4" w:space="0" w:color="auto"/>
              <w:right w:val="single" w:sz="4" w:space="0" w:color="auto"/>
            </w:tcBorders>
            <w:vAlign w:val="center"/>
            <w:hideMark/>
          </w:tcPr>
          <w:p w14:paraId="77E096F6" w14:textId="77777777" w:rsidR="00B35AAF" w:rsidRDefault="00B35AAF">
            <w:pPr>
              <w:jc w:val="center"/>
              <w:rPr>
                <w:rFonts w:ascii="GHEA Grapalat" w:hAnsi="GHEA Grapalat" w:cs="Arial"/>
                <w:sz w:val="20"/>
                <w:szCs w:val="20"/>
              </w:rPr>
            </w:pPr>
            <w:r>
              <w:rPr>
                <w:rFonts w:ascii="GHEA Grapalat" w:hAnsi="GHEA Grapalat" w:cs="Arial"/>
                <w:sz w:val="20"/>
                <w:szCs w:val="20"/>
              </w:rPr>
              <w:t>36.58</w:t>
            </w:r>
          </w:p>
        </w:tc>
        <w:tc>
          <w:tcPr>
            <w:tcW w:w="1113" w:type="dxa"/>
            <w:tcBorders>
              <w:top w:val="nil"/>
              <w:left w:val="nil"/>
              <w:bottom w:val="single" w:sz="4" w:space="0" w:color="auto"/>
              <w:right w:val="single" w:sz="4" w:space="0" w:color="auto"/>
            </w:tcBorders>
            <w:vAlign w:val="center"/>
            <w:hideMark/>
          </w:tcPr>
          <w:p w14:paraId="7E0C49A8" w14:textId="77777777" w:rsidR="00B35AAF" w:rsidRDefault="00B35AAF">
            <w:pPr>
              <w:jc w:val="right"/>
              <w:rPr>
                <w:rFonts w:ascii="GHEA Grapalat" w:hAnsi="GHEA Grapalat" w:cs="Arial"/>
                <w:sz w:val="20"/>
                <w:szCs w:val="20"/>
              </w:rPr>
            </w:pPr>
            <w:r>
              <w:rPr>
                <w:rFonts w:ascii="GHEA Grapalat" w:hAnsi="GHEA Grapalat" w:cs="Arial"/>
                <w:sz w:val="20"/>
                <w:szCs w:val="20"/>
              </w:rPr>
              <w:t>182.885</w:t>
            </w:r>
          </w:p>
        </w:tc>
      </w:tr>
      <w:tr w:rsidR="00B35AAF" w14:paraId="612FC1B7"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255460B7" w14:textId="77777777" w:rsidR="00B35AAF" w:rsidRDefault="00B35AAF">
            <w:pPr>
              <w:jc w:val="center"/>
              <w:rPr>
                <w:rFonts w:ascii="GHEA Grapalat" w:hAnsi="GHEA Grapalat" w:cs="Arial"/>
                <w:sz w:val="20"/>
                <w:szCs w:val="20"/>
              </w:rPr>
            </w:pPr>
            <w:r>
              <w:rPr>
                <w:rFonts w:ascii="GHEA Grapalat" w:hAnsi="GHEA Grapalat" w:cs="Arial"/>
                <w:sz w:val="20"/>
                <w:szCs w:val="20"/>
              </w:rPr>
              <w:t>25</w:t>
            </w:r>
          </w:p>
        </w:tc>
        <w:tc>
          <w:tcPr>
            <w:tcW w:w="4984" w:type="dxa"/>
            <w:tcBorders>
              <w:top w:val="nil"/>
              <w:left w:val="nil"/>
              <w:bottom w:val="single" w:sz="4" w:space="0" w:color="auto"/>
              <w:right w:val="single" w:sz="4" w:space="0" w:color="auto"/>
            </w:tcBorders>
            <w:vAlign w:val="center"/>
            <w:hideMark/>
          </w:tcPr>
          <w:p w14:paraId="310F14DD" w14:textId="77777777" w:rsidR="00B35AAF" w:rsidRDefault="00B35AAF">
            <w:pPr>
              <w:rPr>
                <w:rFonts w:ascii="GHEA Grapalat" w:hAnsi="GHEA Grapalat" w:cs="Arial"/>
                <w:sz w:val="20"/>
                <w:szCs w:val="20"/>
              </w:rPr>
            </w:pPr>
            <w:r>
              <w:rPr>
                <w:rFonts w:ascii="GHEA Grapalat" w:hAnsi="GHEA Grapalat" w:cs="Arial"/>
                <w:sz w:val="20"/>
                <w:szCs w:val="20"/>
              </w:rPr>
              <w:t>Фундаментная плита для колодца бетонная диаметром D=1,5м типа HS-10</w:t>
            </w:r>
          </w:p>
        </w:tc>
        <w:tc>
          <w:tcPr>
            <w:tcW w:w="988" w:type="dxa"/>
            <w:tcBorders>
              <w:top w:val="nil"/>
              <w:left w:val="nil"/>
              <w:bottom w:val="single" w:sz="4" w:space="0" w:color="auto"/>
              <w:right w:val="single" w:sz="4" w:space="0" w:color="auto"/>
            </w:tcBorders>
            <w:noWrap/>
            <w:vAlign w:val="center"/>
            <w:hideMark/>
          </w:tcPr>
          <w:p w14:paraId="2AA02798"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5D1BCCBB" w14:textId="77777777" w:rsidR="00B35AAF" w:rsidRDefault="00B35AAF">
            <w:pPr>
              <w:jc w:val="center"/>
              <w:rPr>
                <w:rFonts w:ascii="GHEA Grapalat" w:hAnsi="GHEA Grapalat" w:cs="Arial"/>
                <w:sz w:val="20"/>
                <w:szCs w:val="20"/>
              </w:rPr>
            </w:pPr>
            <w:r>
              <w:rPr>
                <w:rFonts w:ascii="GHEA Grapalat" w:hAnsi="GHEA Grapalat" w:cs="Arial"/>
                <w:sz w:val="20"/>
                <w:szCs w:val="20"/>
              </w:rPr>
              <w:t>2</w:t>
            </w:r>
          </w:p>
        </w:tc>
        <w:tc>
          <w:tcPr>
            <w:tcW w:w="1106" w:type="dxa"/>
            <w:tcBorders>
              <w:top w:val="nil"/>
              <w:left w:val="nil"/>
              <w:bottom w:val="single" w:sz="4" w:space="0" w:color="auto"/>
              <w:right w:val="single" w:sz="4" w:space="0" w:color="auto"/>
            </w:tcBorders>
            <w:vAlign w:val="center"/>
            <w:hideMark/>
          </w:tcPr>
          <w:p w14:paraId="0E8A0BF6" w14:textId="77777777" w:rsidR="00B35AAF" w:rsidRDefault="00B35AAF">
            <w:pPr>
              <w:jc w:val="center"/>
              <w:rPr>
                <w:rFonts w:ascii="GHEA Grapalat" w:hAnsi="GHEA Grapalat" w:cs="Arial"/>
                <w:sz w:val="20"/>
                <w:szCs w:val="20"/>
              </w:rPr>
            </w:pPr>
            <w:r>
              <w:rPr>
                <w:rFonts w:ascii="GHEA Grapalat" w:hAnsi="GHEA Grapalat" w:cs="Arial"/>
                <w:sz w:val="20"/>
                <w:szCs w:val="20"/>
              </w:rPr>
              <w:t>36.58</w:t>
            </w:r>
          </w:p>
        </w:tc>
        <w:tc>
          <w:tcPr>
            <w:tcW w:w="1113" w:type="dxa"/>
            <w:tcBorders>
              <w:top w:val="nil"/>
              <w:left w:val="nil"/>
              <w:bottom w:val="single" w:sz="4" w:space="0" w:color="auto"/>
              <w:right w:val="single" w:sz="4" w:space="0" w:color="auto"/>
            </w:tcBorders>
            <w:vAlign w:val="center"/>
            <w:hideMark/>
          </w:tcPr>
          <w:p w14:paraId="60F990AA" w14:textId="77777777" w:rsidR="00B35AAF" w:rsidRDefault="00B35AAF">
            <w:pPr>
              <w:jc w:val="right"/>
              <w:rPr>
                <w:rFonts w:ascii="GHEA Grapalat" w:hAnsi="GHEA Grapalat" w:cs="Arial"/>
                <w:sz w:val="20"/>
                <w:szCs w:val="20"/>
              </w:rPr>
            </w:pPr>
            <w:r>
              <w:rPr>
                <w:rFonts w:ascii="GHEA Grapalat" w:hAnsi="GHEA Grapalat" w:cs="Arial"/>
                <w:sz w:val="20"/>
                <w:szCs w:val="20"/>
              </w:rPr>
              <w:t>73.154</w:t>
            </w:r>
          </w:p>
        </w:tc>
      </w:tr>
      <w:tr w:rsidR="00B35AAF" w14:paraId="690DC52F" w14:textId="77777777" w:rsidTr="00B35AAF">
        <w:trPr>
          <w:trHeight w:val="300"/>
        </w:trPr>
        <w:tc>
          <w:tcPr>
            <w:tcW w:w="479" w:type="dxa"/>
            <w:tcBorders>
              <w:top w:val="nil"/>
              <w:left w:val="single" w:sz="4" w:space="0" w:color="auto"/>
              <w:bottom w:val="single" w:sz="4" w:space="0" w:color="auto"/>
              <w:right w:val="single" w:sz="4" w:space="0" w:color="auto"/>
            </w:tcBorders>
            <w:vAlign w:val="center"/>
            <w:hideMark/>
          </w:tcPr>
          <w:p w14:paraId="00278245" w14:textId="77777777" w:rsidR="00B35AAF" w:rsidRDefault="00B35AAF">
            <w:pPr>
              <w:jc w:val="center"/>
              <w:rPr>
                <w:rFonts w:ascii="GHEA Grapalat" w:hAnsi="GHEA Grapalat" w:cs="Arial"/>
                <w:sz w:val="20"/>
                <w:szCs w:val="20"/>
              </w:rPr>
            </w:pPr>
            <w:r>
              <w:rPr>
                <w:rFonts w:ascii="GHEA Grapalat" w:hAnsi="GHEA Grapalat" w:cs="Arial"/>
                <w:sz w:val="20"/>
                <w:szCs w:val="20"/>
              </w:rPr>
              <w:t>26</w:t>
            </w:r>
          </w:p>
        </w:tc>
        <w:tc>
          <w:tcPr>
            <w:tcW w:w="4984" w:type="dxa"/>
            <w:tcBorders>
              <w:top w:val="nil"/>
              <w:left w:val="nil"/>
              <w:bottom w:val="single" w:sz="4" w:space="0" w:color="auto"/>
              <w:right w:val="single" w:sz="4" w:space="0" w:color="auto"/>
            </w:tcBorders>
            <w:vAlign w:val="center"/>
            <w:hideMark/>
          </w:tcPr>
          <w:p w14:paraId="06BD3D0E" w14:textId="77777777" w:rsidR="00B35AAF" w:rsidRDefault="00B35AAF">
            <w:pPr>
              <w:rPr>
                <w:rFonts w:ascii="GHEA Grapalat" w:hAnsi="GHEA Grapalat" w:cs="Arial"/>
                <w:sz w:val="20"/>
                <w:szCs w:val="20"/>
              </w:rPr>
            </w:pPr>
            <w:r>
              <w:rPr>
                <w:rFonts w:ascii="GHEA Grapalat" w:hAnsi="GHEA Grapalat" w:cs="Arial"/>
                <w:sz w:val="20"/>
                <w:szCs w:val="20"/>
              </w:rPr>
              <w:t>Фундаментная плита для колодца бетонная диаметром D=2,0м типа HS-10</w:t>
            </w:r>
          </w:p>
        </w:tc>
        <w:tc>
          <w:tcPr>
            <w:tcW w:w="988" w:type="dxa"/>
            <w:tcBorders>
              <w:top w:val="nil"/>
              <w:left w:val="nil"/>
              <w:bottom w:val="single" w:sz="4" w:space="0" w:color="auto"/>
              <w:right w:val="single" w:sz="4" w:space="0" w:color="auto"/>
            </w:tcBorders>
            <w:noWrap/>
            <w:vAlign w:val="center"/>
            <w:hideMark/>
          </w:tcPr>
          <w:p w14:paraId="24DBE71B"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233DAE53" w14:textId="77777777" w:rsidR="00B35AAF" w:rsidRDefault="00B35AAF">
            <w:pPr>
              <w:jc w:val="center"/>
              <w:rPr>
                <w:rFonts w:ascii="GHEA Grapalat" w:hAnsi="GHEA Grapalat" w:cs="Arial"/>
                <w:sz w:val="20"/>
                <w:szCs w:val="20"/>
              </w:rPr>
            </w:pPr>
            <w:r>
              <w:rPr>
                <w:rFonts w:ascii="GHEA Grapalat" w:hAnsi="GHEA Grapalat" w:cs="Arial"/>
                <w:sz w:val="20"/>
                <w:szCs w:val="20"/>
              </w:rPr>
              <w:t>13</w:t>
            </w:r>
          </w:p>
        </w:tc>
        <w:tc>
          <w:tcPr>
            <w:tcW w:w="1106" w:type="dxa"/>
            <w:tcBorders>
              <w:top w:val="nil"/>
              <w:left w:val="nil"/>
              <w:bottom w:val="single" w:sz="4" w:space="0" w:color="auto"/>
              <w:right w:val="single" w:sz="4" w:space="0" w:color="auto"/>
            </w:tcBorders>
            <w:vAlign w:val="center"/>
            <w:hideMark/>
          </w:tcPr>
          <w:p w14:paraId="1055613D" w14:textId="77777777" w:rsidR="00B35AAF" w:rsidRDefault="00B35AAF">
            <w:pPr>
              <w:jc w:val="center"/>
              <w:rPr>
                <w:rFonts w:ascii="GHEA Grapalat" w:hAnsi="GHEA Grapalat" w:cs="Arial"/>
                <w:sz w:val="20"/>
                <w:szCs w:val="20"/>
              </w:rPr>
            </w:pPr>
            <w:r>
              <w:rPr>
                <w:rFonts w:ascii="GHEA Grapalat" w:hAnsi="GHEA Grapalat" w:cs="Arial"/>
                <w:sz w:val="20"/>
                <w:szCs w:val="20"/>
              </w:rPr>
              <w:t>36.58</w:t>
            </w:r>
          </w:p>
        </w:tc>
        <w:tc>
          <w:tcPr>
            <w:tcW w:w="1113" w:type="dxa"/>
            <w:tcBorders>
              <w:top w:val="nil"/>
              <w:left w:val="nil"/>
              <w:bottom w:val="single" w:sz="4" w:space="0" w:color="auto"/>
              <w:right w:val="single" w:sz="4" w:space="0" w:color="auto"/>
            </w:tcBorders>
            <w:vAlign w:val="center"/>
            <w:hideMark/>
          </w:tcPr>
          <w:p w14:paraId="36800A09" w14:textId="77777777" w:rsidR="00B35AAF" w:rsidRDefault="00B35AAF">
            <w:pPr>
              <w:jc w:val="right"/>
              <w:rPr>
                <w:rFonts w:ascii="GHEA Grapalat" w:hAnsi="GHEA Grapalat" w:cs="Arial"/>
                <w:sz w:val="20"/>
                <w:szCs w:val="20"/>
              </w:rPr>
            </w:pPr>
            <w:r>
              <w:rPr>
                <w:rFonts w:ascii="GHEA Grapalat" w:hAnsi="GHEA Grapalat" w:cs="Arial"/>
                <w:sz w:val="20"/>
                <w:szCs w:val="20"/>
              </w:rPr>
              <w:t>475.501</w:t>
            </w:r>
          </w:p>
        </w:tc>
      </w:tr>
      <w:tr w:rsidR="00B35AAF" w14:paraId="75DDA29E" w14:textId="77777777" w:rsidTr="00B35AAF">
        <w:trPr>
          <w:trHeight w:val="255"/>
        </w:trPr>
        <w:tc>
          <w:tcPr>
            <w:tcW w:w="479" w:type="dxa"/>
            <w:tcBorders>
              <w:top w:val="nil"/>
              <w:left w:val="single" w:sz="4" w:space="0" w:color="auto"/>
              <w:bottom w:val="single" w:sz="4" w:space="0" w:color="auto"/>
              <w:right w:val="single" w:sz="4" w:space="0" w:color="auto"/>
            </w:tcBorders>
            <w:vAlign w:val="center"/>
            <w:hideMark/>
          </w:tcPr>
          <w:p w14:paraId="5052905D" w14:textId="77777777" w:rsidR="00B35AAF" w:rsidRDefault="00B35AAF">
            <w:pPr>
              <w:jc w:val="center"/>
              <w:rPr>
                <w:rFonts w:ascii="GHEA Grapalat" w:hAnsi="GHEA Grapalat" w:cs="Arial"/>
                <w:sz w:val="20"/>
                <w:szCs w:val="20"/>
              </w:rPr>
            </w:pPr>
            <w:r>
              <w:rPr>
                <w:rFonts w:ascii="GHEA Grapalat" w:hAnsi="GHEA Grapalat" w:cs="Arial"/>
                <w:sz w:val="20"/>
                <w:szCs w:val="20"/>
              </w:rPr>
              <w:t>27</w:t>
            </w:r>
          </w:p>
        </w:tc>
        <w:tc>
          <w:tcPr>
            <w:tcW w:w="4984" w:type="dxa"/>
            <w:tcBorders>
              <w:top w:val="nil"/>
              <w:left w:val="nil"/>
              <w:bottom w:val="single" w:sz="4" w:space="0" w:color="auto"/>
              <w:right w:val="single" w:sz="4" w:space="0" w:color="auto"/>
            </w:tcBorders>
            <w:hideMark/>
          </w:tcPr>
          <w:p w14:paraId="0A791608" w14:textId="77777777" w:rsidR="00B35AAF" w:rsidRDefault="00B35AAF">
            <w:pPr>
              <w:rPr>
                <w:rFonts w:ascii="GHEA Grapalat" w:hAnsi="GHEA Grapalat" w:cs="Arial"/>
                <w:sz w:val="20"/>
                <w:szCs w:val="20"/>
              </w:rPr>
            </w:pPr>
            <w:r>
              <w:rPr>
                <w:rFonts w:ascii="GHEA Grapalat" w:hAnsi="GHEA Grapalat" w:cs="Arial"/>
                <w:sz w:val="20"/>
                <w:szCs w:val="20"/>
              </w:rPr>
              <w:t>Выполнение кирпичной футеровки в нижней части котлована</w:t>
            </w:r>
          </w:p>
        </w:tc>
        <w:tc>
          <w:tcPr>
            <w:tcW w:w="988" w:type="dxa"/>
            <w:tcBorders>
              <w:top w:val="nil"/>
              <w:left w:val="nil"/>
              <w:bottom w:val="single" w:sz="4" w:space="0" w:color="auto"/>
              <w:right w:val="single" w:sz="4" w:space="0" w:color="auto"/>
            </w:tcBorders>
            <w:noWrap/>
            <w:vAlign w:val="center"/>
            <w:hideMark/>
          </w:tcPr>
          <w:p w14:paraId="624EE701"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0800F0C0" w14:textId="77777777" w:rsidR="00B35AAF" w:rsidRDefault="00B35AAF">
            <w:pPr>
              <w:jc w:val="center"/>
              <w:rPr>
                <w:rFonts w:ascii="GHEA Grapalat" w:hAnsi="GHEA Grapalat" w:cs="Arial"/>
                <w:sz w:val="20"/>
                <w:szCs w:val="20"/>
              </w:rPr>
            </w:pPr>
            <w:r>
              <w:rPr>
                <w:rFonts w:ascii="GHEA Grapalat" w:hAnsi="GHEA Grapalat" w:cs="Arial"/>
                <w:sz w:val="20"/>
                <w:szCs w:val="20"/>
              </w:rPr>
              <w:t>16.0</w:t>
            </w:r>
          </w:p>
        </w:tc>
        <w:tc>
          <w:tcPr>
            <w:tcW w:w="1106" w:type="dxa"/>
            <w:tcBorders>
              <w:top w:val="nil"/>
              <w:left w:val="nil"/>
              <w:bottom w:val="single" w:sz="4" w:space="0" w:color="auto"/>
              <w:right w:val="single" w:sz="4" w:space="0" w:color="auto"/>
            </w:tcBorders>
            <w:vAlign w:val="center"/>
            <w:hideMark/>
          </w:tcPr>
          <w:p w14:paraId="2720B1FF" w14:textId="77777777" w:rsidR="00B35AAF" w:rsidRDefault="00B35AAF">
            <w:pPr>
              <w:jc w:val="center"/>
              <w:rPr>
                <w:rFonts w:ascii="GHEA Grapalat" w:hAnsi="GHEA Grapalat" w:cs="Arial"/>
                <w:sz w:val="20"/>
                <w:szCs w:val="20"/>
              </w:rPr>
            </w:pPr>
            <w:r>
              <w:rPr>
                <w:rFonts w:ascii="GHEA Grapalat" w:hAnsi="GHEA Grapalat" w:cs="Arial"/>
                <w:sz w:val="20"/>
                <w:szCs w:val="20"/>
              </w:rPr>
              <w:t>139.26</w:t>
            </w:r>
          </w:p>
        </w:tc>
        <w:tc>
          <w:tcPr>
            <w:tcW w:w="1113" w:type="dxa"/>
            <w:tcBorders>
              <w:top w:val="nil"/>
              <w:left w:val="nil"/>
              <w:bottom w:val="single" w:sz="4" w:space="0" w:color="auto"/>
              <w:right w:val="single" w:sz="4" w:space="0" w:color="auto"/>
            </w:tcBorders>
            <w:vAlign w:val="center"/>
            <w:hideMark/>
          </w:tcPr>
          <w:p w14:paraId="2C59389D" w14:textId="77777777" w:rsidR="00B35AAF" w:rsidRDefault="00B35AAF">
            <w:pPr>
              <w:jc w:val="right"/>
              <w:rPr>
                <w:rFonts w:ascii="GHEA Grapalat" w:hAnsi="GHEA Grapalat" w:cs="Arial"/>
                <w:sz w:val="20"/>
                <w:szCs w:val="20"/>
              </w:rPr>
            </w:pPr>
            <w:r>
              <w:rPr>
                <w:rFonts w:ascii="GHEA Grapalat" w:hAnsi="GHEA Grapalat" w:cs="Arial"/>
                <w:sz w:val="20"/>
                <w:szCs w:val="20"/>
              </w:rPr>
              <w:t>2228.192</w:t>
            </w:r>
          </w:p>
        </w:tc>
      </w:tr>
      <w:tr w:rsidR="00B35AAF" w14:paraId="74641C86"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52B48175" w14:textId="77777777" w:rsidR="00B35AAF" w:rsidRDefault="00B35AAF">
            <w:pPr>
              <w:jc w:val="center"/>
              <w:rPr>
                <w:rFonts w:ascii="GHEA Grapalat" w:hAnsi="GHEA Grapalat" w:cs="Arial"/>
                <w:sz w:val="20"/>
                <w:szCs w:val="20"/>
              </w:rPr>
            </w:pPr>
            <w:r>
              <w:rPr>
                <w:rFonts w:ascii="GHEA Grapalat" w:hAnsi="GHEA Grapalat" w:cs="Arial"/>
                <w:sz w:val="20"/>
                <w:szCs w:val="20"/>
              </w:rPr>
              <w:t>28</w:t>
            </w:r>
          </w:p>
        </w:tc>
        <w:tc>
          <w:tcPr>
            <w:tcW w:w="4984" w:type="dxa"/>
            <w:tcBorders>
              <w:top w:val="nil"/>
              <w:left w:val="nil"/>
              <w:bottom w:val="single" w:sz="4" w:space="0" w:color="auto"/>
              <w:right w:val="single" w:sz="4" w:space="0" w:color="auto"/>
            </w:tcBorders>
            <w:vAlign w:val="center"/>
            <w:hideMark/>
          </w:tcPr>
          <w:p w14:paraId="71D73B4B" w14:textId="77777777" w:rsidR="00B35AAF" w:rsidRDefault="00B35AAF">
            <w:pPr>
              <w:rPr>
                <w:rFonts w:ascii="GHEA Grapalat" w:hAnsi="GHEA Grapalat" w:cs="Arial"/>
                <w:sz w:val="20"/>
                <w:szCs w:val="20"/>
              </w:rPr>
            </w:pPr>
            <w:r>
              <w:rPr>
                <w:rFonts w:ascii="GHEA Grapalat" w:hAnsi="GHEA Grapalat" w:cs="Arial"/>
                <w:sz w:val="20"/>
                <w:szCs w:val="20"/>
              </w:rPr>
              <w:t>Кольцо настенное ПО-10-6</w:t>
            </w:r>
          </w:p>
        </w:tc>
        <w:tc>
          <w:tcPr>
            <w:tcW w:w="988" w:type="dxa"/>
            <w:tcBorders>
              <w:top w:val="nil"/>
              <w:left w:val="nil"/>
              <w:bottom w:val="single" w:sz="4" w:space="0" w:color="auto"/>
              <w:right w:val="single" w:sz="4" w:space="0" w:color="auto"/>
            </w:tcBorders>
            <w:noWrap/>
            <w:vAlign w:val="center"/>
            <w:hideMark/>
          </w:tcPr>
          <w:p w14:paraId="690AAB9F"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5966EADF" w14:textId="77777777" w:rsidR="00B35AAF" w:rsidRDefault="00B35AAF">
            <w:pPr>
              <w:jc w:val="center"/>
              <w:rPr>
                <w:rFonts w:ascii="GHEA Grapalat" w:hAnsi="GHEA Grapalat" w:cs="Arial"/>
                <w:sz w:val="20"/>
                <w:szCs w:val="20"/>
              </w:rPr>
            </w:pPr>
            <w:r>
              <w:rPr>
                <w:rFonts w:ascii="GHEA Grapalat" w:hAnsi="GHEA Grapalat" w:cs="Arial"/>
                <w:sz w:val="20"/>
                <w:szCs w:val="20"/>
              </w:rPr>
              <w:t>10</w:t>
            </w:r>
          </w:p>
        </w:tc>
        <w:tc>
          <w:tcPr>
            <w:tcW w:w="1106" w:type="dxa"/>
            <w:tcBorders>
              <w:top w:val="nil"/>
              <w:left w:val="nil"/>
              <w:bottom w:val="single" w:sz="4" w:space="0" w:color="auto"/>
              <w:right w:val="single" w:sz="4" w:space="0" w:color="auto"/>
            </w:tcBorders>
            <w:vAlign w:val="center"/>
            <w:hideMark/>
          </w:tcPr>
          <w:p w14:paraId="5C4D4D5E" w14:textId="77777777" w:rsidR="00B35AAF" w:rsidRDefault="00B35AAF">
            <w:pPr>
              <w:jc w:val="center"/>
              <w:rPr>
                <w:rFonts w:ascii="GHEA Grapalat" w:hAnsi="GHEA Grapalat" w:cs="Arial"/>
                <w:sz w:val="20"/>
                <w:szCs w:val="20"/>
              </w:rPr>
            </w:pPr>
            <w:r>
              <w:rPr>
                <w:rFonts w:ascii="GHEA Grapalat" w:hAnsi="GHEA Grapalat" w:cs="Arial"/>
                <w:sz w:val="20"/>
                <w:szCs w:val="20"/>
              </w:rPr>
              <w:t>36.58</w:t>
            </w:r>
          </w:p>
        </w:tc>
        <w:tc>
          <w:tcPr>
            <w:tcW w:w="1113" w:type="dxa"/>
            <w:tcBorders>
              <w:top w:val="nil"/>
              <w:left w:val="nil"/>
              <w:bottom w:val="single" w:sz="4" w:space="0" w:color="auto"/>
              <w:right w:val="single" w:sz="4" w:space="0" w:color="auto"/>
            </w:tcBorders>
            <w:vAlign w:val="center"/>
            <w:hideMark/>
          </w:tcPr>
          <w:p w14:paraId="1C9DFF9E" w14:textId="77777777" w:rsidR="00B35AAF" w:rsidRDefault="00B35AAF">
            <w:pPr>
              <w:jc w:val="right"/>
              <w:rPr>
                <w:rFonts w:ascii="GHEA Grapalat" w:hAnsi="GHEA Grapalat" w:cs="Arial"/>
                <w:sz w:val="20"/>
                <w:szCs w:val="20"/>
              </w:rPr>
            </w:pPr>
            <w:r>
              <w:rPr>
                <w:rFonts w:ascii="GHEA Grapalat" w:hAnsi="GHEA Grapalat" w:cs="Arial"/>
                <w:sz w:val="20"/>
                <w:szCs w:val="20"/>
              </w:rPr>
              <w:t>365.77</w:t>
            </w:r>
          </w:p>
        </w:tc>
      </w:tr>
      <w:tr w:rsidR="00B35AAF" w14:paraId="52E21D63"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3FA72F80" w14:textId="77777777" w:rsidR="00B35AAF" w:rsidRDefault="00B35AAF">
            <w:pPr>
              <w:jc w:val="center"/>
              <w:rPr>
                <w:rFonts w:ascii="GHEA Grapalat" w:hAnsi="GHEA Grapalat" w:cs="Arial"/>
                <w:sz w:val="20"/>
                <w:szCs w:val="20"/>
              </w:rPr>
            </w:pPr>
            <w:r>
              <w:rPr>
                <w:rFonts w:ascii="GHEA Grapalat" w:hAnsi="GHEA Grapalat" w:cs="Arial"/>
                <w:sz w:val="20"/>
                <w:szCs w:val="20"/>
              </w:rPr>
              <w:t>29</w:t>
            </w:r>
          </w:p>
        </w:tc>
        <w:tc>
          <w:tcPr>
            <w:tcW w:w="4984" w:type="dxa"/>
            <w:tcBorders>
              <w:top w:val="nil"/>
              <w:left w:val="nil"/>
              <w:bottom w:val="single" w:sz="4" w:space="0" w:color="auto"/>
              <w:right w:val="single" w:sz="4" w:space="0" w:color="auto"/>
            </w:tcBorders>
            <w:vAlign w:val="center"/>
            <w:hideMark/>
          </w:tcPr>
          <w:p w14:paraId="0BD60DDB" w14:textId="77777777" w:rsidR="00B35AAF" w:rsidRDefault="00B35AAF">
            <w:pPr>
              <w:rPr>
                <w:rFonts w:ascii="GHEA Grapalat" w:hAnsi="GHEA Grapalat" w:cs="Arial"/>
                <w:sz w:val="20"/>
                <w:szCs w:val="20"/>
              </w:rPr>
            </w:pPr>
            <w:r>
              <w:rPr>
                <w:rFonts w:ascii="GHEA Grapalat" w:hAnsi="GHEA Grapalat" w:cs="Arial"/>
                <w:sz w:val="20"/>
                <w:szCs w:val="20"/>
              </w:rPr>
              <w:t>Кольцо настенное ПО-15-6</w:t>
            </w:r>
          </w:p>
        </w:tc>
        <w:tc>
          <w:tcPr>
            <w:tcW w:w="988" w:type="dxa"/>
            <w:tcBorders>
              <w:top w:val="nil"/>
              <w:left w:val="nil"/>
              <w:bottom w:val="single" w:sz="4" w:space="0" w:color="auto"/>
              <w:right w:val="single" w:sz="4" w:space="0" w:color="auto"/>
            </w:tcBorders>
            <w:noWrap/>
            <w:vAlign w:val="center"/>
            <w:hideMark/>
          </w:tcPr>
          <w:p w14:paraId="2DDE418F"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4285CADD" w14:textId="77777777" w:rsidR="00B35AAF" w:rsidRDefault="00B35AAF">
            <w:pPr>
              <w:jc w:val="center"/>
              <w:rPr>
                <w:rFonts w:ascii="GHEA Grapalat" w:hAnsi="GHEA Grapalat" w:cs="Arial"/>
                <w:sz w:val="20"/>
                <w:szCs w:val="20"/>
              </w:rPr>
            </w:pPr>
            <w:r>
              <w:rPr>
                <w:rFonts w:ascii="GHEA Grapalat" w:hAnsi="GHEA Grapalat" w:cs="Arial"/>
                <w:sz w:val="20"/>
                <w:szCs w:val="20"/>
              </w:rPr>
              <w:t>4</w:t>
            </w:r>
          </w:p>
        </w:tc>
        <w:tc>
          <w:tcPr>
            <w:tcW w:w="1106" w:type="dxa"/>
            <w:tcBorders>
              <w:top w:val="nil"/>
              <w:left w:val="nil"/>
              <w:bottom w:val="single" w:sz="4" w:space="0" w:color="auto"/>
              <w:right w:val="single" w:sz="4" w:space="0" w:color="auto"/>
            </w:tcBorders>
            <w:vAlign w:val="center"/>
            <w:hideMark/>
          </w:tcPr>
          <w:p w14:paraId="21C457CE" w14:textId="77777777" w:rsidR="00B35AAF" w:rsidRDefault="00B35AAF">
            <w:pPr>
              <w:jc w:val="center"/>
              <w:rPr>
                <w:rFonts w:ascii="GHEA Grapalat" w:hAnsi="GHEA Grapalat" w:cs="Arial"/>
                <w:sz w:val="20"/>
                <w:szCs w:val="20"/>
              </w:rPr>
            </w:pPr>
            <w:r>
              <w:rPr>
                <w:rFonts w:ascii="GHEA Grapalat" w:hAnsi="GHEA Grapalat" w:cs="Arial"/>
                <w:sz w:val="20"/>
                <w:szCs w:val="20"/>
              </w:rPr>
              <w:t>43.89</w:t>
            </w:r>
          </w:p>
        </w:tc>
        <w:tc>
          <w:tcPr>
            <w:tcW w:w="1113" w:type="dxa"/>
            <w:tcBorders>
              <w:top w:val="nil"/>
              <w:left w:val="nil"/>
              <w:bottom w:val="single" w:sz="4" w:space="0" w:color="auto"/>
              <w:right w:val="single" w:sz="4" w:space="0" w:color="auto"/>
            </w:tcBorders>
            <w:vAlign w:val="center"/>
            <w:hideMark/>
          </w:tcPr>
          <w:p w14:paraId="0469334F" w14:textId="77777777" w:rsidR="00B35AAF" w:rsidRDefault="00B35AAF">
            <w:pPr>
              <w:jc w:val="right"/>
              <w:rPr>
                <w:rFonts w:ascii="GHEA Grapalat" w:hAnsi="GHEA Grapalat" w:cs="Arial"/>
                <w:sz w:val="20"/>
                <w:szCs w:val="20"/>
              </w:rPr>
            </w:pPr>
            <w:r>
              <w:rPr>
                <w:rFonts w:ascii="GHEA Grapalat" w:hAnsi="GHEA Grapalat" w:cs="Arial"/>
                <w:sz w:val="20"/>
                <w:szCs w:val="20"/>
              </w:rPr>
              <w:t>175.572</w:t>
            </w:r>
          </w:p>
        </w:tc>
      </w:tr>
      <w:tr w:rsidR="00B35AAF" w14:paraId="5CD34737"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478E47F0" w14:textId="77777777" w:rsidR="00B35AAF" w:rsidRDefault="00B35AAF">
            <w:pPr>
              <w:jc w:val="center"/>
              <w:rPr>
                <w:rFonts w:ascii="GHEA Grapalat" w:hAnsi="GHEA Grapalat" w:cs="Arial"/>
                <w:sz w:val="20"/>
                <w:szCs w:val="20"/>
              </w:rPr>
            </w:pPr>
            <w:r>
              <w:rPr>
                <w:rFonts w:ascii="GHEA Grapalat" w:hAnsi="GHEA Grapalat" w:cs="Arial"/>
                <w:sz w:val="20"/>
                <w:szCs w:val="20"/>
              </w:rPr>
              <w:t>30</w:t>
            </w:r>
          </w:p>
        </w:tc>
        <w:tc>
          <w:tcPr>
            <w:tcW w:w="4984" w:type="dxa"/>
            <w:tcBorders>
              <w:top w:val="nil"/>
              <w:left w:val="nil"/>
              <w:bottom w:val="single" w:sz="4" w:space="0" w:color="auto"/>
              <w:right w:val="single" w:sz="4" w:space="0" w:color="auto"/>
            </w:tcBorders>
            <w:vAlign w:val="center"/>
            <w:hideMark/>
          </w:tcPr>
          <w:p w14:paraId="386AAE62" w14:textId="77777777" w:rsidR="00B35AAF" w:rsidRDefault="00B35AAF">
            <w:pPr>
              <w:rPr>
                <w:rFonts w:ascii="GHEA Grapalat" w:hAnsi="GHEA Grapalat" w:cs="Arial"/>
                <w:sz w:val="20"/>
                <w:szCs w:val="20"/>
              </w:rPr>
            </w:pPr>
            <w:r>
              <w:rPr>
                <w:rFonts w:ascii="GHEA Grapalat" w:hAnsi="GHEA Grapalat" w:cs="Arial"/>
                <w:sz w:val="20"/>
                <w:szCs w:val="20"/>
              </w:rPr>
              <w:t>Кольцо настенное ПО-20-6</w:t>
            </w:r>
          </w:p>
        </w:tc>
        <w:tc>
          <w:tcPr>
            <w:tcW w:w="988" w:type="dxa"/>
            <w:tcBorders>
              <w:top w:val="nil"/>
              <w:left w:val="nil"/>
              <w:bottom w:val="single" w:sz="4" w:space="0" w:color="auto"/>
              <w:right w:val="single" w:sz="4" w:space="0" w:color="auto"/>
            </w:tcBorders>
            <w:vAlign w:val="center"/>
            <w:hideMark/>
          </w:tcPr>
          <w:p w14:paraId="6FB0CA87" w14:textId="77777777" w:rsidR="00B35AAF" w:rsidRDefault="00B35AAF">
            <w:pPr>
              <w:jc w:val="center"/>
              <w:rPr>
                <w:rFonts w:ascii="GHEA Grapalat" w:hAnsi="GHEA Grapalat" w:cs="Arial"/>
                <w:sz w:val="20"/>
                <w:szCs w:val="20"/>
              </w:rPr>
            </w:pPr>
            <w:r>
              <w:rPr>
                <w:rFonts w:ascii="GHEA Grapalat" w:hAnsi="GHEA Grapalat" w:cs="Arial"/>
                <w:sz w:val="20"/>
                <w:szCs w:val="20"/>
              </w:rPr>
              <w:t>т</w:t>
            </w:r>
          </w:p>
        </w:tc>
        <w:tc>
          <w:tcPr>
            <w:tcW w:w="910" w:type="dxa"/>
            <w:tcBorders>
              <w:top w:val="nil"/>
              <w:left w:val="nil"/>
              <w:bottom w:val="single" w:sz="4" w:space="0" w:color="auto"/>
              <w:right w:val="single" w:sz="4" w:space="0" w:color="auto"/>
            </w:tcBorders>
            <w:vAlign w:val="center"/>
            <w:hideMark/>
          </w:tcPr>
          <w:p w14:paraId="6C569094" w14:textId="77777777" w:rsidR="00B35AAF" w:rsidRDefault="00B35AAF">
            <w:pPr>
              <w:jc w:val="center"/>
              <w:rPr>
                <w:rFonts w:ascii="GHEA Grapalat" w:hAnsi="GHEA Grapalat" w:cs="Arial"/>
                <w:sz w:val="20"/>
                <w:szCs w:val="20"/>
              </w:rPr>
            </w:pPr>
            <w:r>
              <w:rPr>
                <w:rFonts w:ascii="GHEA Grapalat" w:hAnsi="GHEA Grapalat" w:cs="Arial"/>
                <w:sz w:val="20"/>
                <w:szCs w:val="20"/>
              </w:rPr>
              <w:t>26</w:t>
            </w:r>
          </w:p>
        </w:tc>
        <w:tc>
          <w:tcPr>
            <w:tcW w:w="1106" w:type="dxa"/>
            <w:tcBorders>
              <w:top w:val="nil"/>
              <w:left w:val="nil"/>
              <w:bottom w:val="single" w:sz="4" w:space="0" w:color="auto"/>
              <w:right w:val="single" w:sz="4" w:space="0" w:color="auto"/>
            </w:tcBorders>
            <w:vAlign w:val="center"/>
            <w:hideMark/>
          </w:tcPr>
          <w:p w14:paraId="4FF58190" w14:textId="77777777" w:rsidR="00B35AAF" w:rsidRDefault="00B35AAF">
            <w:pPr>
              <w:jc w:val="center"/>
              <w:rPr>
                <w:rFonts w:ascii="GHEA Grapalat" w:hAnsi="GHEA Grapalat" w:cs="Arial"/>
                <w:sz w:val="20"/>
                <w:szCs w:val="20"/>
              </w:rPr>
            </w:pPr>
            <w:r>
              <w:rPr>
                <w:rFonts w:ascii="GHEA Grapalat" w:hAnsi="GHEA Grapalat" w:cs="Arial"/>
                <w:sz w:val="20"/>
                <w:szCs w:val="20"/>
              </w:rPr>
              <w:t>70.23</w:t>
            </w:r>
          </w:p>
        </w:tc>
        <w:tc>
          <w:tcPr>
            <w:tcW w:w="1113" w:type="dxa"/>
            <w:tcBorders>
              <w:top w:val="nil"/>
              <w:left w:val="nil"/>
              <w:bottom w:val="single" w:sz="4" w:space="0" w:color="auto"/>
              <w:right w:val="single" w:sz="4" w:space="0" w:color="auto"/>
            </w:tcBorders>
            <w:vAlign w:val="center"/>
            <w:hideMark/>
          </w:tcPr>
          <w:p w14:paraId="18785EA3" w14:textId="77777777" w:rsidR="00B35AAF" w:rsidRDefault="00B35AAF">
            <w:pPr>
              <w:jc w:val="right"/>
              <w:rPr>
                <w:rFonts w:ascii="GHEA Grapalat" w:hAnsi="GHEA Grapalat" w:cs="Arial"/>
                <w:sz w:val="20"/>
                <w:szCs w:val="20"/>
              </w:rPr>
            </w:pPr>
            <w:r>
              <w:rPr>
                <w:rFonts w:ascii="GHEA Grapalat" w:hAnsi="GHEA Grapalat" w:cs="Arial"/>
                <w:sz w:val="20"/>
                <w:szCs w:val="20"/>
              </w:rPr>
              <w:t>1825.954</w:t>
            </w:r>
          </w:p>
        </w:tc>
      </w:tr>
      <w:tr w:rsidR="00B35AAF" w14:paraId="69035363" w14:textId="77777777" w:rsidTr="00B35AAF">
        <w:trPr>
          <w:trHeight w:val="795"/>
        </w:trPr>
        <w:tc>
          <w:tcPr>
            <w:tcW w:w="479" w:type="dxa"/>
            <w:tcBorders>
              <w:top w:val="nil"/>
              <w:left w:val="single" w:sz="4" w:space="0" w:color="auto"/>
              <w:bottom w:val="single" w:sz="4" w:space="0" w:color="auto"/>
              <w:right w:val="single" w:sz="4" w:space="0" w:color="auto"/>
            </w:tcBorders>
            <w:vAlign w:val="center"/>
            <w:hideMark/>
          </w:tcPr>
          <w:p w14:paraId="305FE512" w14:textId="77777777" w:rsidR="00B35AAF" w:rsidRDefault="00B35AAF">
            <w:pPr>
              <w:jc w:val="center"/>
              <w:rPr>
                <w:rFonts w:ascii="GHEA Grapalat" w:hAnsi="GHEA Grapalat" w:cs="Arial"/>
                <w:sz w:val="20"/>
                <w:szCs w:val="20"/>
              </w:rPr>
            </w:pPr>
            <w:r>
              <w:rPr>
                <w:rFonts w:ascii="GHEA Grapalat" w:hAnsi="GHEA Grapalat" w:cs="Arial"/>
                <w:sz w:val="20"/>
                <w:szCs w:val="20"/>
              </w:rPr>
              <w:t>31</w:t>
            </w:r>
          </w:p>
        </w:tc>
        <w:tc>
          <w:tcPr>
            <w:tcW w:w="4984" w:type="dxa"/>
            <w:tcBorders>
              <w:top w:val="nil"/>
              <w:left w:val="nil"/>
              <w:bottom w:val="single" w:sz="4" w:space="0" w:color="auto"/>
              <w:right w:val="single" w:sz="4" w:space="0" w:color="auto"/>
            </w:tcBorders>
            <w:vAlign w:val="center"/>
            <w:hideMark/>
          </w:tcPr>
          <w:p w14:paraId="69E3A014" w14:textId="77777777" w:rsidR="00B35AAF" w:rsidRDefault="00B35AAF">
            <w:pPr>
              <w:rPr>
                <w:rFonts w:ascii="GHEA Grapalat" w:hAnsi="GHEA Grapalat" w:cs="Arial"/>
                <w:sz w:val="20"/>
                <w:szCs w:val="20"/>
              </w:rPr>
            </w:pPr>
            <w:r>
              <w:rPr>
                <w:rFonts w:ascii="GHEA Grapalat" w:hAnsi="GHEA Grapalat" w:cs="Arial"/>
                <w:sz w:val="20"/>
                <w:szCs w:val="20"/>
              </w:rPr>
              <w:t>Монтаж крышек люков из тяжелого чугуна типа ТСС1-10</w:t>
            </w:r>
          </w:p>
        </w:tc>
        <w:tc>
          <w:tcPr>
            <w:tcW w:w="988" w:type="dxa"/>
            <w:tcBorders>
              <w:top w:val="nil"/>
              <w:left w:val="nil"/>
              <w:bottom w:val="single" w:sz="4" w:space="0" w:color="auto"/>
              <w:right w:val="single" w:sz="4" w:space="0" w:color="auto"/>
            </w:tcBorders>
            <w:noWrap/>
            <w:vAlign w:val="center"/>
            <w:hideMark/>
          </w:tcPr>
          <w:p w14:paraId="5C81167A"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5F481FC8" w14:textId="77777777" w:rsidR="00B35AAF" w:rsidRDefault="00B35AAF">
            <w:pPr>
              <w:jc w:val="center"/>
              <w:rPr>
                <w:rFonts w:ascii="GHEA Grapalat" w:hAnsi="GHEA Grapalat" w:cs="Arial"/>
                <w:sz w:val="20"/>
                <w:szCs w:val="20"/>
              </w:rPr>
            </w:pPr>
            <w:r>
              <w:rPr>
                <w:rFonts w:ascii="GHEA Grapalat" w:hAnsi="GHEA Grapalat" w:cs="Arial"/>
                <w:sz w:val="20"/>
                <w:szCs w:val="20"/>
              </w:rPr>
              <w:t>5</w:t>
            </w:r>
          </w:p>
        </w:tc>
        <w:tc>
          <w:tcPr>
            <w:tcW w:w="1106" w:type="dxa"/>
            <w:tcBorders>
              <w:top w:val="nil"/>
              <w:left w:val="nil"/>
              <w:bottom w:val="single" w:sz="4" w:space="0" w:color="auto"/>
              <w:right w:val="single" w:sz="4" w:space="0" w:color="auto"/>
            </w:tcBorders>
            <w:vAlign w:val="center"/>
            <w:hideMark/>
          </w:tcPr>
          <w:p w14:paraId="6CF83736" w14:textId="77777777" w:rsidR="00B35AAF" w:rsidRDefault="00B35AAF">
            <w:pPr>
              <w:jc w:val="center"/>
              <w:rPr>
                <w:rFonts w:ascii="GHEA Grapalat" w:hAnsi="GHEA Grapalat" w:cs="Arial"/>
                <w:sz w:val="20"/>
                <w:szCs w:val="20"/>
              </w:rPr>
            </w:pPr>
            <w:r>
              <w:rPr>
                <w:rFonts w:ascii="GHEA Grapalat" w:hAnsi="GHEA Grapalat" w:cs="Arial"/>
                <w:sz w:val="20"/>
                <w:szCs w:val="20"/>
              </w:rPr>
              <w:t>120.30</w:t>
            </w:r>
          </w:p>
        </w:tc>
        <w:tc>
          <w:tcPr>
            <w:tcW w:w="1113" w:type="dxa"/>
            <w:tcBorders>
              <w:top w:val="nil"/>
              <w:left w:val="nil"/>
              <w:bottom w:val="single" w:sz="4" w:space="0" w:color="auto"/>
              <w:right w:val="single" w:sz="4" w:space="0" w:color="auto"/>
            </w:tcBorders>
            <w:vAlign w:val="center"/>
            <w:hideMark/>
          </w:tcPr>
          <w:p w14:paraId="096B009E" w14:textId="77777777" w:rsidR="00B35AAF" w:rsidRDefault="00B35AAF">
            <w:pPr>
              <w:jc w:val="right"/>
              <w:rPr>
                <w:rFonts w:ascii="GHEA Grapalat" w:hAnsi="GHEA Grapalat" w:cs="Arial"/>
                <w:sz w:val="20"/>
                <w:szCs w:val="20"/>
              </w:rPr>
            </w:pPr>
            <w:r>
              <w:rPr>
                <w:rFonts w:ascii="GHEA Grapalat" w:hAnsi="GHEA Grapalat" w:cs="Arial"/>
                <w:sz w:val="20"/>
                <w:szCs w:val="20"/>
              </w:rPr>
              <w:t>601.485</w:t>
            </w:r>
          </w:p>
        </w:tc>
      </w:tr>
      <w:tr w:rsidR="00B35AAF" w14:paraId="0B16A9A0" w14:textId="77777777" w:rsidTr="00B35AAF">
        <w:trPr>
          <w:trHeight w:val="795"/>
        </w:trPr>
        <w:tc>
          <w:tcPr>
            <w:tcW w:w="479" w:type="dxa"/>
            <w:tcBorders>
              <w:top w:val="nil"/>
              <w:left w:val="single" w:sz="4" w:space="0" w:color="auto"/>
              <w:bottom w:val="single" w:sz="4" w:space="0" w:color="auto"/>
              <w:right w:val="single" w:sz="4" w:space="0" w:color="auto"/>
            </w:tcBorders>
            <w:vAlign w:val="center"/>
            <w:hideMark/>
          </w:tcPr>
          <w:p w14:paraId="3FA2DA53" w14:textId="77777777" w:rsidR="00B35AAF" w:rsidRDefault="00B35AAF">
            <w:pPr>
              <w:jc w:val="center"/>
              <w:rPr>
                <w:rFonts w:ascii="GHEA Grapalat" w:hAnsi="GHEA Grapalat" w:cs="Arial"/>
                <w:sz w:val="20"/>
                <w:szCs w:val="20"/>
              </w:rPr>
            </w:pPr>
            <w:r>
              <w:rPr>
                <w:rFonts w:ascii="GHEA Grapalat" w:hAnsi="GHEA Grapalat" w:cs="Arial"/>
                <w:sz w:val="20"/>
                <w:szCs w:val="20"/>
              </w:rPr>
              <w:t>32</w:t>
            </w:r>
          </w:p>
        </w:tc>
        <w:tc>
          <w:tcPr>
            <w:tcW w:w="4984" w:type="dxa"/>
            <w:tcBorders>
              <w:top w:val="nil"/>
              <w:left w:val="nil"/>
              <w:bottom w:val="single" w:sz="4" w:space="0" w:color="auto"/>
              <w:right w:val="single" w:sz="4" w:space="0" w:color="auto"/>
            </w:tcBorders>
            <w:vAlign w:val="center"/>
            <w:hideMark/>
          </w:tcPr>
          <w:p w14:paraId="659E886D" w14:textId="77777777" w:rsidR="00B35AAF" w:rsidRDefault="00B35AAF">
            <w:pPr>
              <w:rPr>
                <w:rFonts w:ascii="GHEA Grapalat" w:hAnsi="GHEA Grapalat" w:cs="Arial"/>
                <w:sz w:val="20"/>
                <w:szCs w:val="20"/>
              </w:rPr>
            </w:pPr>
            <w:r>
              <w:rPr>
                <w:rFonts w:ascii="GHEA Grapalat" w:hAnsi="GHEA Grapalat" w:cs="Arial"/>
                <w:sz w:val="20"/>
                <w:szCs w:val="20"/>
              </w:rPr>
              <w:t>Монтаж крышек люков из тяжелого чугуна типа ТС1-15</w:t>
            </w:r>
          </w:p>
        </w:tc>
        <w:tc>
          <w:tcPr>
            <w:tcW w:w="988" w:type="dxa"/>
            <w:tcBorders>
              <w:top w:val="nil"/>
              <w:left w:val="nil"/>
              <w:bottom w:val="single" w:sz="4" w:space="0" w:color="auto"/>
              <w:right w:val="single" w:sz="4" w:space="0" w:color="auto"/>
            </w:tcBorders>
            <w:noWrap/>
            <w:vAlign w:val="center"/>
            <w:hideMark/>
          </w:tcPr>
          <w:p w14:paraId="0DE4BB7B"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1AF91728" w14:textId="77777777" w:rsidR="00B35AAF" w:rsidRDefault="00B35AAF">
            <w:pPr>
              <w:jc w:val="center"/>
              <w:rPr>
                <w:rFonts w:ascii="GHEA Grapalat" w:hAnsi="GHEA Grapalat" w:cs="Arial"/>
                <w:sz w:val="20"/>
                <w:szCs w:val="20"/>
              </w:rPr>
            </w:pPr>
            <w:r>
              <w:rPr>
                <w:rFonts w:ascii="GHEA Grapalat" w:hAnsi="GHEA Grapalat" w:cs="Arial"/>
                <w:sz w:val="20"/>
                <w:szCs w:val="20"/>
              </w:rPr>
              <w:t>2</w:t>
            </w:r>
          </w:p>
        </w:tc>
        <w:tc>
          <w:tcPr>
            <w:tcW w:w="1106" w:type="dxa"/>
            <w:tcBorders>
              <w:top w:val="nil"/>
              <w:left w:val="nil"/>
              <w:bottom w:val="single" w:sz="4" w:space="0" w:color="auto"/>
              <w:right w:val="single" w:sz="4" w:space="0" w:color="auto"/>
            </w:tcBorders>
            <w:vAlign w:val="center"/>
            <w:hideMark/>
          </w:tcPr>
          <w:p w14:paraId="60FA1938" w14:textId="77777777" w:rsidR="00B35AAF" w:rsidRDefault="00B35AAF">
            <w:pPr>
              <w:jc w:val="center"/>
              <w:rPr>
                <w:rFonts w:ascii="GHEA Grapalat" w:hAnsi="GHEA Grapalat" w:cs="Arial"/>
                <w:sz w:val="20"/>
                <w:szCs w:val="20"/>
              </w:rPr>
            </w:pPr>
            <w:r>
              <w:rPr>
                <w:rFonts w:ascii="GHEA Grapalat" w:hAnsi="GHEA Grapalat" w:cs="Arial"/>
                <w:sz w:val="20"/>
                <w:szCs w:val="20"/>
              </w:rPr>
              <w:t>178.50</w:t>
            </w:r>
          </w:p>
        </w:tc>
        <w:tc>
          <w:tcPr>
            <w:tcW w:w="1113" w:type="dxa"/>
            <w:tcBorders>
              <w:top w:val="nil"/>
              <w:left w:val="nil"/>
              <w:bottom w:val="single" w:sz="4" w:space="0" w:color="auto"/>
              <w:right w:val="single" w:sz="4" w:space="0" w:color="auto"/>
            </w:tcBorders>
            <w:vAlign w:val="center"/>
            <w:hideMark/>
          </w:tcPr>
          <w:p w14:paraId="75A66251" w14:textId="77777777" w:rsidR="00B35AAF" w:rsidRDefault="00B35AAF">
            <w:pPr>
              <w:jc w:val="right"/>
              <w:rPr>
                <w:rFonts w:ascii="GHEA Grapalat" w:hAnsi="GHEA Grapalat" w:cs="Arial"/>
                <w:sz w:val="20"/>
                <w:szCs w:val="20"/>
              </w:rPr>
            </w:pPr>
            <w:r>
              <w:rPr>
                <w:rFonts w:ascii="GHEA Grapalat" w:hAnsi="GHEA Grapalat" w:cs="Arial"/>
                <w:sz w:val="20"/>
                <w:szCs w:val="20"/>
              </w:rPr>
              <w:t>357</w:t>
            </w:r>
          </w:p>
        </w:tc>
      </w:tr>
      <w:tr w:rsidR="00B35AAF" w14:paraId="28070F29" w14:textId="77777777" w:rsidTr="00B35AAF">
        <w:trPr>
          <w:trHeight w:val="795"/>
        </w:trPr>
        <w:tc>
          <w:tcPr>
            <w:tcW w:w="479" w:type="dxa"/>
            <w:tcBorders>
              <w:top w:val="nil"/>
              <w:left w:val="single" w:sz="4" w:space="0" w:color="auto"/>
              <w:bottom w:val="single" w:sz="4" w:space="0" w:color="auto"/>
              <w:right w:val="single" w:sz="4" w:space="0" w:color="auto"/>
            </w:tcBorders>
            <w:vAlign w:val="center"/>
            <w:hideMark/>
          </w:tcPr>
          <w:p w14:paraId="7F761DB0" w14:textId="77777777" w:rsidR="00B35AAF" w:rsidRDefault="00B35AAF">
            <w:pPr>
              <w:jc w:val="center"/>
              <w:rPr>
                <w:rFonts w:ascii="GHEA Grapalat" w:hAnsi="GHEA Grapalat" w:cs="Arial"/>
                <w:sz w:val="20"/>
                <w:szCs w:val="20"/>
              </w:rPr>
            </w:pPr>
            <w:r>
              <w:rPr>
                <w:rFonts w:ascii="GHEA Grapalat" w:hAnsi="GHEA Grapalat" w:cs="Arial"/>
                <w:sz w:val="20"/>
                <w:szCs w:val="20"/>
              </w:rPr>
              <w:t>33</w:t>
            </w:r>
          </w:p>
        </w:tc>
        <w:tc>
          <w:tcPr>
            <w:tcW w:w="4984" w:type="dxa"/>
            <w:tcBorders>
              <w:top w:val="nil"/>
              <w:left w:val="nil"/>
              <w:bottom w:val="single" w:sz="4" w:space="0" w:color="auto"/>
              <w:right w:val="single" w:sz="4" w:space="0" w:color="auto"/>
            </w:tcBorders>
            <w:vAlign w:val="center"/>
            <w:hideMark/>
          </w:tcPr>
          <w:p w14:paraId="715DDC79" w14:textId="77777777" w:rsidR="00B35AAF" w:rsidRDefault="00B35AAF">
            <w:pPr>
              <w:rPr>
                <w:rFonts w:ascii="GHEA Grapalat" w:hAnsi="GHEA Grapalat" w:cs="Arial"/>
                <w:sz w:val="20"/>
                <w:szCs w:val="20"/>
              </w:rPr>
            </w:pPr>
            <w:r>
              <w:rPr>
                <w:rFonts w:ascii="GHEA Grapalat" w:hAnsi="GHEA Grapalat" w:cs="Arial"/>
                <w:sz w:val="20"/>
                <w:szCs w:val="20"/>
              </w:rPr>
              <w:t>Монтаж крышек люков из тяжелого чугуна типа ТСС1-20</w:t>
            </w:r>
          </w:p>
        </w:tc>
        <w:tc>
          <w:tcPr>
            <w:tcW w:w="988" w:type="dxa"/>
            <w:tcBorders>
              <w:top w:val="nil"/>
              <w:left w:val="nil"/>
              <w:bottom w:val="single" w:sz="4" w:space="0" w:color="auto"/>
              <w:right w:val="single" w:sz="4" w:space="0" w:color="auto"/>
            </w:tcBorders>
            <w:vAlign w:val="center"/>
            <w:hideMark/>
          </w:tcPr>
          <w:p w14:paraId="38E011C2"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07160670" w14:textId="77777777" w:rsidR="00B35AAF" w:rsidRDefault="00B35AAF">
            <w:pPr>
              <w:jc w:val="center"/>
              <w:rPr>
                <w:rFonts w:ascii="GHEA Grapalat" w:hAnsi="GHEA Grapalat" w:cs="Arial"/>
                <w:sz w:val="20"/>
                <w:szCs w:val="20"/>
              </w:rPr>
            </w:pPr>
            <w:r>
              <w:rPr>
                <w:rFonts w:ascii="GHEA Grapalat" w:hAnsi="GHEA Grapalat" w:cs="Arial"/>
                <w:sz w:val="20"/>
                <w:szCs w:val="20"/>
              </w:rPr>
              <w:t>13</w:t>
            </w:r>
          </w:p>
        </w:tc>
        <w:tc>
          <w:tcPr>
            <w:tcW w:w="1106" w:type="dxa"/>
            <w:tcBorders>
              <w:top w:val="nil"/>
              <w:left w:val="nil"/>
              <w:bottom w:val="single" w:sz="4" w:space="0" w:color="auto"/>
              <w:right w:val="single" w:sz="4" w:space="0" w:color="auto"/>
            </w:tcBorders>
            <w:vAlign w:val="center"/>
            <w:hideMark/>
          </w:tcPr>
          <w:p w14:paraId="7301AAAF" w14:textId="77777777" w:rsidR="00B35AAF" w:rsidRDefault="00B35AAF">
            <w:pPr>
              <w:jc w:val="center"/>
              <w:rPr>
                <w:rFonts w:ascii="GHEA Grapalat" w:hAnsi="GHEA Grapalat" w:cs="Arial"/>
                <w:sz w:val="20"/>
                <w:szCs w:val="20"/>
              </w:rPr>
            </w:pPr>
            <w:r>
              <w:rPr>
                <w:rFonts w:ascii="GHEA Grapalat" w:hAnsi="GHEA Grapalat" w:cs="Arial"/>
                <w:sz w:val="20"/>
                <w:szCs w:val="20"/>
              </w:rPr>
              <w:t>234.10</w:t>
            </w:r>
          </w:p>
        </w:tc>
        <w:tc>
          <w:tcPr>
            <w:tcW w:w="1113" w:type="dxa"/>
            <w:tcBorders>
              <w:top w:val="nil"/>
              <w:left w:val="nil"/>
              <w:bottom w:val="single" w:sz="4" w:space="0" w:color="auto"/>
              <w:right w:val="single" w:sz="4" w:space="0" w:color="auto"/>
            </w:tcBorders>
            <w:vAlign w:val="center"/>
            <w:hideMark/>
          </w:tcPr>
          <w:p w14:paraId="21FDFE07" w14:textId="77777777" w:rsidR="00B35AAF" w:rsidRDefault="00B35AAF">
            <w:pPr>
              <w:jc w:val="right"/>
              <w:rPr>
                <w:rFonts w:ascii="GHEA Grapalat" w:hAnsi="GHEA Grapalat" w:cs="Arial"/>
                <w:sz w:val="20"/>
                <w:szCs w:val="20"/>
              </w:rPr>
            </w:pPr>
            <w:r>
              <w:rPr>
                <w:rFonts w:ascii="GHEA Grapalat" w:hAnsi="GHEA Grapalat" w:cs="Arial"/>
                <w:sz w:val="20"/>
                <w:szCs w:val="20"/>
              </w:rPr>
              <w:t>3043.274</w:t>
            </w:r>
          </w:p>
        </w:tc>
      </w:tr>
      <w:tr w:rsidR="00B35AAF" w14:paraId="62579F82" w14:textId="77777777" w:rsidTr="00B35AAF">
        <w:trPr>
          <w:trHeight w:val="795"/>
        </w:trPr>
        <w:tc>
          <w:tcPr>
            <w:tcW w:w="479" w:type="dxa"/>
            <w:tcBorders>
              <w:top w:val="nil"/>
              <w:left w:val="single" w:sz="4" w:space="0" w:color="auto"/>
              <w:bottom w:val="single" w:sz="4" w:space="0" w:color="auto"/>
              <w:right w:val="single" w:sz="4" w:space="0" w:color="auto"/>
            </w:tcBorders>
            <w:vAlign w:val="center"/>
            <w:hideMark/>
          </w:tcPr>
          <w:p w14:paraId="31DD6FB6" w14:textId="77777777" w:rsidR="00B35AAF" w:rsidRDefault="00B35AAF">
            <w:pPr>
              <w:jc w:val="center"/>
              <w:rPr>
                <w:rFonts w:ascii="GHEA Grapalat" w:hAnsi="GHEA Grapalat" w:cs="Arial"/>
                <w:sz w:val="20"/>
                <w:szCs w:val="20"/>
              </w:rPr>
            </w:pPr>
            <w:r>
              <w:rPr>
                <w:rFonts w:ascii="GHEA Grapalat" w:hAnsi="GHEA Grapalat" w:cs="Arial"/>
                <w:sz w:val="20"/>
                <w:szCs w:val="20"/>
              </w:rPr>
              <w:t>34</w:t>
            </w:r>
          </w:p>
        </w:tc>
        <w:tc>
          <w:tcPr>
            <w:tcW w:w="4984" w:type="dxa"/>
            <w:tcBorders>
              <w:top w:val="nil"/>
              <w:left w:val="nil"/>
              <w:bottom w:val="single" w:sz="4" w:space="0" w:color="auto"/>
              <w:right w:val="single" w:sz="4" w:space="0" w:color="auto"/>
            </w:tcBorders>
            <w:vAlign w:val="center"/>
            <w:hideMark/>
          </w:tcPr>
          <w:p w14:paraId="17136E77" w14:textId="77777777" w:rsidR="00B35AAF" w:rsidRDefault="00B35AAF">
            <w:pPr>
              <w:rPr>
                <w:rFonts w:ascii="GHEA Grapalat" w:hAnsi="GHEA Grapalat" w:cs="Arial"/>
                <w:sz w:val="20"/>
                <w:szCs w:val="20"/>
              </w:rPr>
            </w:pPr>
            <w:r>
              <w:rPr>
                <w:rFonts w:ascii="GHEA Grapalat" w:hAnsi="GHEA Grapalat" w:cs="Arial"/>
                <w:sz w:val="20"/>
                <w:szCs w:val="20"/>
              </w:rPr>
              <w:t>Металлическая розетка</w:t>
            </w:r>
          </w:p>
        </w:tc>
        <w:tc>
          <w:tcPr>
            <w:tcW w:w="988" w:type="dxa"/>
            <w:tcBorders>
              <w:top w:val="nil"/>
              <w:left w:val="nil"/>
              <w:bottom w:val="single" w:sz="4" w:space="0" w:color="auto"/>
              <w:right w:val="single" w:sz="4" w:space="0" w:color="auto"/>
            </w:tcBorders>
            <w:vAlign w:val="center"/>
            <w:hideMark/>
          </w:tcPr>
          <w:p w14:paraId="5F817A6F" w14:textId="77777777" w:rsidR="00B35AAF" w:rsidRDefault="00B35AAF">
            <w:pPr>
              <w:jc w:val="center"/>
              <w:rPr>
                <w:rFonts w:ascii="GHEA Grapalat" w:hAnsi="GHEA Grapalat" w:cs="Arial"/>
                <w:sz w:val="20"/>
                <w:szCs w:val="20"/>
              </w:rPr>
            </w:pPr>
            <w:r>
              <w:rPr>
                <w:rFonts w:ascii="GHEA Grapalat" w:hAnsi="GHEA Grapalat" w:cs="Arial"/>
                <w:sz w:val="20"/>
                <w:szCs w:val="20"/>
              </w:rPr>
              <w:t>т</w:t>
            </w:r>
          </w:p>
        </w:tc>
        <w:tc>
          <w:tcPr>
            <w:tcW w:w="910" w:type="dxa"/>
            <w:tcBorders>
              <w:top w:val="nil"/>
              <w:left w:val="nil"/>
              <w:bottom w:val="single" w:sz="4" w:space="0" w:color="auto"/>
              <w:right w:val="single" w:sz="4" w:space="0" w:color="auto"/>
            </w:tcBorders>
            <w:vAlign w:val="center"/>
            <w:hideMark/>
          </w:tcPr>
          <w:p w14:paraId="0542DECD" w14:textId="77777777" w:rsidR="00B35AAF" w:rsidRDefault="00B35AAF">
            <w:pPr>
              <w:jc w:val="center"/>
              <w:rPr>
                <w:rFonts w:ascii="GHEA Grapalat" w:hAnsi="GHEA Grapalat" w:cs="Arial"/>
                <w:sz w:val="20"/>
                <w:szCs w:val="20"/>
              </w:rPr>
            </w:pPr>
            <w:r>
              <w:rPr>
                <w:rFonts w:ascii="GHEA Grapalat" w:hAnsi="GHEA Grapalat" w:cs="Arial"/>
                <w:sz w:val="20"/>
                <w:szCs w:val="20"/>
              </w:rPr>
              <w:t>0.260</w:t>
            </w:r>
          </w:p>
        </w:tc>
        <w:tc>
          <w:tcPr>
            <w:tcW w:w="1106" w:type="dxa"/>
            <w:tcBorders>
              <w:top w:val="nil"/>
              <w:left w:val="nil"/>
              <w:bottom w:val="single" w:sz="4" w:space="0" w:color="auto"/>
              <w:right w:val="single" w:sz="4" w:space="0" w:color="auto"/>
            </w:tcBorders>
            <w:vAlign w:val="center"/>
            <w:hideMark/>
          </w:tcPr>
          <w:p w14:paraId="716A1637" w14:textId="77777777" w:rsidR="00B35AAF" w:rsidRDefault="00B35AAF">
            <w:pPr>
              <w:jc w:val="center"/>
              <w:rPr>
                <w:rFonts w:ascii="GHEA Grapalat" w:hAnsi="GHEA Grapalat" w:cs="Arial"/>
                <w:sz w:val="20"/>
                <w:szCs w:val="20"/>
              </w:rPr>
            </w:pPr>
            <w:r>
              <w:rPr>
                <w:rFonts w:ascii="GHEA Grapalat" w:hAnsi="GHEA Grapalat" w:cs="Arial"/>
                <w:sz w:val="20"/>
                <w:szCs w:val="20"/>
              </w:rPr>
              <w:t>731.56</w:t>
            </w:r>
          </w:p>
        </w:tc>
        <w:tc>
          <w:tcPr>
            <w:tcW w:w="1113" w:type="dxa"/>
            <w:tcBorders>
              <w:top w:val="nil"/>
              <w:left w:val="nil"/>
              <w:bottom w:val="single" w:sz="4" w:space="0" w:color="auto"/>
              <w:right w:val="single" w:sz="4" w:space="0" w:color="auto"/>
            </w:tcBorders>
            <w:vAlign w:val="center"/>
            <w:hideMark/>
          </w:tcPr>
          <w:p w14:paraId="0DE34195" w14:textId="77777777" w:rsidR="00B35AAF" w:rsidRDefault="00B35AAF">
            <w:pPr>
              <w:jc w:val="right"/>
              <w:rPr>
                <w:rFonts w:ascii="GHEA Grapalat" w:hAnsi="GHEA Grapalat" w:cs="Arial"/>
                <w:sz w:val="20"/>
                <w:szCs w:val="20"/>
              </w:rPr>
            </w:pPr>
            <w:r>
              <w:rPr>
                <w:rFonts w:ascii="GHEA Grapalat" w:hAnsi="GHEA Grapalat" w:cs="Arial"/>
                <w:sz w:val="20"/>
                <w:szCs w:val="20"/>
              </w:rPr>
              <w:t>190.2048</w:t>
            </w:r>
          </w:p>
        </w:tc>
      </w:tr>
      <w:tr w:rsidR="00B35AAF" w14:paraId="2742945A" w14:textId="77777777" w:rsidTr="00B35AAF">
        <w:trPr>
          <w:trHeight w:val="795"/>
        </w:trPr>
        <w:tc>
          <w:tcPr>
            <w:tcW w:w="479" w:type="dxa"/>
            <w:tcBorders>
              <w:top w:val="nil"/>
              <w:left w:val="single" w:sz="4" w:space="0" w:color="auto"/>
              <w:bottom w:val="single" w:sz="4" w:space="0" w:color="auto"/>
              <w:right w:val="single" w:sz="4" w:space="0" w:color="auto"/>
            </w:tcBorders>
            <w:vAlign w:val="center"/>
            <w:hideMark/>
          </w:tcPr>
          <w:p w14:paraId="568F28C6" w14:textId="77777777" w:rsidR="00B35AAF" w:rsidRDefault="00B35AAF">
            <w:pPr>
              <w:jc w:val="center"/>
              <w:rPr>
                <w:rFonts w:ascii="GHEA Grapalat" w:hAnsi="GHEA Grapalat" w:cs="Arial"/>
                <w:sz w:val="20"/>
                <w:szCs w:val="20"/>
              </w:rPr>
            </w:pPr>
            <w:r>
              <w:rPr>
                <w:rFonts w:ascii="GHEA Grapalat" w:hAnsi="GHEA Grapalat" w:cs="Arial"/>
                <w:sz w:val="20"/>
                <w:szCs w:val="20"/>
              </w:rPr>
              <w:t>35</w:t>
            </w:r>
          </w:p>
        </w:tc>
        <w:tc>
          <w:tcPr>
            <w:tcW w:w="4984" w:type="dxa"/>
            <w:tcBorders>
              <w:top w:val="nil"/>
              <w:left w:val="nil"/>
              <w:bottom w:val="single" w:sz="4" w:space="0" w:color="auto"/>
              <w:right w:val="single" w:sz="4" w:space="0" w:color="auto"/>
            </w:tcBorders>
            <w:vAlign w:val="center"/>
            <w:hideMark/>
          </w:tcPr>
          <w:p w14:paraId="4D1C1902" w14:textId="77777777" w:rsidR="00B35AAF" w:rsidRDefault="00B35AAF">
            <w:pPr>
              <w:rPr>
                <w:rFonts w:ascii="GHEA Grapalat" w:hAnsi="GHEA Grapalat" w:cs="Arial"/>
                <w:sz w:val="20"/>
                <w:szCs w:val="20"/>
              </w:rPr>
            </w:pPr>
            <w:r>
              <w:rPr>
                <w:rFonts w:ascii="GHEA Grapalat" w:hAnsi="GHEA Grapalat" w:cs="Arial"/>
                <w:sz w:val="20"/>
                <w:szCs w:val="20"/>
              </w:rPr>
              <w:t>Вставить элементы</w:t>
            </w:r>
          </w:p>
        </w:tc>
        <w:tc>
          <w:tcPr>
            <w:tcW w:w="988" w:type="dxa"/>
            <w:tcBorders>
              <w:top w:val="nil"/>
              <w:left w:val="nil"/>
              <w:bottom w:val="single" w:sz="4" w:space="0" w:color="auto"/>
              <w:right w:val="single" w:sz="4" w:space="0" w:color="auto"/>
            </w:tcBorders>
            <w:vAlign w:val="center"/>
            <w:hideMark/>
          </w:tcPr>
          <w:p w14:paraId="49F83CD7" w14:textId="77777777" w:rsidR="00B35AAF" w:rsidRDefault="00B35AAF">
            <w:pPr>
              <w:jc w:val="center"/>
              <w:rPr>
                <w:rFonts w:ascii="GHEA Grapalat" w:hAnsi="GHEA Grapalat" w:cs="Arial"/>
                <w:sz w:val="20"/>
                <w:szCs w:val="20"/>
              </w:rPr>
            </w:pPr>
            <w:r>
              <w:rPr>
                <w:rFonts w:ascii="GHEA Grapalat" w:hAnsi="GHEA Grapalat" w:cs="Arial"/>
                <w:sz w:val="20"/>
                <w:szCs w:val="20"/>
              </w:rPr>
              <w:t>кг</w:t>
            </w:r>
          </w:p>
        </w:tc>
        <w:tc>
          <w:tcPr>
            <w:tcW w:w="910" w:type="dxa"/>
            <w:tcBorders>
              <w:top w:val="nil"/>
              <w:left w:val="nil"/>
              <w:bottom w:val="single" w:sz="4" w:space="0" w:color="auto"/>
              <w:right w:val="single" w:sz="4" w:space="0" w:color="auto"/>
            </w:tcBorders>
            <w:vAlign w:val="center"/>
            <w:hideMark/>
          </w:tcPr>
          <w:p w14:paraId="5342D926" w14:textId="77777777" w:rsidR="00B35AAF" w:rsidRDefault="00B35AAF">
            <w:pPr>
              <w:jc w:val="center"/>
              <w:rPr>
                <w:rFonts w:ascii="GHEA Grapalat" w:hAnsi="GHEA Grapalat" w:cs="Arial"/>
                <w:sz w:val="20"/>
                <w:szCs w:val="20"/>
              </w:rPr>
            </w:pPr>
            <w:r>
              <w:rPr>
                <w:rFonts w:ascii="GHEA Grapalat" w:hAnsi="GHEA Grapalat" w:cs="Arial"/>
                <w:sz w:val="20"/>
                <w:szCs w:val="20"/>
              </w:rPr>
              <w:t>174.000</w:t>
            </w:r>
          </w:p>
        </w:tc>
        <w:tc>
          <w:tcPr>
            <w:tcW w:w="1106" w:type="dxa"/>
            <w:tcBorders>
              <w:top w:val="nil"/>
              <w:left w:val="nil"/>
              <w:bottom w:val="single" w:sz="4" w:space="0" w:color="auto"/>
              <w:right w:val="single" w:sz="4" w:space="0" w:color="auto"/>
            </w:tcBorders>
            <w:vAlign w:val="center"/>
            <w:hideMark/>
          </w:tcPr>
          <w:p w14:paraId="469166DD" w14:textId="77777777" w:rsidR="00B35AAF" w:rsidRDefault="00B35AAF">
            <w:pPr>
              <w:jc w:val="center"/>
              <w:rPr>
                <w:rFonts w:ascii="GHEA Grapalat" w:hAnsi="GHEA Grapalat" w:cs="Arial"/>
                <w:sz w:val="20"/>
                <w:szCs w:val="20"/>
              </w:rPr>
            </w:pPr>
            <w:r>
              <w:rPr>
                <w:rFonts w:ascii="GHEA Grapalat" w:hAnsi="GHEA Grapalat" w:cs="Arial"/>
                <w:sz w:val="20"/>
                <w:szCs w:val="20"/>
              </w:rPr>
              <w:t>0.66</w:t>
            </w:r>
          </w:p>
        </w:tc>
        <w:tc>
          <w:tcPr>
            <w:tcW w:w="1113" w:type="dxa"/>
            <w:tcBorders>
              <w:top w:val="nil"/>
              <w:left w:val="nil"/>
              <w:bottom w:val="single" w:sz="4" w:space="0" w:color="auto"/>
              <w:right w:val="single" w:sz="4" w:space="0" w:color="auto"/>
            </w:tcBorders>
            <w:vAlign w:val="center"/>
            <w:hideMark/>
          </w:tcPr>
          <w:p w14:paraId="532400E1" w14:textId="77777777" w:rsidR="00B35AAF" w:rsidRDefault="00B35AAF">
            <w:pPr>
              <w:jc w:val="right"/>
              <w:rPr>
                <w:rFonts w:ascii="GHEA Grapalat" w:hAnsi="GHEA Grapalat" w:cs="Arial"/>
                <w:sz w:val="20"/>
                <w:szCs w:val="20"/>
              </w:rPr>
            </w:pPr>
            <w:r>
              <w:rPr>
                <w:rFonts w:ascii="GHEA Grapalat" w:hAnsi="GHEA Grapalat" w:cs="Arial"/>
                <w:sz w:val="20"/>
                <w:szCs w:val="20"/>
              </w:rPr>
              <w:t>114.492</w:t>
            </w:r>
          </w:p>
        </w:tc>
      </w:tr>
      <w:tr w:rsidR="00B35AAF" w14:paraId="780940FF" w14:textId="77777777" w:rsidTr="00B35AAF">
        <w:trPr>
          <w:trHeight w:val="615"/>
        </w:trPr>
        <w:tc>
          <w:tcPr>
            <w:tcW w:w="479" w:type="dxa"/>
            <w:tcBorders>
              <w:top w:val="nil"/>
              <w:left w:val="single" w:sz="4" w:space="0" w:color="auto"/>
              <w:bottom w:val="single" w:sz="4" w:space="0" w:color="auto"/>
              <w:right w:val="single" w:sz="4" w:space="0" w:color="auto"/>
            </w:tcBorders>
            <w:vAlign w:val="center"/>
            <w:hideMark/>
          </w:tcPr>
          <w:p w14:paraId="404207A7" w14:textId="77777777" w:rsidR="00B35AAF" w:rsidRDefault="00B35AAF">
            <w:pPr>
              <w:jc w:val="center"/>
              <w:rPr>
                <w:rFonts w:ascii="GHEA Grapalat" w:hAnsi="GHEA Grapalat" w:cs="Arial"/>
                <w:sz w:val="20"/>
                <w:szCs w:val="20"/>
              </w:rPr>
            </w:pPr>
            <w:r>
              <w:rPr>
                <w:rFonts w:ascii="GHEA Grapalat" w:hAnsi="GHEA Grapalat" w:cs="Arial"/>
                <w:sz w:val="20"/>
                <w:szCs w:val="20"/>
              </w:rPr>
              <w:t>36</w:t>
            </w:r>
          </w:p>
        </w:tc>
        <w:tc>
          <w:tcPr>
            <w:tcW w:w="4984" w:type="dxa"/>
            <w:tcBorders>
              <w:top w:val="nil"/>
              <w:left w:val="nil"/>
              <w:bottom w:val="single" w:sz="4" w:space="0" w:color="auto"/>
              <w:right w:val="single" w:sz="4" w:space="0" w:color="auto"/>
            </w:tcBorders>
            <w:vAlign w:val="center"/>
            <w:hideMark/>
          </w:tcPr>
          <w:p w14:paraId="402C6C08" w14:textId="77777777" w:rsidR="00B35AAF" w:rsidRDefault="00B35AAF">
            <w:pPr>
              <w:rPr>
                <w:rFonts w:ascii="GHEA Grapalat" w:hAnsi="GHEA Grapalat" w:cs="Arial"/>
                <w:sz w:val="20"/>
                <w:szCs w:val="20"/>
              </w:rPr>
            </w:pPr>
            <w:r>
              <w:rPr>
                <w:rFonts w:ascii="GHEA Grapalat" w:hAnsi="GHEA Grapalat" w:cs="Arial"/>
                <w:sz w:val="20"/>
                <w:szCs w:val="20"/>
              </w:rPr>
              <w:t>Монтаж клиновых задвижек Ду500 Ру=1,6МПа</w:t>
            </w:r>
          </w:p>
        </w:tc>
        <w:tc>
          <w:tcPr>
            <w:tcW w:w="988" w:type="dxa"/>
            <w:tcBorders>
              <w:top w:val="nil"/>
              <w:left w:val="nil"/>
              <w:bottom w:val="single" w:sz="4" w:space="0" w:color="auto"/>
              <w:right w:val="single" w:sz="4" w:space="0" w:color="auto"/>
            </w:tcBorders>
            <w:vAlign w:val="center"/>
            <w:hideMark/>
          </w:tcPr>
          <w:p w14:paraId="03394AFF"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47FED52E" w14:textId="77777777" w:rsidR="00B35AAF" w:rsidRDefault="00B35AAF">
            <w:pPr>
              <w:jc w:val="center"/>
              <w:rPr>
                <w:rFonts w:ascii="GHEA Grapalat" w:hAnsi="GHEA Grapalat" w:cs="Arial"/>
                <w:sz w:val="20"/>
                <w:szCs w:val="20"/>
              </w:rPr>
            </w:pPr>
            <w:r>
              <w:rPr>
                <w:rFonts w:ascii="GHEA Grapalat" w:hAnsi="GHEA Grapalat" w:cs="Arial"/>
                <w:sz w:val="20"/>
                <w:szCs w:val="20"/>
              </w:rPr>
              <w:t>7</w:t>
            </w:r>
          </w:p>
        </w:tc>
        <w:tc>
          <w:tcPr>
            <w:tcW w:w="1106" w:type="dxa"/>
            <w:tcBorders>
              <w:top w:val="nil"/>
              <w:left w:val="nil"/>
              <w:bottom w:val="single" w:sz="4" w:space="0" w:color="auto"/>
              <w:right w:val="single" w:sz="4" w:space="0" w:color="auto"/>
            </w:tcBorders>
            <w:vAlign w:val="center"/>
            <w:hideMark/>
          </w:tcPr>
          <w:p w14:paraId="16451690" w14:textId="77777777" w:rsidR="00B35AAF" w:rsidRDefault="00B35AAF">
            <w:pPr>
              <w:jc w:val="center"/>
              <w:rPr>
                <w:rFonts w:ascii="GHEA Grapalat" w:hAnsi="GHEA Grapalat" w:cs="Arial"/>
                <w:sz w:val="20"/>
                <w:szCs w:val="20"/>
              </w:rPr>
            </w:pPr>
            <w:r>
              <w:rPr>
                <w:rFonts w:ascii="GHEA Grapalat" w:hAnsi="GHEA Grapalat" w:cs="Arial"/>
                <w:sz w:val="20"/>
                <w:szCs w:val="20"/>
              </w:rPr>
              <w:t>1814.41</w:t>
            </w:r>
          </w:p>
        </w:tc>
        <w:tc>
          <w:tcPr>
            <w:tcW w:w="1113" w:type="dxa"/>
            <w:tcBorders>
              <w:top w:val="nil"/>
              <w:left w:val="nil"/>
              <w:bottom w:val="single" w:sz="4" w:space="0" w:color="auto"/>
              <w:right w:val="single" w:sz="4" w:space="0" w:color="auto"/>
            </w:tcBorders>
            <w:vAlign w:val="center"/>
            <w:hideMark/>
          </w:tcPr>
          <w:p w14:paraId="737F5C6A" w14:textId="77777777" w:rsidR="00B35AAF" w:rsidRDefault="00B35AAF">
            <w:pPr>
              <w:jc w:val="right"/>
              <w:rPr>
                <w:rFonts w:ascii="GHEA Grapalat" w:hAnsi="GHEA Grapalat" w:cs="Arial"/>
                <w:sz w:val="20"/>
                <w:szCs w:val="20"/>
              </w:rPr>
            </w:pPr>
            <w:r>
              <w:rPr>
                <w:rFonts w:ascii="GHEA Grapalat" w:hAnsi="GHEA Grapalat" w:cs="Arial"/>
                <w:sz w:val="20"/>
                <w:szCs w:val="20"/>
              </w:rPr>
              <w:t>12700.87</w:t>
            </w:r>
          </w:p>
        </w:tc>
      </w:tr>
      <w:tr w:rsidR="00B35AAF" w14:paraId="3557597C" w14:textId="77777777" w:rsidTr="00B35AAF">
        <w:trPr>
          <w:trHeight w:val="615"/>
        </w:trPr>
        <w:tc>
          <w:tcPr>
            <w:tcW w:w="479" w:type="dxa"/>
            <w:tcBorders>
              <w:top w:val="nil"/>
              <w:left w:val="single" w:sz="4" w:space="0" w:color="auto"/>
              <w:bottom w:val="single" w:sz="4" w:space="0" w:color="auto"/>
              <w:right w:val="single" w:sz="4" w:space="0" w:color="auto"/>
            </w:tcBorders>
            <w:vAlign w:val="center"/>
            <w:hideMark/>
          </w:tcPr>
          <w:p w14:paraId="160F6575" w14:textId="77777777" w:rsidR="00B35AAF" w:rsidRDefault="00B35AAF">
            <w:pPr>
              <w:jc w:val="center"/>
              <w:rPr>
                <w:rFonts w:ascii="GHEA Grapalat" w:hAnsi="GHEA Grapalat" w:cs="Arial"/>
                <w:sz w:val="20"/>
                <w:szCs w:val="20"/>
              </w:rPr>
            </w:pPr>
            <w:r>
              <w:rPr>
                <w:rFonts w:ascii="GHEA Grapalat" w:hAnsi="GHEA Grapalat" w:cs="Arial"/>
                <w:sz w:val="20"/>
                <w:szCs w:val="20"/>
              </w:rPr>
              <w:t>37</w:t>
            </w:r>
          </w:p>
        </w:tc>
        <w:tc>
          <w:tcPr>
            <w:tcW w:w="4984" w:type="dxa"/>
            <w:tcBorders>
              <w:top w:val="nil"/>
              <w:left w:val="nil"/>
              <w:bottom w:val="single" w:sz="4" w:space="0" w:color="auto"/>
              <w:right w:val="single" w:sz="4" w:space="0" w:color="auto"/>
            </w:tcBorders>
            <w:vAlign w:val="center"/>
            <w:hideMark/>
          </w:tcPr>
          <w:p w14:paraId="67B405DB" w14:textId="77777777" w:rsidR="00B35AAF" w:rsidRDefault="00B35AAF">
            <w:pPr>
              <w:rPr>
                <w:rFonts w:ascii="GHEA Grapalat" w:hAnsi="GHEA Grapalat" w:cs="Arial"/>
                <w:sz w:val="20"/>
                <w:szCs w:val="20"/>
              </w:rPr>
            </w:pPr>
            <w:r>
              <w:rPr>
                <w:rFonts w:ascii="GHEA Grapalat" w:hAnsi="GHEA Grapalat" w:cs="Arial"/>
                <w:sz w:val="20"/>
                <w:szCs w:val="20"/>
              </w:rPr>
              <w:t>Монтаж клиновых задвижек Ду400 Ру=1,6МПа</w:t>
            </w:r>
          </w:p>
        </w:tc>
        <w:tc>
          <w:tcPr>
            <w:tcW w:w="988" w:type="dxa"/>
            <w:tcBorders>
              <w:top w:val="nil"/>
              <w:left w:val="nil"/>
              <w:bottom w:val="single" w:sz="4" w:space="0" w:color="auto"/>
              <w:right w:val="single" w:sz="4" w:space="0" w:color="auto"/>
            </w:tcBorders>
            <w:vAlign w:val="center"/>
            <w:hideMark/>
          </w:tcPr>
          <w:p w14:paraId="00517FEC"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51A540A6" w14:textId="77777777" w:rsidR="00B35AAF" w:rsidRDefault="00B35AAF">
            <w:pPr>
              <w:jc w:val="center"/>
              <w:rPr>
                <w:rFonts w:ascii="GHEA Grapalat" w:hAnsi="GHEA Grapalat" w:cs="Arial"/>
                <w:sz w:val="20"/>
                <w:szCs w:val="20"/>
              </w:rPr>
            </w:pPr>
            <w:r>
              <w:rPr>
                <w:rFonts w:ascii="GHEA Grapalat" w:hAnsi="GHEA Grapalat" w:cs="Arial"/>
                <w:sz w:val="20"/>
                <w:szCs w:val="20"/>
              </w:rPr>
              <w:t>2</w:t>
            </w:r>
          </w:p>
        </w:tc>
        <w:tc>
          <w:tcPr>
            <w:tcW w:w="1106" w:type="dxa"/>
            <w:tcBorders>
              <w:top w:val="nil"/>
              <w:left w:val="nil"/>
              <w:bottom w:val="single" w:sz="4" w:space="0" w:color="auto"/>
              <w:right w:val="single" w:sz="4" w:space="0" w:color="auto"/>
            </w:tcBorders>
            <w:vAlign w:val="center"/>
            <w:hideMark/>
          </w:tcPr>
          <w:p w14:paraId="4BADF7D2" w14:textId="77777777" w:rsidR="00B35AAF" w:rsidRDefault="00B35AAF">
            <w:pPr>
              <w:jc w:val="center"/>
              <w:rPr>
                <w:rFonts w:ascii="GHEA Grapalat" w:hAnsi="GHEA Grapalat" w:cs="Arial"/>
                <w:sz w:val="20"/>
                <w:szCs w:val="20"/>
              </w:rPr>
            </w:pPr>
            <w:r>
              <w:rPr>
                <w:rFonts w:ascii="GHEA Grapalat" w:hAnsi="GHEA Grapalat" w:cs="Arial"/>
                <w:sz w:val="20"/>
                <w:szCs w:val="20"/>
              </w:rPr>
              <w:t>1655.88</w:t>
            </w:r>
          </w:p>
        </w:tc>
        <w:tc>
          <w:tcPr>
            <w:tcW w:w="1113" w:type="dxa"/>
            <w:tcBorders>
              <w:top w:val="nil"/>
              <w:left w:val="nil"/>
              <w:bottom w:val="single" w:sz="4" w:space="0" w:color="auto"/>
              <w:right w:val="single" w:sz="4" w:space="0" w:color="auto"/>
            </w:tcBorders>
            <w:vAlign w:val="center"/>
            <w:hideMark/>
          </w:tcPr>
          <w:p w14:paraId="6C092182" w14:textId="77777777" w:rsidR="00B35AAF" w:rsidRDefault="00B35AAF">
            <w:pPr>
              <w:jc w:val="right"/>
              <w:rPr>
                <w:rFonts w:ascii="GHEA Grapalat" w:hAnsi="GHEA Grapalat" w:cs="Arial"/>
                <w:sz w:val="20"/>
                <w:szCs w:val="20"/>
              </w:rPr>
            </w:pPr>
            <w:r>
              <w:rPr>
                <w:rFonts w:ascii="GHEA Grapalat" w:hAnsi="GHEA Grapalat" w:cs="Arial"/>
                <w:sz w:val="20"/>
                <w:szCs w:val="20"/>
              </w:rPr>
              <w:t>3311.76</w:t>
            </w:r>
          </w:p>
        </w:tc>
      </w:tr>
      <w:tr w:rsidR="00B35AAF" w14:paraId="7868363B" w14:textId="77777777" w:rsidTr="00B35AAF">
        <w:trPr>
          <w:trHeight w:val="615"/>
        </w:trPr>
        <w:tc>
          <w:tcPr>
            <w:tcW w:w="479" w:type="dxa"/>
            <w:tcBorders>
              <w:top w:val="nil"/>
              <w:left w:val="single" w:sz="4" w:space="0" w:color="auto"/>
              <w:bottom w:val="single" w:sz="4" w:space="0" w:color="auto"/>
              <w:right w:val="single" w:sz="4" w:space="0" w:color="auto"/>
            </w:tcBorders>
            <w:vAlign w:val="center"/>
            <w:hideMark/>
          </w:tcPr>
          <w:p w14:paraId="7310BB31" w14:textId="77777777" w:rsidR="00B35AAF" w:rsidRDefault="00B35AAF">
            <w:pPr>
              <w:jc w:val="center"/>
              <w:rPr>
                <w:rFonts w:ascii="GHEA Grapalat" w:hAnsi="GHEA Grapalat" w:cs="Arial"/>
                <w:sz w:val="20"/>
                <w:szCs w:val="20"/>
              </w:rPr>
            </w:pPr>
            <w:r>
              <w:rPr>
                <w:rFonts w:ascii="GHEA Grapalat" w:hAnsi="GHEA Grapalat" w:cs="Arial"/>
                <w:sz w:val="20"/>
                <w:szCs w:val="20"/>
              </w:rPr>
              <w:t>38</w:t>
            </w:r>
          </w:p>
        </w:tc>
        <w:tc>
          <w:tcPr>
            <w:tcW w:w="4984" w:type="dxa"/>
            <w:tcBorders>
              <w:top w:val="nil"/>
              <w:left w:val="nil"/>
              <w:bottom w:val="single" w:sz="4" w:space="0" w:color="auto"/>
              <w:right w:val="single" w:sz="4" w:space="0" w:color="auto"/>
            </w:tcBorders>
            <w:vAlign w:val="center"/>
            <w:hideMark/>
          </w:tcPr>
          <w:p w14:paraId="63EA3C23" w14:textId="77777777" w:rsidR="00B35AAF" w:rsidRDefault="00B35AAF">
            <w:pPr>
              <w:rPr>
                <w:rFonts w:ascii="GHEA Grapalat" w:hAnsi="GHEA Grapalat" w:cs="Arial"/>
                <w:sz w:val="20"/>
                <w:szCs w:val="20"/>
              </w:rPr>
            </w:pPr>
            <w:r>
              <w:rPr>
                <w:rFonts w:ascii="GHEA Grapalat" w:hAnsi="GHEA Grapalat" w:cs="Arial"/>
                <w:sz w:val="20"/>
                <w:szCs w:val="20"/>
              </w:rPr>
              <w:t>Монтаж клиновых задвижек Ду250 Ру=1,6МПа</w:t>
            </w:r>
          </w:p>
        </w:tc>
        <w:tc>
          <w:tcPr>
            <w:tcW w:w="988" w:type="dxa"/>
            <w:tcBorders>
              <w:top w:val="nil"/>
              <w:left w:val="nil"/>
              <w:bottom w:val="single" w:sz="4" w:space="0" w:color="auto"/>
              <w:right w:val="single" w:sz="4" w:space="0" w:color="auto"/>
            </w:tcBorders>
            <w:vAlign w:val="center"/>
            <w:hideMark/>
          </w:tcPr>
          <w:p w14:paraId="2C11F5F0"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4814CF41" w14:textId="77777777" w:rsidR="00B35AAF" w:rsidRDefault="00B35AAF">
            <w:pPr>
              <w:jc w:val="center"/>
              <w:rPr>
                <w:rFonts w:ascii="GHEA Grapalat" w:hAnsi="GHEA Grapalat" w:cs="Arial"/>
                <w:sz w:val="20"/>
                <w:szCs w:val="20"/>
              </w:rPr>
            </w:pPr>
            <w:r>
              <w:rPr>
                <w:rFonts w:ascii="GHEA Grapalat" w:hAnsi="GHEA Grapalat" w:cs="Arial"/>
                <w:sz w:val="20"/>
                <w:szCs w:val="20"/>
              </w:rPr>
              <w:t>1</w:t>
            </w:r>
          </w:p>
        </w:tc>
        <w:tc>
          <w:tcPr>
            <w:tcW w:w="1106" w:type="dxa"/>
            <w:tcBorders>
              <w:top w:val="nil"/>
              <w:left w:val="nil"/>
              <w:bottom w:val="single" w:sz="4" w:space="0" w:color="auto"/>
              <w:right w:val="single" w:sz="4" w:space="0" w:color="auto"/>
            </w:tcBorders>
            <w:vAlign w:val="center"/>
            <w:hideMark/>
          </w:tcPr>
          <w:p w14:paraId="615FCD00" w14:textId="77777777" w:rsidR="00B35AAF" w:rsidRDefault="00B35AAF">
            <w:pPr>
              <w:jc w:val="center"/>
              <w:rPr>
                <w:rFonts w:ascii="GHEA Grapalat" w:hAnsi="GHEA Grapalat" w:cs="Arial"/>
                <w:sz w:val="20"/>
                <w:szCs w:val="20"/>
              </w:rPr>
            </w:pPr>
            <w:r>
              <w:rPr>
                <w:rFonts w:ascii="GHEA Grapalat" w:hAnsi="GHEA Grapalat" w:cs="Arial"/>
                <w:sz w:val="20"/>
                <w:szCs w:val="20"/>
              </w:rPr>
              <w:t>532.59</w:t>
            </w:r>
          </w:p>
        </w:tc>
        <w:tc>
          <w:tcPr>
            <w:tcW w:w="1113" w:type="dxa"/>
            <w:tcBorders>
              <w:top w:val="nil"/>
              <w:left w:val="nil"/>
              <w:bottom w:val="single" w:sz="4" w:space="0" w:color="auto"/>
              <w:right w:val="single" w:sz="4" w:space="0" w:color="auto"/>
            </w:tcBorders>
            <w:vAlign w:val="center"/>
            <w:hideMark/>
          </w:tcPr>
          <w:p w14:paraId="3348516B" w14:textId="77777777" w:rsidR="00B35AAF" w:rsidRDefault="00B35AAF">
            <w:pPr>
              <w:jc w:val="right"/>
              <w:rPr>
                <w:rFonts w:ascii="GHEA Grapalat" w:hAnsi="GHEA Grapalat" w:cs="Arial"/>
                <w:sz w:val="20"/>
                <w:szCs w:val="20"/>
              </w:rPr>
            </w:pPr>
            <w:r>
              <w:rPr>
                <w:rFonts w:ascii="GHEA Grapalat" w:hAnsi="GHEA Grapalat" w:cs="Arial"/>
                <w:sz w:val="20"/>
                <w:szCs w:val="20"/>
              </w:rPr>
              <w:t>532.59</w:t>
            </w:r>
          </w:p>
        </w:tc>
      </w:tr>
      <w:tr w:rsidR="00B35AAF" w14:paraId="52AB5DB3" w14:textId="77777777" w:rsidTr="00B35AAF">
        <w:trPr>
          <w:trHeight w:val="615"/>
        </w:trPr>
        <w:tc>
          <w:tcPr>
            <w:tcW w:w="479" w:type="dxa"/>
            <w:tcBorders>
              <w:top w:val="nil"/>
              <w:left w:val="single" w:sz="4" w:space="0" w:color="auto"/>
              <w:bottom w:val="single" w:sz="4" w:space="0" w:color="auto"/>
              <w:right w:val="single" w:sz="4" w:space="0" w:color="auto"/>
            </w:tcBorders>
            <w:vAlign w:val="center"/>
            <w:hideMark/>
          </w:tcPr>
          <w:p w14:paraId="50F576C2" w14:textId="77777777" w:rsidR="00B35AAF" w:rsidRDefault="00B35AAF">
            <w:pPr>
              <w:jc w:val="center"/>
              <w:rPr>
                <w:rFonts w:ascii="GHEA Grapalat" w:hAnsi="GHEA Grapalat" w:cs="Arial"/>
                <w:sz w:val="20"/>
                <w:szCs w:val="20"/>
              </w:rPr>
            </w:pPr>
            <w:r>
              <w:rPr>
                <w:rFonts w:ascii="GHEA Grapalat" w:hAnsi="GHEA Grapalat" w:cs="Arial"/>
                <w:sz w:val="20"/>
                <w:szCs w:val="20"/>
              </w:rPr>
              <w:t>39</w:t>
            </w:r>
          </w:p>
        </w:tc>
        <w:tc>
          <w:tcPr>
            <w:tcW w:w="4984" w:type="dxa"/>
            <w:tcBorders>
              <w:top w:val="nil"/>
              <w:left w:val="nil"/>
              <w:bottom w:val="single" w:sz="4" w:space="0" w:color="auto"/>
              <w:right w:val="single" w:sz="4" w:space="0" w:color="auto"/>
            </w:tcBorders>
            <w:vAlign w:val="center"/>
            <w:hideMark/>
          </w:tcPr>
          <w:p w14:paraId="73D9DE18" w14:textId="77777777" w:rsidR="00B35AAF" w:rsidRDefault="00B35AAF">
            <w:pPr>
              <w:rPr>
                <w:rFonts w:ascii="GHEA Grapalat" w:hAnsi="GHEA Grapalat" w:cs="Arial"/>
                <w:sz w:val="20"/>
                <w:szCs w:val="20"/>
              </w:rPr>
            </w:pPr>
            <w:r>
              <w:rPr>
                <w:rFonts w:ascii="GHEA Grapalat" w:hAnsi="GHEA Grapalat" w:cs="Arial"/>
                <w:sz w:val="20"/>
                <w:szCs w:val="20"/>
              </w:rPr>
              <w:t>Монтаж клиновых задвижек Ду150 Ру=1,6МПа</w:t>
            </w:r>
          </w:p>
        </w:tc>
        <w:tc>
          <w:tcPr>
            <w:tcW w:w="988" w:type="dxa"/>
            <w:tcBorders>
              <w:top w:val="nil"/>
              <w:left w:val="nil"/>
              <w:bottom w:val="single" w:sz="4" w:space="0" w:color="auto"/>
              <w:right w:val="single" w:sz="4" w:space="0" w:color="auto"/>
            </w:tcBorders>
            <w:vAlign w:val="center"/>
            <w:hideMark/>
          </w:tcPr>
          <w:p w14:paraId="082A34F6"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563E66C1" w14:textId="77777777" w:rsidR="00B35AAF" w:rsidRDefault="00B35AAF">
            <w:pPr>
              <w:jc w:val="center"/>
              <w:rPr>
                <w:rFonts w:ascii="GHEA Grapalat" w:hAnsi="GHEA Grapalat" w:cs="Arial"/>
                <w:sz w:val="20"/>
                <w:szCs w:val="20"/>
              </w:rPr>
            </w:pPr>
            <w:r>
              <w:rPr>
                <w:rFonts w:ascii="GHEA Grapalat" w:hAnsi="GHEA Grapalat" w:cs="Arial"/>
                <w:sz w:val="20"/>
                <w:szCs w:val="20"/>
              </w:rPr>
              <w:t>35</w:t>
            </w:r>
          </w:p>
        </w:tc>
        <w:tc>
          <w:tcPr>
            <w:tcW w:w="1106" w:type="dxa"/>
            <w:tcBorders>
              <w:top w:val="nil"/>
              <w:left w:val="nil"/>
              <w:bottom w:val="single" w:sz="4" w:space="0" w:color="auto"/>
              <w:right w:val="single" w:sz="4" w:space="0" w:color="auto"/>
            </w:tcBorders>
            <w:vAlign w:val="center"/>
            <w:hideMark/>
          </w:tcPr>
          <w:p w14:paraId="32F8EC74" w14:textId="77777777" w:rsidR="00B35AAF" w:rsidRDefault="00B35AAF">
            <w:pPr>
              <w:jc w:val="center"/>
              <w:rPr>
                <w:rFonts w:ascii="GHEA Grapalat" w:hAnsi="GHEA Grapalat" w:cs="Arial"/>
                <w:sz w:val="20"/>
                <w:szCs w:val="20"/>
              </w:rPr>
            </w:pPr>
            <w:r>
              <w:rPr>
                <w:rFonts w:ascii="GHEA Grapalat" w:hAnsi="GHEA Grapalat" w:cs="Arial"/>
                <w:sz w:val="20"/>
                <w:szCs w:val="20"/>
              </w:rPr>
              <w:t>273.49</w:t>
            </w:r>
          </w:p>
        </w:tc>
        <w:tc>
          <w:tcPr>
            <w:tcW w:w="1113" w:type="dxa"/>
            <w:tcBorders>
              <w:top w:val="nil"/>
              <w:left w:val="nil"/>
              <w:bottom w:val="single" w:sz="4" w:space="0" w:color="auto"/>
              <w:right w:val="single" w:sz="4" w:space="0" w:color="auto"/>
            </w:tcBorders>
            <w:vAlign w:val="center"/>
            <w:hideMark/>
          </w:tcPr>
          <w:p w14:paraId="1293FF07" w14:textId="77777777" w:rsidR="00B35AAF" w:rsidRDefault="00B35AAF">
            <w:pPr>
              <w:jc w:val="right"/>
              <w:rPr>
                <w:rFonts w:ascii="GHEA Grapalat" w:hAnsi="GHEA Grapalat" w:cs="Arial"/>
                <w:sz w:val="20"/>
                <w:szCs w:val="20"/>
              </w:rPr>
            </w:pPr>
            <w:r>
              <w:rPr>
                <w:rFonts w:ascii="GHEA Grapalat" w:hAnsi="GHEA Grapalat" w:cs="Arial"/>
                <w:sz w:val="20"/>
                <w:szCs w:val="20"/>
              </w:rPr>
              <w:t>9572.15</w:t>
            </w:r>
          </w:p>
        </w:tc>
      </w:tr>
      <w:tr w:rsidR="00B35AAF" w14:paraId="03B4E248" w14:textId="77777777" w:rsidTr="00B35AAF">
        <w:trPr>
          <w:trHeight w:val="615"/>
        </w:trPr>
        <w:tc>
          <w:tcPr>
            <w:tcW w:w="479" w:type="dxa"/>
            <w:tcBorders>
              <w:top w:val="nil"/>
              <w:left w:val="single" w:sz="4" w:space="0" w:color="auto"/>
              <w:bottom w:val="single" w:sz="4" w:space="0" w:color="auto"/>
              <w:right w:val="single" w:sz="4" w:space="0" w:color="auto"/>
            </w:tcBorders>
            <w:vAlign w:val="center"/>
            <w:hideMark/>
          </w:tcPr>
          <w:p w14:paraId="133671AC" w14:textId="77777777" w:rsidR="00B35AAF" w:rsidRDefault="00B35AAF">
            <w:pPr>
              <w:jc w:val="center"/>
              <w:rPr>
                <w:rFonts w:ascii="GHEA Grapalat" w:hAnsi="GHEA Grapalat" w:cs="Arial"/>
                <w:sz w:val="20"/>
                <w:szCs w:val="20"/>
              </w:rPr>
            </w:pPr>
            <w:r>
              <w:rPr>
                <w:rFonts w:ascii="GHEA Grapalat" w:hAnsi="GHEA Grapalat" w:cs="Arial"/>
                <w:sz w:val="20"/>
                <w:szCs w:val="20"/>
              </w:rPr>
              <w:t>40</w:t>
            </w:r>
          </w:p>
        </w:tc>
        <w:tc>
          <w:tcPr>
            <w:tcW w:w="4984" w:type="dxa"/>
            <w:tcBorders>
              <w:top w:val="nil"/>
              <w:left w:val="nil"/>
              <w:bottom w:val="single" w:sz="4" w:space="0" w:color="auto"/>
              <w:right w:val="single" w:sz="4" w:space="0" w:color="auto"/>
            </w:tcBorders>
            <w:vAlign w:val="center"/>
            <w:hideMark/>
          </w:tcPr>
          <w:p w14:paraId="2AB39E90" w14:textId="77777777" w:rsidR="00B35AAF" w:rsidRDefault="00B35AAF">
            <w:pPr>
              <w:rPr>
                <w:rFonts w:ascii="GHEA Grapalat" w:hAnsi="GHEA Grapalat" w:cs="Arial"/>
                <w:sz w:val="20"/>
                <w:szCs w:val="20"/>
              </w:rPr>
            </w:pPr>
            <w:r>
              <w:rPr>
                <w:rFonts w:ascii="GHEA Grapalat" w:hAnsi="GHEA Grapalat" w:cs="Arial"/>
                <w:sz w:val="20"/>
                <w:szCs w:val="20"/>
              </w:rPr>
              <w:t>Монтаж стальных электросварных фланцев Ду500, Ру=1,6МПа</w:t>
            </w:r>
          </w:p>
        </w:tc>
        <w:tc>
          <w:tcPr>
            <w:tcW w:w="988" w:type="dxa"/>
            <w:tcBorders>
              <w:top w:val="nil"/>
              <w:left w:val="nil"/>
              <w:bottom w:val="single" w:sz="4" w:space="0" w:color="auto"/>
              <w:right w:val="single" w:sz="4" w:space="0" w:color="auto"/>
            </w:tcBorders>
            <w:vAlign w:val="center"/>
            <w:hideMark/>
          </w:tcPr>
          <w:p w14:paraId="47D6D44D"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179B6D95" w14:textId="77777777" w:rsidR="00B35AAF" w:rsidRDefault="00B35AAF">
            <w:pPr>
              <w:jc w:val="center"/>
              <w:rPr>
                <w:rFonts w:ascii="GHEA Grapalat" w:hAnsi="GHEA Grapalat" w:cs="Arial"/>
                <w:sz w:val="20"/>
                <w:szCs w:val="20"/>
              </w:rPr>
            </w:pPr>
            <w:r>
              <w:rPr>
                <w:rFonts w:ascii="GHEA Grapalat" w:hAnsi="GHEA Grapalat" w:cs="Arial"/>
                <w:sz w:val="20"/>
                <w:szCs w:val="20"/>
              </w:rPr>
              <w:t>14</w:t>
            </w:r>
          </w:p>
        </w:tc>
        <w:tc>
          <w:tcPr>
            <w:tcW w:w="1106" w:type="dxa"/>
            <w:tcBorders>
              <w:top w:val="nil"/>
              <w:left w:val="nil"/>
              <w:bottom w:val="single" w:sz="4" w:space="0" w:color="auto"/>
              <w:right w:val="single" w:sz="4" w:space="0" w:color="auto"/>
            </w:tcBorders>
            <w:vAlign w:val="center"/>
            <w:hideMark/>
          </w:tcPr>
          <w:p w14:paraId="40C7BE47" w14:textId="77777777" w:rsidR="00B35AAF" w:rsidRDefault="00B35AAF">
            <w:pPr>
              <w:jc w:val="center"/>
              <w:rPr>
                <w:rFonts w:ascii="GHEA Grapalat" w:hAnsi="GHEA Grapalat" w:cs="Arial"/>
                <w:sz w:val="20"/>
                <w:szCs w:val="20"/>
              </w:rPr>
            </w:pPr>
            <w:r>
              <w:rPr>
                <w:rFonts w:ascii="GHEA Grapalat" w:hAnsi="GHEA Grapalat" w:cs="Arial"/>
                <w:sz w:val="20"/>
                <w:szCs w:val="20"/>
              </w:rPr>
              <w:t>59.68</w:t>
            </w:r>
          </w:p>
        </w:tc>
        <w:tc>
          <w:tcPr>
            <w:tcW w:w="1113" w:type="dxa"/>
            <w:tcBorders>
              <w:top w:val="nil"/>
              <w:left w:val="nil"/>
              <w:bottom w:val="single" w:sz="4" w:space="0" w:color="auto"/>
              <w:right w:val="single" w:sz="4" w:space="0" w:color="auto"/>
            </w:tcBorders>
            <w:vAlign w:val="center"/>
            <w:hideMark/>
          </w:tcPr>
          <w:p w14:paraId="49DB78C4" w14:textId="77777777" w:rsidR="00B35AAF" w:rsidRDefault="00B35AAF">
            <w:pPr>
              <w:jc w:val="right"/>
              <w:rPr>
                <w:rFonts w:ascii="GHEA Grapalat" w:hAnsi="GHEA Grapalat" w:cs="Arial"/>
                <w:sz w:val="20"/>
                <w:szCs w:val="20"/>
              </w:rPr>
            </w:pPr>
            <w:r>
              <w:rPr>
                <w:rFonts w:ascii="GHEA Grapalat" w:hAnsi="GHEA Grapalat" w:cs="Arial"/>
                <w:sz w:val="20"/>
                <w:szCs w:val="20"/>
              </w:rPr>
              <w:t>835.52</w:t>
            </w:r>
          </w:p>
        </w:tc>
      </w:tr>
      <w:tr w:rsidR="00B35AAF" w14:paraId="21BC1EEC" w14:textId="77777777" w:rsidTr="00B35AAF">
        <w:trPr>
          <w:trHeight w:val="615"/>
        </w:trPr>
        <w:tc>
          <w:tcPr>
            <w:tcW w:w="479" w:type="dxa"/>
            <w:tcBorders>
              <w:top w:val="nil"/>
              <w:left w:val="single" w:sz="4" w:space="0" w:color="auto"/>
              <w:bottom w:val="single" w:sz="4" w:space="0" w:color="auto"/>
              <w:right w:val="single" w:sz="4" w:space="0" w:color="auto"/>
            </w:tcBorders>
            <w:vAlign w:val="center"/>
            <w:hideMark/>
          </w:tcPr>
          <w:p w14:paraId="4D5986EC" w14:textId="77777777" w:rsidR="00B35AAF" w:rsidRDefault="00B35AAF">
            <w:pPr>
              <w:jc w:val="center"/>
              <w:rPr>
                <w:rFonts w:ascii="GHEA Grapalat" w:hAnsi="GHEA Grapalat" w:cs="Arial"/>
                <w:sz w:val="20"/>
                <w:szCs w:val="20"/>
              </w:rPr>
            </w:pPr>
            <w:r>
              <w:rPr>
                <w:rFonts w:ascii="GHEA Grapalat" w:hAnsi="GHEA Grapalat" w:cs="Arial"/>
                <w:sz w:val="20"/>
                <w:szCs w:val="20"/>
              </w:rPr>
              <w:t>41</w:t>
            </w:r>
          </w:p>
        </w:tc>
        <w:tc>
          <w:tcPr>
            <w:tcW w:w="4984" w:type="dxa"/>
            <w:tcBorders>
              <w:top w:val="nil"/>
              <w:left w:val="nil"/>
              <w:bottom w:val="single" w:sz="4" w:space="0" w:color="auto"/>
              <w:right w:val="single" w:sz="4" w:space="0" w:color="auto"/>
            </w:tcBorders>
            <w:vAlign w:val="center"/>
            <w:hideMark/>
          </w:tcPr>
          <w:p w14:paraId="7E99F05C" w14:textId="77777777" w:rsidR="00B35AAF" w:rsidRDefault="00B35AAF">
            <w:pPr>
              <w:rPr>
                <w:rFonts w:ascii="GHEA Grapalat" w:hAnsi="GHEA Grapalat" w:cs="Arial"/>
                <w:sz w:val="20"/>
                <w:szCs w:val="20"/>
              </w:rPr>
            </w:pPr>
            <w:r>
              <w:rPr>
                <w:rFonts w:ascii="GHEA Grapalat" w:hAnsi="GHEA Grapalat" w:cs="Arial"/>
                <w:sz w:val="20"/>
                <w:szCs w:val="20"/>
              </w:rPr>
              <w:t>Монтаж стальных электросварных фланцев Ду400, Ру=1,6МПа</w:t>
            </w:r>
          </w:p>
        </w:tc>
        <w:tc>
          <w:tcPr>
            <w:tcW w:w="988" w:type="dxa"/>
            <w:tcBorders>
              <w:top w:val="nil"/>
              <w:left w:val="nil"/>
              <w:bottom w:val="single" w:sz="4" w:space="0" w:color="auto"/>
              <w:right w:val="single" w:sz="4" w:space="0" w:color="auto"/>
            </w:tcBorders>
            <w:vAlign w:val="center"/>
            <w:hideMark/>
          </w:tcPr>
          <w:p w14:paraId="72A6F773"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0A6FE4B3" w14:textId="77777777" w:rsidR="00B35AAF" w:rsidRDefault="00B35AAF">
            <w:pPr>
              <w:jc w:val="center"/>
              <w:rPr>
                <w:rFonts w:ascii="GHEA Grapalat" w:hAnsi="GHEA Grapalat" w:cs="Arial"/>
                <w:sz w:val="20"/>
                <w:szCs w:val="20"/>
              </w:rPr>
            </w:pPr>
            <w:r>
              <w:rPr>
                <w:rFonts w:ascii="GHEA Grapalat" w:hAnsi="GHEA Grapalat" w:cs="Arial"/>
                <w:sz w:val="20"/>
                <w:szCs w:val="20"/>
              </w:rPr>
              <w:t>4</w:t>
            </w:r>
          </w:p>
        </w:tc>
        <w:tc>
          <w:tcPr>
            <w:tcW w:w="1106" w:type="dxa"/>
            <w:tcBorders>
              <w:top w:val="nil"/>
              <w:left w:val="nil"/>
              <w:bottom w:val="single" w:sz="4" w:space="0" w:color="auto"/>
              <w:right w:val="single" w:sz="4" w:space="0" w:color="auto"/>
            </w:tcBorders>
            <w:vAlign w:val="center"/>
            <w:hideMark/>
          </w:tcPr>
          <w:p w14:paraId="01A56C7D" w14:textId="77777777" w:rsidR="00B35AAF" w:rsidRDefault="00B35AAF">
            <w:pPr>
              <w:jc w:val="center"/>
              <w:rPr>
                <w:rFonts w:ascii="GHEA Grapalat" w:hAnsi="GHEA Grapalat" w:cs="Arial"/>
                <w:sz w:val="20"/>
                <w:szCs w:val="20"/>
              </w:rPr>
            </w:pPr>
            <w:r>
              <w:rPr>
                <w:rFonts w:ascii="GHEA Grapalat" w:hAnsi="GHEA Grapalat" w:cs="Arial"/>
                <w:sz w:val="20"/>
                <w:szCs w:val="20"/>
              </w:rPr>
              <w:t>39.43</w:t>
            </w:r>
          </w:p>
        </w:tc>
        <w:tc>
          <w:tcPr>
            <w:tcW w:w="1113" w:type="dxa"/>
            <w:tcBorders>
              <w:top w:val="nil"/>
              <w:left w:val="nil"/>
              <w:bottom w:val="single" w:sz="4" w:space="0" w:color="auto"/>
              <w:right w:val="single" w:sz="4" w:space="0" w:color="auto"/>
            </w:tcBorders>
            <w:vAlign w:val="center"/>
            <w:hideMark/>
          </w:tcPr>
          <w:p w14:paraId="423FB97F" w14:textId="77777777" w:rsidR="00B35AAF" w:rsidRDefault="00B35AAF">
            <w:pPr>
              <w:jc w:val="right"/>
              <w:rPr>
                <w:rFonts w:ascii="GHEA Grapalat" w:hAnsi="GHEA Grapalat" w:cs="Arial"/>
                <w:sz w:val="20"/>
                <w:szCs w:val="20"/>
              </w:rPr>
            </w:pPr>
            <w:r>
              <w:rPr>
                <w:rFonts w:ascii="GHEA Grapalat" w:hAnsi="GHEA Grapalat" w:cs="Arial"/>
                <w:sz w:val="20"/>
                <w:szCs w:val="20"/>
              </w:rPr>
              <w:t>157.72</w:t>
            </w:r>
          </w:p>
        </w:tc>
      </w:tr>
      <w:tr w:rsidR="00B35AAF" w14:paraId="5459A765" w14:textId="77777777" w:rsidTr="00B35AAF">
        <w:trPr>
          <w:trHeight w:val="615"/>
        </w:trPr>
        <w:tc>
          <w:tcPr>
            <w:tcW w:w="479" w:type="dxa"/>
            <w:tcBorders>
              <w:top w:val="nil"/>
              <w:left w:val="single" w:sz="4" w:space="0" w:color="auto"/>
              <w:bottom w:val="single" w:sz="4" w:space="0" w:color="auto"/>
              <w:right w:val="single" w:sz="4" w:space="0" w:color="auto"/>
            </w:tcBorders>
            <w:vAlign w:val="center"/>
            <w:hideMark/>
          </w:tcPr>
          <w:p w14:paraId="48FB043F" w14:textId="77777777" w:rsidR="00B35AAF" w:rsidRDefault="00B35AAF">
            <w:pPr>
              <w:jc w:val="center"/>
              <w:rPr>
                <w:rFonts w:ascii="GHEA Grapalat" w:hAnsi="GHEA Grapalat" w:cs="Arial"/>
                <w:sz w:val="20"/>
                <w:szCs w:val="20"/>
              </w:rPr>
            </w:pPr>
            <w:r>
              <w:rPr>
                <w:rFonts w:ascii="GHEA Grapalat" w:hAnsi="GHEA Grapalat" w:cs="Arial"/>
                <w:sz w:val="20"/>
                <w:szCs w:val="20"/>
              </w:rPr>
              <w:t>42</w:t>
            </w:r>
          </w:p>
        </w:tc>
        <w:tc>
          <w:tcPr>
            <w:tcW w:w="4984" w:type="dxa"/>
            <w:tcBorders>
              <w:top w:val="nil"/>
              <w:left w:val="nil"/>
              <w:bottom w:val="single" w:sz="4" w:space="0" w:color="auto"/>
              <w:right w:val="single" w:sz="4" w:space="0" w:color="auto"/>
            </w:tcBorders>
            <w:vAlign w:val="center"/>
            <w:hideMark/>
          </w:tcPr>
          <w:p w14:paraId="60DECDC9" w14:textId="77777777" w:rsidR="00B35AAF" w:rsidRDefault="00B35AAF">
            <w:pPr>
              <w:rPr>
                <w:rFonts w:ascii="GHEA Grapalat" w:hAnsi="GHEA Grapalat" w:cs="Arial"/>
                <w:sz w:val="20"/>
                <w:szCs w:val="20"/>
              </w:rPr>
            </w:pPr>
            <w:r>
              <w:rPr>
                <w:rFonts w:ascii="GHEA Grapalat" w:hAnsi="GHEA Grapalat" w:cs="Arial"/>
                <w:sz w:val="20"/>
                <w:szCs w:val="20"/>
              </w:rPr>
              <w:t>Монтаж стальных электросварных фланцев Ду250, Ру=1,6МПа</w:t>
            </w:r>
          </w:p>
        </w:tc>
        <w:tc>
          <w:tcPr>
            <w:tcW w:w="988" w:type="dxa"/>
            <w:tcBorders>
              <w:top w:val="nil"/>
              <w:left w:val="nil"/>
              <w:bottom w:val="single" w:sz="4" w:space="0" w:color="auto"/>
              <w:right w:val="single" w:sz="4" w:space="0" w:color="auto"/>
            </w:tcBorders>
            <w:vAlign w:val="center"/>
            <w:hideMark/>
          </w:tcPr>
          <w:p w14:paraId="5E897D3F"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5B96C2EF" w14:textId="77777777" w:rsidR="00B35AAF" w:rsidRDefault="00B35AAF">
            <w:pPr>
              <w:jc w:val="center"/>
              <w:rPr>
                <w:rFonts w:ascii="GHEA Grapalat" w:hAnsi="GHEA Grapalat" w:cs="Arial"/>
                <w:sz w:val="20"/>
                <w:szCs w:val="20"/>
              </w:rPr>
            </w:pPr>
            <w:r>
              <w:rPr>
                <w:rFonts w:ascii="GHEA Grapalat" w:hAnsi="GHEA Grapalat" w:cs="Arial"/>
                <w:sz w:val="20"/>
                <w:szCs w:val="20"/>
              </w:rPr>
              <w:t>2</w:t>
            </w:r>
          </w:p>
        </w:tc>
        <w:tc>
          <w:tcPr>
            <w:tcW w:w="1106" w:type="dxa"/>
            <w:tcBorders>
              <w:top w:val="nil"/>
              <w:left w:val="nil"/>
              <w:bottom w:val="single" w:sz="4" w:space="0" w:color="auto"/>
              <w:right w:val="single" w:sz="4" w:space="0" w:color="auto"/>
            </w:tcBorders>
            <w:vAlign w:val="center"/>
            <w:hideMark/>
          </w:tcPr>
          <w:p w14:paraId="41C13DFD" w14:textId="77777777" w:rsidR="00B35AAF" w:rsidRDefault="00B35AAF">
            <w:pPr>
              <w:jc w:val="center"/>
              <w:rPr>
                <w:rFonts w:ascii="GHEA Grapalat" w:hAnsi="GHEA Grapalat" w:cs="Arial"/>
                <w:sz w:val="20"/>
                <w:szCs w:val="20"/>
              </w:rPr>
            </w:pPr>
            <w:r>
              <w:rPr>
                <w:rFonts w:ascii="GHEA Grapalat" w:hAnsi="GHEA Grapalat" w:cs="Arial"/>
                <w:sz w:val="20"/>
                <w:szCs w:val="20"/>
              </w:rPr>
              <w:t>19.59</w:t>
            </w:r>
          </w:p>
        </w:tc>
        <w:tc>
          <w:tcPr>
            <w:tcW w:w="1113" w:type="dxa"/>
            <w:tcBorders>
              <w:top w:val="nil"/>
              <w:left w:val="nil"/>
              <w:bottom w:val="single" w:sz="4" w:space="0" w:color="auto"/>
              <w:right w:val="single" w:sz="4" w:space="0" w:color="auto"/>
            </w:tcBorders>
            <w:vAlign w:val="center"/>
            <w:hideMark/>
          </w:tcPr>
          <w:p w14:paraId="2D73F3B8" w14:textId="77777777" w:rsidR="00B35AAF" w:rsidRDefault="00B35AAF">
            <w:pPr>
              <w:jc w:val="right"/>
              <w:rPr>
                <w:rFonts w:ascii="GHEA Grapalat" w:hAnsi="GHEA Grapalat" w:cs="Arial"/>
                <w:sz w:val="20"/>
                <w:szCs w:val="20"/>
              </w:rPr>
            </w:pPr>
            <w:r>
              <w:rPr>
                <w:rFonts w:ascii="GHEA Grapalat" w:hAnsi="GHEA Grapalat" w:cs="Arial"/>
                <w:sz w:val="20"/>
                <w:szCs w:val="20"/>
              </w:rPr>
              <w:t>39.18</w:t>
            </w:r>
          </w:p>
        </w:tc>
      </w:tr>
      <w:tr w:rsidR="00B35AAF" w14:paraId="3C342460" w14:textId="77777777" w:rsidTr="00B35AAF">
        <w:trPr>
          <w:trHeight w:val="615"/>
        </w:trPr>
        <w:tc>
          <w:tcPr>
            <w:tcW w:w="479" w:type="dxa"/>
            <w:tcBorders>
              <w:top w:val="nil"/>
              <w:left w:val="single" w:sz="4" w:space="0" w:color="auto"/>
              <w:bottom w:val="single" w:sz="4" w:space="0" w:color="auto"/>
              <w:right w:val="single" w:sz="4" w:space="0" w:color="auto"/>
            </w:tcBorders>
            <w:vAlign w:val="center"/>
            <w:hideMark/>
          </w:tcPr>
          <w:p w14:paraId="0E77A775" w14:textId="77777777" w:rsidR="00B35AAF" w:rsidRDefault="00B35AAF">
            <w:pPr>
              <w:jc w:val="center"/>
              <w:rPr>
                <w:rFonts w:ascii="GHEA Grapalat" w:hAnsi="GHEA Grapalat" w:cs="Arial"/>
                <w:sz w:val="20"/>
                <w:szCs w:val="20"/>
              </w:rPr>
            </w:pPr>
            <w:r>
              <w:rPr>
                <w:rFonts w:ascii="GHEA Grapalat" w:hAnsi="GHEA Grapalat" w:cs="Arial"/>
                <w:sz w:val="20"/>
                <w:szCs w:val="20"/>
              </w:rPr>
              <w:t>43</w:t>
            </w:r>
          </w:p>
        </w:tc>
        <w:tc>
          <w:tcPr>
            <w:tcW w:w="4984" w:type="dxa"/>
            <w:tcBorders>
              <w:top w:val="nil"/>
              <w:left w:val="nil"/>
              <w:bottom w:val="single" w:sz="4" w:space="0" w:color="auto"/>
              <w:right w:val="single" w:sz="4" w:space="0" w:color="auto"/>
            </w:tcBorders>
            <w:vAlign w:val="center"/>
            <w:hideMark/>
          </w:tcPr>
          <w:p w14:paraId="1F5FFE36" w14:textId="77777777" w:rsidR="00B35AAF" w:rsidRDefault="00B35AAF">
            <w:pPr>
              <w:rPr>
                <w:rFonts w:ascii="GHEA Grapalat" w:hAnsi="GHEA Grapalat" w:cs="Arial"/>
                <w:sz w:val="20"/>
                <w:szCs w:val="20"/>
              </w:rPr>
            </w:pPr>
            <w:r>
              <w:rPr>
                <w:rFonts w:ascii="GHEA Grapalat" w:hAnsi="GHEA Grapalat" w:cs="Arial"/>
                <w:sz w:val="20"/>
                <w:szCs w:val="20"/>
              </w:rPr>
              <w:t>Монтаж стальных электросварных фланцев Ду250, Ру=1,6МПа</w:t>
            </w:r>
          </w:p>
        </w:tc>
        <w:tc>
          <w:tcPr>
            <w:tcW w:w="988" w:type="dxa"/>
            <w:tcBorders>
              <w:top w:val="nil"/>
              <w:left w:val="nil"/>
              <w:bottom w:val="single" w:sz="4" w:space="0" w:color="auto"/>
              <w:right w:val="single" w:sz="4" w:space="0" w:color="auto"/>
            </w:tcBorders>
            <w:vAlign w:val="center"/>
            <w:hideMark/>
          </w:tcPr>
          <w:p w14:paraId="40A814C4"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0B31710F" w14:textId="77777777" w:rsidR="00B35AAF" w:rsidRDefault="00B35AAF">
            <w:pPr>
              <w:jc w:val="center"/>
              <w:rPr>
                <w:rFonts w:ascii="GHEA Grapalat" w:hAnsi="GHEA Grapalat" w:cs="Arial"/>
                <w:sz w:val="20"/>
                <w:szCs w:val="20"/>
              </w:rPr>
            </w:pPr>
            <w:r>
              <w:rPr>
                <w:rFonts w:ascii="GHEA Grapalat" w:hAnsi="GHEA Grapalat" w:cs="Arial"/>
                <w:sz w:val="20"/>
                <w:szCs w:val="20"/>
              </w:rPr>
              <w:t>70</w:t>
            </w:r>
          </w:p>
        </w:tc>
        <w:tc>
          <w:tcPr>
            <w:tcW w:w="1106" w:type="dxa"/>
            <w:tcBorders>
              <w:top w:val="nil"/>
              <w:left w:val="nil"/>
              <w:bottom w:val="single" w:sz="4" w:space="0" w:color="auto"/>
              <w:right w:val="single" w:sz="4" w:space="0" w:color="auto"/>
            </w:tcBorders>
            <w:vAlign w:val="center"/>
            <w:hideMark/>
          </w:tcPr>
          <w:p w14:paraId="02CAF55D" w14:textId="77777777" w:rsidR="00B35AAF" w:rsidRDefault="00B35AAF">
            <w:pPr>
              <w:jc w:val="center"/>
              <w:rPr>
                <w:rFonts w:ascii="GHEA Grapalat" w:hAnsi="GHEA Grapalat" w:cs="Arial"/>
                <w:sz w:val="20"/>
                <w:szCs w:val="20"/>
              </w:rPr>
            </w:pPr>
            <w:r>
              <w:rPr>
                <w:rFonts w:ascii="GHEA Grapalat" w:hAnsi="GHEA Grapalat" w:cs="Arial"/>
                <w:sz w:val="20"/>
                <w:szCs w:val="20"/>
              </w:rPr>
              <w:t>11.03</w:t>
            </w:r>
          </w:p>
        </w:tc>
        <w:tc>
          <w:tcPr>
            <w:tcW w:w="1113" w:type="dxa"/>
            <w:tcBorders>
              <w:top w:val="nil"/>
              <w:left w:val="nil"/>
              <w:bottom w:val="single" w:sz="4" w:space="0" w:color="auto"/>
              <w:right w:val="single" w:sz="4" w:space="0" w:color="auto"/>
            </w:tcBorders>
            <w:vAlign w:val="center"/>
            <w:hideMark/>
          </w:tcPr>
          <w:p w14:paraId="3F33AB01" w14:textId="77777777" w:rsidR="00B35AAF" w:rsidRDefault="00B35AAF">
            <w:pPr>
              <w:jc w:val="right"/>
              <w:rPr>
                <w:rFonts w:ascii="GHEA Grapalat" w:hAnsi="GHEA Grapalat" w:cs="Arial"/>
                <w:sz w:val="20"/>
                <w:szCs w:val="20"/>
              </w:rPr>
            </w:pPr>
            <w:r>
              <w:rPr>
                <w:rFonts w:ascii="GHEA Grapalat" w:hAnsi="GHEA Grapalat" w:cs="Arial"/>
                <w:sz w:val="20"/>
                <w:szCs w:val="20"/>
              </w:rPr>
              <w:t>771.89</w:t>
            </w:r>
          </w:p>
        </w:tc>
      </w:tr>
      <w:tr w:rsidR="00B35AAF" w14:paraId="22F3D3C9"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37644DA5" w14:textId="77777777" w:rsidR="00B35AAF" w:rsidRDefault="00B35AAF">
            <w:pPr>
              <w:jc w:val="center"/>
              <w:rPr>
                <w:rFonts w:ascii="GHEA Grapalat" w:hAnsi="GHEA Grapalat" w:cs="Arial"/>
                <w:sz w:val="20"/>
                <w:szCs w:val="20"/>
              </w:rPr>
            </w:pPr>
            <w:r>
              <w:rPr>
                <w:rFonts w:ascii="GHEA Grapalat" w:hAnsi="GHEA Grapalat" w:cs="Arial"/>
                <w:sz w:val="20"/>
                <w:szCs w:val="20"/>
              </w:rPr>
              <w:t>44</w:t>
            </w:r>
          </w:p>
        </w:tc>
        <w:tc>
          <w:tcPr>
            <w:tcW w:w="4984" w:type="dxa"/>
            <w:tcBorders>
              <w:top w:val="nil"/>
              <w:left w:val="nil"/>
              <w:bottom w:val="single" w:sz="4" w:space="0" w:color="auto"/>
              <w:right w:val="single" w:sz="4" w:space="0" w:color="auto"/>
            </w:tcBorders>
            <w:vAlign w:val="center"/>
            <w:hideMark/>
          </w:tcPr>
          <w:p w14:paraId="1E037375" w14:textId="77777777" w:rsidR="00B35AAF" w:rsidRDefault="00B35AAF">
            <w:pPr>
              <w:rPr>
                <w:rFonts w:ascii="GHEA Grapalat" w:hAnsi="GHEA Grapalat" w:cs="Arial"/>
                <w:sz w:val="20"/>
                <w:szCs w:val="20"/>
              </w:rPr>
            </w:pPr>
            <w:r>
              <w:rPr>
                <w:rFonts w:ascii="GHEA Grapalat" w:hAnsi="GHEA Grapalat" w:cs="Arial"/>
                <w:sz w:val="20"/>
                <w:szCs w:val="20"/>
              </w:rPr>
              <w:t>(НС)Муфта полиэтилен-металл (ПЭ)Ду500/(Ст)Ду530</w:t>
            </w:r>
          </w:p>
        </w:tc>
        <w:tc>
          <w:tcPr>
            <w:tcW w:w="988" w:type="dxa"/>
            <w:tcBorders>
              <w:top w:val="nil"/>
              <w:left w:val="nil"/>
              <w:bottom w:val="single" w:sz="4" w:space="0" w:color="auto"/>
              <w:right w:val="single" w:sz="4" w:space="0" w:color="auto"/>
            </w:tcBorders>
            <w:vAlign w:val="center"/>
            <w:hideMark/>
          </w:tcPr>
          <w:p w14:paraId="0571120B"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5DCDEEDC" w14:textId="77777777" w:rsidR="00B35AAF" w:rsidRDefault="00B35AAF">
            <w:pPr>
              <w:jc w:val="center"/>
              <w:rPr>
                <w:rFonts w:ascii="GHEA Grapalat" w:hAnsi="GHEA Grapalat" w:cs="Arial"/>
                <w:sz w:val="20"/>
                <w:szCs w:val="20"/>
              </w:rPr>
            </w:pPr>
            <w:r>
              <w:rPr>
                <w:rFonts w:ascii="GHEA Grapalat" w:hAnsi="GHEA Grapalat" w:cs="Arial"/>
                <w:sz w:val="20"/>
                <w:szCs w:val="20"/>
              </w:rPr>
              <w:t>24</w:t>
            </w:r>
          </w:p>
        </w:tc>
        <w:tc>
          <w:tcPr>
            <w:tcW w:w="1106" w:type="dxa"/>
            <w:tcBorders>
              <w:top w:val="nil"/>
              <w:left w:val="nil"/>
              <w:bottom w:val="single" w:sz="4" w:space="0" w:color="auto"/>
              <w:right w:val="single" w:sz="4" w:space="0" w:color="auto"/>
            </w:tcBorders>
            <w:vAlign w:val="center"/>
            <w:hideMark/>
          </w:tcPr>
          <w:p w14:paraId="405156F9" w14:textId="77777777" w:rsidR="00B35AAF" w:rsidRDefault="00B35AAF">
            <w:pPr>
              <w:jc w:val="center"/>
              <w:rPr>
                <w:rFonts w:ascii="GHEA Grapalat" w:hAnsi="GHEA Grapalat" w:cs="Arial"/>
                <w:sz w:val="20"/>
                <w:szCs w:val="20"/>
              </w:rPr>
            </w:pPr>
            <w:r>
              <w:rPr>
                <w:rFonts w:ascii="GHEA Grapalat" w:hAnsi="GHEA Grapalat" w:cs="Arial"/>
                <w:sz w:val="20"/>
                <w:szCs w:val="20"/>
              </w:rPr>
              <w:t>132.98</w:t>
            </w:r>
          </w:p>
        </w:tc>
        <w:tc>
          <w:tcPr>
            <w:tcW w:w="1113" w:type="dxa"/>
            <w:tcBorders>
              <w:top w:val="nil"/>
              <w:left w:val="nil"/>
              <w:bottom w:val="single" w:sz="4" w:space="0" w:color="auto"/>
              <w:right w:val="single" w:sz="4" w:space="0" w:color="auto"/>
            </w:tcBorders>
            <w:vAlign w:val="center"/>
            <w:hideMark/>
          </w:tcPr>
          <w:p w14:paraId="0B825B43" w14:textId="77777777" w:rsidR="00B35AAF" w:rsidRDefault="00B35AAF">
            <w:pPr>
              <w:jc w:val="right"/>
              <w:rPr>
                <w:rFonts w:ascii="GHEA Grapalat" w:hAnsi="GHEA Grapalat" w:cs="Arial"/>
                <w:sz w:val="20"/>
                <w:szCs w:val="20"/>
              </w:rPr>
            </w:pPr>
            <w:r>
              <w:rPr>
                <w:rFonts w:ascii="GHEA Grapalat" w:hAnsi="GHEA Grapalat" w:cs="Arial"/>
                <w:sz w:val="20"/>
                <w:szCs w:val="20"/>
              </w:rPr>
              <w:t>3191.448</w:t>
            </w:r>
          </w:p>
        </w:tc>
      </w:tr>
      <w:tr w:rsidR="00B35AAF" w14:paraId="2797FA24"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7F109391" w14:textId="77777777" w:rsidR="00B35AAF" w:rsidRDefault="00B35AAF">
            <w:pPr>
              <w:jc w:val="center"/>
              <w:rPr>
                <w:rFonts w:ascii="GHEA Grapalat" w:hAnsi="GHEA Grapalat" w:cs="Arial"/>
                <w:sz w:val="20"/>
                <w:szCs w:val="20"/>
              </w:rPr>
            </w:pPr>
            <w:r>
              <w:rPr>
                <w:rFonts w:ascii="GHEA Grapalat" w:hAnsi="GHEA Grapalat" w:cs="Arial"/>
                <w:sz w:val="20"/>
                <w:szCs w:val="20"/>
              </w:rPr>
              <w:lastRenderedPageBreak/>
              <w:t>45</w:t>
            </w:r>
          </w:p>
        </w:tc>
        <w:tc>
          <w:tcPr>
            <w:tcW w:w="4984" w:type="dxa"/>
            <w:tcBorders>
              <w:top w:val="nil"/>
              <w:left w:val="nil"/>
              <w:bottom w:val="single" w:sz="4" w:space="0" w:color="auto"/>
              <w:right w:val="single" w:sz="4" w:space="0" w:color="auto"/>
            </w:tcBorders>
            <w:vAlign w:val="center"/>
            <w:hideMark/>
          </w:tcPr>
          <w:p w14:paraId="39FA21CE" w14:textId="77777777" w:rsidR="00B35AAF" w:rsidRDefault="00B35AAF">
            <w:pPr>
              <w:rPr>
                <w:rFonts w:ascii="GHEA Grapalat" w:hAnsi="GHEA Grapalat" w:cs="Arial"/>
                <w:sz w:val="20"/>
                <w:szCs w:val="20"/>
              </w:rPr>
            </w:pPr>
            <w:r>
              <w:rPr>
                <w:rFonts w:ascii="GHEA Grapalat" w:hAnsi="GHEA Grapalat" w:cs="Arial"/>
                <w:sz w:val="20"/>
                <w:szCs w:val="20"/>
              </w:rPr>
              <w:t>(НС)Муфта полиэтилен-металл (ПЭ)Ду400/(Ст)Ду426</w:t>
            </w:r>
          </w:p>
        </w:tc>
        <w:tc>
          <w:tcPr>
            <w:tcW w:w="988" w:type="dxa"/>
            <w:tcBorders>
              <w:top w:val="nil"/>
              <w:left w:val="nil"/>
              <w:bottom w:val="single" w:sz="4" w:space="0" w:color="auto"/>
              <w:right w:val="single" w:sz="4" w:space="0" w:color="auto"/>
            </w:tcBorders>
            <w:vAlign w:val="center"/>
            <w:hideMark/>
          </w:tcPr>
          <w:p w14:paraId="4BEFA6B0"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43DA9962" w14:textId="77777777" w:rsidR="00B35AAF" w:rsidRDefault="00B35AAF">
            <w:pPr>
              <w:jc w:val="center"/>
              <w:rPr>
                <w:rFonts w:ascii="GHEA Grapalat" w:hAnsi="GHEA Grapalat" w:cs="Arial"/>
                <w:sz w:val="20"/>
                <w:szCs w:val="20"/>
              </w:rPr>
            </w:pPr>
            <w:r>
              <w:rPr>
                <w:rFonts w:ascii="GHEA Grapalat" w:hAnsi="GHEA Grapalat" w:cs="Arial"/>
                <w:sz w:val="20"/>
                <w:szCs w:val="20"/>
              </w:rPr>
              <w:t>6</w:t>
            </w:r>
          </w:p>
        </w:tc>
        <w:tc>
          <w:tcPr>
            <w:tcW w:w="1106" w:type="dxa"/>
            <w:tcBorders>
              <w:top w:val="nil"/>
              <w:left w:val="nil"/>
              <w:bottom w:val="single" w:sz="4" w:space="0" w:color="auto"/>
              <w:right w:val="single" w:sz="4" w:space="0" w:color="auto"/>
            </w:tcBorders>
            <w:vAlign w:val="center"/>
            <w:hideMark/>
          </w:tcPr>
          <w:p w14:paraId="343B3093" w14:textId="77777777" w:rsidR="00B35AAF" w:rsidRDefault="00B35AAF">
            <w:pPr>
              <w:jc w:val="center"/>
              <w:rPr>
                <w:rFonts w:ascii="GHEA Grapalat" w:hAnsi="GHEA Grapalat" w:cs="Arial"/>
                <w:sz w:val="20"/>
                <w:szCs w:val="20"/>
              </w:rPr>
            </w:pPr>
            <w:r>
              <w:rPr>
                <w:rFonts w:ascii="GHEA Grapalat" w:hAnsi="GHEA Grapalat" w:cs="Arial"/>
                <w:sz w:val="20"/>
                <w:szCs w:val="20"/>
              </w:rPr>
              <w:t>96.40</w:t>
            </w:r>
          </w:p>
        </w:tc>
        <w:tc>
          <w:tcPr>
            <w:tcW w:w="1113" w:type="dxa"/>
            <w:tcBorders>
              <w:top w:val="nil"/>
              <w:left w:val="nil"/>
              <w:bottom w:val="single" w:sz="4" w:space="0" w:color="auto"/>
              <w:right w:val="single" w:sz="4" w:space="0" w:color="auto"/>
            </w:tcBorders>
            <w:vAlign w:val="center"/>
            <w:hideMark/>
          </w:tcPr>
          <w:p w14:paraId="5DC3476D" w14:textId="77777777" w:rsidR="00B35AAF" w:rsidRDefault="00B35AAF">
            <w:pPr>
              <w:jc w:val="right"/>
              <w:rPr>
                <w:rFonts w:ascii="GHEA Grapalat" w:hAnsi="GHEA Grapalat" w:cs="Arial"/>
                <w:sz w:val="20"/>
                <w:szCs w:val="20"/>
              </w:rPr>
            </w:pPr>
            <w:r>
              <w:rPr>
                <w:rFonts w:ascii="GHEA Grapalat" w:hAnsi="GHEA Grapalat" w:cs="Arial"/>
                <w:sz w:val="20"/>
                <w:szCs w:val="20"/>
              </w:rPr>
              <w:t>578.394</w:t>
            </w:r>
          </w:p>
        </w:tc>
      </w:tr>
      <w:tr w:rsidR="00B35AAF" w14:paraId="69B7FECA"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0C63ECE1" w14:textId="77777777" w:rsidR="00B35AAF" w:rsidRDefault="00B35AAF">
            <w:pPr>
              <w:jc w:val="center"/>
              <w:rPr>
                <w:rFonts w:ascii="GHEA Grapalat" w:hAnsi="GHEA Grapalat" w:cs="Arial"/>
                <w:sz w:val="20"/>
                <w:szCs w:val="20"/>
              </w:rPr>
            </w:pPr>
            <w:r>
              <w:rPr>
                <w:rFonts w:ascii="GHEA Grapalat" w:hAnsi="GHEA Grapalat" w:cs="Arial"/>
                <w:sz w:val="20"/>
                <w:szCs w:val="20"/>
              </w:rPr>
              <w:t>46</w:t>
            </w:r>
          </w:p>
        </w:tc>
        <w:tc>
          <w:tcPr>
            <w:tcW w:w="4984" w:type="dxa"/>
            <w:tcBorders>
              <w:top w:val="nil"/>
              <w:left w:val="nil"/>
              <w:bottom w:val="single" w:sz="4" w:space="0" w:color="auto"/>
              <w:right w:val="single" w:sz="4" w:space="0" w:color="auto"/>
            </w:tcBorders>
            <w:vAlign w:val="center"/>
            <w:hideMark/>
          </w:tcPr>
          <w:p w14:paraId="7083373F" w14:textId="77777777" w:rsidR="00B35AAF" w:rsidRDefault="00B35AAF">
            <w:pPr>
              <w:rPr>
                <w:rFonts w:ascii="GHEA Grapalat" w:hAnsi="GHEA Grapalat" w:cs="Arial"/>
                <w:sz w:val="20"/>
                <w:szCs w:val="20"/>
              </w:rPr>
            </w:pPr>
            <w:r>
              <w:rPr>
                <w:rFonts w:ascii="GHEA Grapalat" w:hAnsi="GHEA Grapalat" w:cs="Arial"/>
                <w:sz w:val="20"/>
                <w:szCs w:val="20"/>
              </w:rPr>
              <w:t>(НС)Муфта полиэтилен-металл (ПЭ)Ду160/(Ст)Ду150</w:t>
            </w:r>
          </w:p>
        </w:tc>
        <w:tc>
          <w:tcPr>
            <w:tcW w:w="988" w:type="dxa"/>
            <w:tcBorders>
              <w:top w:val="nil"/>
              <w:left w:val="nil"/>
              <w:bottom w:val="single" w:sz="4" w:space="0" w:color="auto"/>
              <w:right w:val="single" w:sz="4" w:space="0" w:color="auto"/>
            </w:tcBorders>
            <w:vAlign w:val="center"/>
            <w:hideMark/>
          </w:tcPr>
          <w:p w14:paraId="74EB5EF9"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04A776AA" w14:textId="77777777" w:rsidR="00B35AAF" w:rsidRDefault="00B35AAF">
            <w:pPr>
              <w:jc w:val="center"/>
              <w:rPr>
                <w:rFonts w:ascii="GHEA Grapalat" w:hAnsi="GHEA Grapalat" w:cs="Arial"/>
                <w:sz w:val="20"/>
                <w:szCs w:val="20"/>
              </w:rPr>
            </w:pPr>
            <w:r>
              <w:rPr>
                <w:rFonts w:ascii="GHEA Grapalat" w:hAnsi="GHEA Grapalat" w:cs="Arial"/>
                <w:sz w:val="20"/>
                <w:szCs w:val="20"/>
              </w:rPr>
              <w:t>2</w:t>
            </w:r>
          </w:p>
        </w:tc>
        <w:tc>
          <w:tcPr>
            <w:tcW w:w="1106" w:type="dxa"/>
            <w:tcBorders>
              <w:top w:val="nil"/>
              <w:left w:val="nil"/>
              <w:bottom w:val="single" w:sz="4" w:space="0" w:color="auto"/>
              <w:right w:val="single" w:sz="4" w:space="0" w:color="auto"/>
            </w:tcBorders>
            <w:vAlign w:val="center"/>
            <w:hideMark/>
          </w:tcPr>
          <w:p w14:paraId="27800325" w14:textId="77777777" w:rsidR="00B35AAF" w:rsidRDefault="00B35AAF">
            <w:pPr>
              <w:jc w:val="center"/>
              <w:rPr>
                <w:rFonts w:ascii="GHEA Grapalat" w:hAnsi="GHEA Grapalat" w:cs="Arial"/>
                <w:sz w:val="20"/>
                <w:szCs w:val="20"/>
              </w:rPr>
            </w:pPr>
            <w:r>
              <w:rPr>
                <w:rFonts w:ascii="GHEA Grapalat" w:hAnsi="GHEA Grapalat" w:cs="Arial"/>
                <w:sz w:val="20"/>
                <w:szCs w:val="20"/>
              </w:rPr>
              <w:t>42.26</w:t>
            </w:r>
          </w:p>
        </w:tc>
        <w:tc>
          <w:tcPr>
            <w:tcW w:w="1113" w:type="dxa"/>
            <w:tcBorders>
              <w:top w:val="nil"/>
              <w:left w:val="nil"/>
              <w:bottom w:val="single" w:sz="4" w:space="0" w:color="auto"/>
              <w:right w:val="single" w:sz="4" w:space="0" w:color="auto"/>
            </w:tcBorders>
            <w:vAlign w:val="center"/>
            <w:hideMark/>
          </w:tcPr>
          <w:p w14:paraId="75055C6F" w14:textId="77777777" w:rsidR="00B35AAF" w:rsidRDefault="00B35AAF">
            <w:pPr>
              <w:jc w:val="right"/>
              <w:rPr>
                <w:rFonts w:ascii="GHEA Grapalat" w:hAnsi="GHEA Grapalat" w:cs="Arial"/>
                <w:sz w:val="20"/>
                <w:szCs w:val="20"/>
              </w:rPr>
            </w:pPr>
            <w:r>
              <w:rPr>
                <w:rFonts w:ascii="GHEA Grapalat" w:hAnsi="GHEA Grapalat" w:cs="Arial"/>
                <w:sz w:val="20"/>
                <w:szCs w:val="20"/>
              </w:rPr>
              <w:t>84.528</w:t>
            </w:r>
          </w:p>
        </w:tc>
      </w:tr>
      <w:tr w:rsidR="00B35AAF" w14:paraId="1D3DEDC9"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52B67DF3" w14:textId="77777777" w:rsidR="00B35AAF" w:rsidRDefault="00B35AAF">
            <w:pPr>
              <w:jc w:val="center"/>
              <w:rPr>
                <w:rFonts w:ascii="GHEA Grapalat" w:hAnsi="GHEA Grapalat" w:cs="Arial"/>
                <w:sz w:val="20"/>
                <w:szCs w:val="20"/>
              </w:rPr>
            </w:pPr>
            <w:r>
              <w:rPr>
                <w:rFonts w:ascii="GHEA Grapalat" w:hAnsi="GHEA Grapalat" w:cs="Arial"/>
                <w:sz w:val="20"/>
                <w:szCs w:val="20"/>
              </w:rPr>
              <w:t>47</w:t>
            </w:r>
          </w:p>
        </w:tc>
        <w:tc>
          <w:tcPr>
            <w:tcW w:w="4984" w:type="dxa"/>
            <w:tcBorders>
              <w:top w:val="nil"/>
              <w:left w:val="nil"/>
              <w:bottom w:val="single" w:sz="4" w:space="0" w:color="auto"/>
              <w:right w:val="single" w:sz="4" w:space="0" w:color="auto"/>
            </w:tcBorders>
            <w:vAlign w:val="center"/>
            <w:hideMark/>
          </w:tcPr>
          <w:p w14:paraId="3E0AA2B4" w14:textId="77777777" w:rsidR="00B35AAF" w:rsidRDefault="00B35AAF">
            <w:pPr>
              <w:rPr>
                <w:rFonts w:ascii="GHEA Grapalat" w:hAnsi="GHEA Grapalat" w:cs="Arial"/>
                <w:sz w:val="20"/>
                <w:szCs w:val="20"/>
              </w:rPr>
            </w:pPr>
            <w:r>
              <w:rPr>
                <w:rFonts w:ascii="GHEA Grapalat" w:hAnsi="GHEA Grapalat" w:cs="Arial"/>
                <w:sz w:val="20"/>
                <w:szCs w:val="20"/>
              </w:rPr>
              <w:t>Переход полиэтиленовый (ПЭ) трубный Ду500/160</w:t>
            </w:r>
          </w:p>
        </w:tc>
        <w:tc>
          <w:tcPr>
            <w:tcW w:w="988" w:type="dxa"/>
            <w:tcBorders>
              <w:top w:val="nil"/>
              <w:left w:val="nil"/>
              <w:bottom w:val="single" w:sz="4" w:space="0" w:color="auto"/>
              <w:right w:val="single" w:sz="4" w:space="0" w:color="auto"/>
            </w:tcBorders>
            <w:vAlign w:val="center"/>
            <w:hideMark/>
          </w:tcPr>
          <w:p w14:paraId="39109B8C"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4D2C20A0" w14:textId="77777777" w:rsidR="00B35AAF" w:rsidRDefault="00B35AAF">
            <w:pPr>
              <w:jc w:val="center"/>
              <w:rPr>
                <w:rFonts w:ascii="GHEA Grapalat" w:hAnsi="GHEA Grapalat" w:cs="Arial"/>
                <w:sz w:val="20"/>
                <w:szCs w:val="20"/>
              </w:rPr>
            </w:pPr>
            <w:r>
              <w:rPr>
                <w:rFonts w:ascii="GHEA Grapalat" w:hAnsi="GHEA Grapalat" w:cs="Arial"/>
                <w:sz w:val="20"/>
                <w:szCs w:val="20"/>
              </w:rPr>
              <w:t>1</w:t>
            </w:r>
          </w:p>
        </w:tc>
        <w:tc>
          <w:tcPr>
            <w:tcW w:w="1106" w:type="dxa"/>
            <w:tcBorders>
              <w:top w:val="nil"/>
              <w:left w:val="nil"/>
              <w:bottom w:val="single" w:sz="4" w:space="0" w:color="auto"/>
              <w:right w:val="single" w:sz="4" w:space="0" w:color="auto"/>
            </w:tcBorders>
            <w:vAlign w:val="center"/>
            <w:hideMark/>
          </w:tcPr>
          <w:p w14:paraId="30EC8101" w14:textId="77777777" w:rsidR="00B35AAF" w:rsidRDefault="00B35AAF">
            <w:pPr>
              <w:jc w:val="center"/>
              <w:rPr>
                <w:rFonts w:ascii="GHEA Grapalat" w:hAnsi="GHEA Grapalat" w:cs="Arial"/>
                <w:sz w:val="20"/>
                <w:szCs w:val="20"/>
              </w:rPr>
            </w:pPr>
            <w:r>
              <w:rPr>
                <w:rFonts w:ascii="GHEA Grapalat" w:hAnsi="GHEA Grapalat" w:cs="Arial"/>
                <w:sz w:val="20"/>
                <w:szCs w:val="20"/>
              </w:rPr>
              <w:t>42.26</w:t>
            </w:r>
          </w:p>
        </w:tc>
        <w:tc>
          <w:tcPr>
            <w:tcW w:w="1113" w:type="dxa"/>
            <w:tcBorders>
              <w:top w:val="nil"/>
              <w:left w:val="nil"/>
              <w:bottom w:val="single" w:sz="4" w:space="0" w:color="auto"/>
              <w:right w:val="single" w:sz="4" w:space="0" w:color="auto"/>
            </w:tcBorders>
            <w:vAlign w:val="center"/>
            <w:hideMark/>
          </w:tcPr>
          <w:p w14:paraId="7C1DC5E5" w14:textId="77777777" w:rsidR="00B35AAF" w:rsidRDefault="00B35AAF">
            <w:pPr>
              <w:jc w:val="right"/>
              <w:rPr>
                <w:rFonts w:ascii="GHEA Grapalat" w:hAnsi="GHEA Grapalat" w:cs="Arial"/>
                <w:sz w:val="20"/>
                <w:szCs w:val="20"/>
              </w:rPr>
            </w:pPr>
            <w:r>
              <w:rPr>
                <w:rFonts w:ascii="GHEA Grapalat" w:hAnsi="GHEA Grapalat" w:cs="Arial"/>
                <w:sz w:val="20"/>
                <w:szCs w:val="20"/>
              </w:rPr>
              <w:t>42.264</w:t>
            </w:r>
          </w:p>
        </w:tc>
      </w:tr>
      <w:tr w:rsidR="00B35AAF" w14:paraId="2E92D9AE"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6BD7FAC7" w14:textId="77777777" w:rsidR="00B35AAF" w:rsidRDefault="00B35AAF">
            <w:pPr>
              <w:jc w:val="center"/>
              <w:rPr>
                <w:rFonts w:ascii="GHEA Grapalat" w:hAnsi="GHEA Grapalat" w:cs="Arial"/>
                <w:sz w:val="20"/>
                <w:szCs w:val="20"/>
              </w:rPr>
            </w:pPr>
            <w:r>
              <w:rPr>
                <w:rFonts w:ascii="GHEA Grapalat" w:hAnsi="GHEA Grapalat" w:cs="Arial"/>
                <w:sz w:val="20"/>
                <w:szCs w:val="20"/>
              </w:rPr>
              <w:t>48</w:t>
            </w:r>
          </w:p>
        </w:tc>
        <w:tc>
          <w:tcPr>
            <w:tcW w:w="4984" w:type="dxa"/>
            <w:tcBorders>
              <w:top w:val="nil"/>
              <w:left w:val="nil"/>
              <w:bottom w:val="single" w:sz="4" w:space="0" w:color="auto"/>
              <w:right w:val="single" w:sz="4" w:space="0" w:color="auto"/>
            </w:tcBorders>
            <w:vAlign w:val="center"/>
            <w:hideMark/>
          </w:tcPr>
          <w:p w14:paraId="57BC9E6D" w14:textId="77777777" w:rsidR="00B35AAF" w:rsidRDefault="00B35AAF">
            <w:pPr>
              <w:rPr>
                <w:rFonts w:ascii="GHEA Grapalat" w:hAnsi="GHEA Grapalat" w:cs="Arial"/>
                <w:sz w:val="20"/>
                <w:szCs w:val="20"/>
              </w:rPr>
            </w:pPr>
            <w:r>
              <w:rPr>
                <w:rFonts w:ascii="GHEA Grapalat" w:hAnsi="GHEA Grapalat" w:cs="Arial"/>
                <w:sz w:val="20"/>
                <w:szCs w:val="20"/>
              </w:rPr>
              <w:t>Переход полиэтиленовый трубный (ПЭ)Ду400/160</w:t>
            </w:r>
          </w:p>
        </w:tc>
        <w:tc>
          <w:tcPr>
            <w:tcW w:w="988" w:type="dxa"/>
            <w:tcBorders>
              <w:top w:val="nil"/>
              <w:left w:val="nil"/>
              <w:bottom w:val="single" w:sz="4" w:space="0" w:color="auto"/>
              <w:right w:val="single" w:sz="4" w:space="0" w:color="auto"/>
            </w:tcBorders>
            <w:vAlign w:val="center"/>
            <w:hideMark/>
          </w:tcPr>
          <w:p w14:paraId="7A16986E"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4FE2B630" w14:textId="77777777" w:rsidR="00B35AAF" w:rsidRDefault="00B35AAF">
            <w:pPr>
              <w:jc w:val="center"/>
              <w:rPr>
                <w:rFonts w:ascii="GHEA Grapalat" w:hAnsi="GHEA Grapalat" w:cs="Arial"/>
                <w:sz w:val="20"/>
                <w:szCs w:val="20"/>
              </w:rPr>
            </w:pPr>
            <w:r>
              <w:rPr>
                <w:rFonts w:ascii="GHEA Grapalat" w:hAnsi="GHEA Grapalat" w:cs="Arial"/>
                <w:sz w:val="20"/>
                <w:szCs w:val="20"/>
              </w:rPr>
              <w:t>1</w:t>
            </w:r>
          </w:p>
        </w:tc>
        <w:tc>
          <w:tcPr>
            <w:tcW w:w="1106" w:type="dxa"/>
            <w:tcBorders>
              <w:top w:val="nil"/>
              <w:left w:val="nil"/>
              <w:bottom w:val="single" w:sz="4" w:space="0" w:color="auto"/>
              <w:right w:val="single" w:sz="4" w:space="0" w:color="auto"/>
            </w:tcBorders>
            <w:vAlign w:val="center"/>
            <w:hideMark/>
          </w:tcPr>
          <w:p w14:paraId="47741D96" w14:textId="77777777" w:rsidR="00B35AAF" w:rsidRDefault="00B35AAF">
            <w:pPr>
              <w:jc w:val="center"/>
              <w:rPr>
                <w:rFonts w:ascii="GHEA Grapalat" w:hAnsi="GHEA Grapalat" w:cs="Arial"/>
                <w:sz w:val="20"/>
                <w:szCs w:val="20"/>
              </w:rPr>
            </w:pPr>
            <w:r>
              <w:rPr>
                <w:rFonts w:ascii="GHEA Grapalat" w:hAnsi="GHEA Grapalat" w:cs="Arial"/>
                <w:sz w:val="20"/>
                <w:szCs w:val="20"/>
              </w:rPr>
              <w:t>42.26</w:t>
            </w:r>
          </w:p>
        </w:tc>
        <w:tc>
          <w:tcPr>
            <w:tcW w:w="1113" w:type="dxa"/>
            <w:tcBorders>
              <w:top w:val="nil"/>
              <w:left w:val="nil"/>
              <w:bottom w:val="single" w:sz="4" w:space="0" w:color="auto"/>
              <w:right w:val="single" w:sz="4" w:space="0" w:color="auto"/>
            </w:tcBorders>
            <w:vAlign w:val="center"/>
            <w:hideMark/>
          </w:tcPr>
          <w:p w14:paraId="4C9FEEA4" w14:textId="77777777" w:rsidR="00B35AAF" w:rsidRDefault="00B35AAF">
            <w:pPr>
              <w:jc w:val="right"/>
              <w:rPr>
                <w:rFonts w:ascii="GHEA Grapalat" w:hAnsi="GHEA Grapalat" w:cs="Arial"/>
                <w:sz w:val="20"/>
                <w:szCs w:val="20"/>
              </w:rPr>
            </w:pPr>
            <w:r>
              <w:rPr>
                <w:rFonts w:ascii="GHEA Grapalat" w:hAnsi="GHEA Grapalat" w:cs="Arial"/>
                <w:sz w:val="20"/>
                <w:szCs w:val="20"/>
              </w:rPr>
              <w:t>42.264</w:t>
            </w:r>
          </w:p>
        </w:tc>
      </w:tr>
      <w:tr w:rsidR="00B35AAF" w14:paraId="3AB50A2E"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52B5A25B" w14:textId="77777777" w:rsidR="00B35AAF" w:rsidRDefault="00B35AAF">
            <w:pPr>
              <w:jc w:val="center"/>
              <w:rPr>
                <w:rFonts w:ascii="GHEA Grapalat" w:hAnsi="GHEA Grapalat" w:cs="Arial"/>
                <w:sz w:val="20"/>
                <w:szCs w:val="20"/>
              </w:rPr>
            </w:pPr>
            <w:r>
              <w:rPr>
                <w:rFonts w:ascii="GHEA Grapalat" w:hAnsi="GHEA Grapalat" w:cs="Arial"/>
                <w:sz w:val="20"/>
                <w:szCs w:val="20"/>
              </w:rPr>
              <w:t>49</w:t>
            </w:r>
          </w:p>
        </w:tc>
        <w:tc>
          <w:tcPr>
            <w:tcW w:w="4984" w:type="dxa"/>
            <w:tcBorders>
              <w:top w:val="nil"/>
              <w:left w:val="nil"/>
              <w:bottom w:val="single" w:sz="4" w:space="0" w:color="auto"/>
              <w:right w:val="single" w:sz="4" w:space="0" w:color="auto"/>
            </w:tcBorders>
            <w:vAlign w:val="center"/>
            <w:hideMark/>
          </w:tcPr>
          <w:p w14:paraId="1D22551A" w14:textId="77777777" w:rsidR="00B35AAF" w:rsidRDefault="00B35AAF">
            <w:pPr>
              <w:rPr>
                <w:rFonts w:ascii="GHEA Grapalat" w:hAnsi="GHEA Grapalat" w:cs="Arial"/>
                <w:sz w:val="20"/>
                <w:szCs w:val="20"/>
              </w:rPr>
            </w:pPr>
            <w:r>
              <w:rPr>
                <w:rFonts w:ascii="GHEA Grapalat" w:hAnsi="GHEA Grapalat" w:cs="Arial"/>
                <w:sz w:val="20"/>
                <w:szCs w:val="20"/>
              </w:rPr>
              <w:t>Фитинги для стальных труб</w:t>
            </w:r>
          </w:p>
        </w:tc>
        <w:tc>
          <w:tcPr>
            <w:tcW w:w="988" w:type="dxa"/>
            <w:tcBorders>
              <w:top w:val="nil"/>
              <w:left w:val="nil"/>
              <w:bottom w:val="single" w:sz="4" w:space="0" w:color="auto"/>
              <w:right w:val="single" w:sz="4" w:space="0" w:color="auto"/>
            </w:tcBorders>
            <w:vAlign w:val="center"/>
            <w:hideMark/>
          </w:tcPr>
          <w:p w14:paraId="49278A55" w14:textId="77777777" w:rsidR="00B35AAF" w:rsidRDefault="00B35AAF">
            <w:pPr>
              <w:jc w:val="center"/>
              <w:rPr>
                <w:rFonts w:ascii="GHEA Grapalat" w:hAnsi="GHEA Grapalat" w:cs="Arial"/>
                <w:sz w:val="20"/>
                <w:szCs w:val="20"/>
              </w:rPr>
            </w:pPr>
            <w:r>
              <w:rPr>
                <w:rFonts w:ascii="GHEA Grapalat" w:hAnsi="GHEA Grapalat" w:cs="Arial"/>
                <w:sz w:val="20"/>
                <w:szCs w:val="20"/>
              </w:rPr>
              <w:t>т</w:t>
            </w:r>
          </w:p>
        </w:tc>
        <w:tc>
          <w:tcPr>
            <w:tcW w:w="910" w:type="dxa"/>
            <w:tcBorders>
              <w:top w:val="nil"/>
              <w:left w:val="nil"/>
              <w:bottom w:val="single" w:sz="4" w:space="0" w:color="auto"/>
              <w:right w:val="single" w:sz="4" w:space="0" w:color="auto"/>
            </w:tcBorders>
            <w:vAlign w:val="center"/>
            <w:hideMark/>
          </w:tcPr>
          <w:p w14:paraId="0CF2A816" w14:textId="77777777" w:rsidR="00B35AAF" w:rsidRDefault="00B35AAF">
            <w:pPr>
              <w:jc w:val="center"/>
              <w:rPr>
                <w:rFonts w:ascii="GHEA Grapalat" w:hAnsi="GHEA Grapalat" w:cs="Arial"/>
                <w:sz w:val="20"/>
                <w:szCs w:val="20"/>
              </w:rPr>
            </w:pPr>
            <w:r>
              <w:rPr>
                <w:rFonts w:ascii="GHEA Grapalat" w:hAnsi="GHEA Grapalat" w:cs="Arial"/>
                <w:sz w:val="20"/>
                <w:szCs w:val="20"/>
              </w:rPr>
              <w:t>0.122</w:t>
            </w:r>
          </w:p>
        </w:tc>
        <w:tc>
          <w:tcPr>
            <w:tcW w:w="1106" w:type="dxa"/>
            <w:tcBorders>
              <w:top w:val="nil"/>
              <w:left w:val="nil"/>
              <w:bottom w:val="single" w:sz="4" w:space="0" w:color="auto"/>
              <w:right w:val="single" w:sz="4" w:space="0" w:color="auto"/>
            </w:tcBorders>
            <w:vAlign w:val="center"/>
            <w:hideMark/>
          </w:tcPr>
          <w:p w14:paraId="5427193A" w14:textId="77777777" w:rsidR="00B35AAF" w:rsidRDefault="00B35AAF">
            <w:pPr>
              <w:jc w:val="center"/>
              <w:rPr>
                <w:rFonts w:ascii="GHEA Grapalat" w:hAnsi="GHEA Grapalat" w:cs="Arial"/>
                <w:sz w:val="20"/>
                <w:szCs w:val="20"/>
              </w:rPr>
            </w:pPr>
            <w:r>
              <w:rPr>
                <w:rFonts w:ascii="GHEA Grapalat" w:hAnsi="GHEA Grapalat" w:cs="Arial"/>
                <w:sz w:val="20"/>
                <w:szCs w:val="20"/>
              </w:rPr>
              <w:t>787.55</w:t>
            </w:r>
          </w:p>
        </w:tc>
        <w:tc>
          <w:tcPr>
            <w:tcW w:w="1113" w:type="dxa"/>
            <w:tcBorders>
              <w:top w:val="nil"/>
              <w:left w:val="nil"/>
              <w:bottom w:val="single" w:sz="4" w:space="0" w:color="auto"/>
              <w:right w:val="single" w:sz="4" w:space="0" w:color="auto"/>
            </w:tcBorders>
            <w:vAlign w:val="center"/>
            <w:hideMark/>
          </w:tcPr>
          <w:p w14:paraId="7AFF999D" w14:textId="77777777" w:rsidR="00B35AAF" w:rsidRDefault="00B35AAF">
            <w:pPr>
              <w:jc w:val="right"/>
              <w:rPr>
                <w:rFonts w:ascii="GHEA Grapalat" w:hAnsi="GHEA Grapalat" w:cs="Arial"/>
                <w:sz w:val="20"/>
                <w:szCs w:val="20"/>
              </w:rPr>
            </w:pPr>
            <w:r>
              <w:rPr>
                <w:rFonts w:ascii="GHEA Grapalat" w:hAnsi="GHEA Grapalat" w:cs="Arial"/>
                <w:sz w:val="20"/>
                <w:szCs w:val="20"/>
              </w:rPr>
              <w:t>96.08049</w:t>
            </w:r>
          </w:p>
        </w:tc>
      </w:tr>
      <w:tr w:rsidR="00B35AAF" w14:paraId="3E6A0740" w14:textId="77777777" w:rsidTr="00B35AAF">
        <w:trPr>
          <w:trHeight w:val="645"/>
        </w:trPr>
        <w:tc>
          <w:tcPr>
            <w:tcW w:w="479" w:type="dxa"/>
            <w:tcBorders>
              <w:top w:val="nil"/>
              <w:left w:val="single" w:sz="4" w:space="0" w:color="auto"/>
              <w:bottom w:val="single" w:sz="4" w:space="0" w:color="auto"/>
              <w:right w:val="single" w:sz="4" w:space="0" w:color="auto"/>
            </w:tcBorders>
            <w:vAlign w:val="center"/>
            <w:hideMark/>
          </w:tcPr>
          <w:p w14:paraId="4E546126" w14:textId="77777777" w:rsidR="00B35AAF" w:rsidRDefault="00B35AAF">
            <w:pPr>
              <w:jc w:val="center"/>
              <w:rPr>
                <w:rFonts w:ascii="GHEA Grapalat" w:hAnsi="GHEA Grapalat" w:cs="Arial"/>
                <w:sz w:val="20"/>
                <w:szCs w:val="20"/>
              </w:rPr>
            </w:pPr>
            <w:r>
              <w:rPr>
                <w:rFonts w:ascii="GHEA Grapalat" w:hAnsi="GHEA Grapalat" w:cs="Arial"/>
                <w:sz w:val="20"/>
                <w:szCs w:val="20"/>
              </w:rPr>
              <w:t>50</w:t>
            </w:r>
          </w:p>
        </w:tc>
        <w:tc>
          <w:tcPr>
            <w:tcW w:w="4984" w:type="dxa"/>
            <w:tcBorders>
              <w:top w:val="nil"/>
              <w:left w:val="nil"/>
              <w:bottom w:val="single" w:sz="4" w:space="0" w:color="auto"/>
              <w:right w:val="single" w:sz="4" w:space="0" w:color="auto"/>
            </w:tcBorders>
            <w:vAlign w:val="center"/>
            <w:hideMark/>
          </w:tcPr>
          <w:p w14:paraId="161FD1DD" w14:textId="77777777" w:rsidR="00B35AAF" w:rsidRDefault="00B35AAF">
            <w:pPr>
              <w:rPr>
                <w:rFonts w:ascii="GHEA Grapalat" w:hAnsi="GHEA Grapalat" w:cs="Arial"/>
                <w:sz w:val="20"/>
                <w:szCs w:val="20"/>
              </w:rPr>
            </w:pPr>
            <w:r>
              <w:rPr>
                <w:rFonts w:ascii="GHEA Grapalat" w:hAnsi="GHEA Grapalat" w:cs="Arial"/>
                <w:sz w:val="20"/>
                <w:szCs w:val="20"/>
              </w:rPr>
              <w:t>Стальная труба Ду25 (в качестве воздухоотводчика, каждые 20 см)</w:t>
            </w:r>
          </w:p>
        </w:tc>
        <w:tc>
          <w:tcPr>
            <w:tcW w:w="988" w:type="dxa"/>
            <w:tcBorders>
              <w:top w:val="nil"/>
              <w:left w:val="nil"/>
              <w:bottom w:val="single" w:sz="4" w:space="0" w:color="auto"/>
              <w:right w:val="single" w:sz="4" w:space="0" w:color="auto"/>
            </w:tcBorders>
            <w:vAlign w:val="center"/>
            <w:hideMark/>
          </w:tcPr>
          <w:p w14:paraId="5DC2C3B4"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13DAC7FB" w14:textId="77777777" w:rsidR="00B35AAF" w:rsidRDefault="00B35AAF">
            <w:pPr>
              <w:jc w:val="center"/>
              <w:rPr>
                <w:rFonts w:ascii="GHEA Grapalat" w:hAnsi="GHEA Grapalat" w:cs="Arial"/>
                <w:sz w:val="20"/>
                <w:szCs w:val="20"/>
              </w:rPr>
            </w:pPr>
            <w:r>
              <w:rPr>
                <w:rFonts w:ascii="GHEA Grapalat" w:hAnsi="GHEA Grapalat" w:cs="Arial"/>
                <w:sz w:val="20"/>
                <w:szCs w:val="20"/>
              </w:rPr>
              <w:t>3.6</w:t>
            </w:r>
          </w:p>
        </w:tc>
        <w:tc>
          <w:tcPr>
            <w:tcW w:w="1106" w:type="dxa"/>
            <w:tcBorders>
              <w:top w:val="nil"/>
              <w:left w:val="nil"/>
              <w:bottom w:val="single" w:sz="4" w:space="0" w:color="auto"/>
              <w:right w:val="single" w:sz="4" w:space="0" w:color="auto"/>
            </w:tcBorders>
            <w:vAlign w:val="center"/>
            <w:hideMark/>
          </w:tcPr>
          <w:p w14:paraId="4B3697C3" w14:textId="77777777" w:rsidR="00B35AAF" w:rsidRDefault="00B35AAF">
            <w:pPr>
              <w:jc w:val="center"/>
              <w:rPr>
                <w:rFonts w:ascii="GHEA Grapalat" w:hAnsi="GHEA Grapalat" w:cs="Arial"/>
                <w:sz w:val="20"/>
                <w:szCs w:val="20"/>
              </w:rPr>
            </w:pPr>
            <w:r>
              <w:rPr>
                <w:rFonts w:ascii="GHEA Grapalat" w:hAnsi="GHEA Grapalat" w:cs="Arial"/>
                <w:sz w:val="20"/>
                <w:szCs w:val="20"/>
              </w:rPr>
              <w:t>1.58</w:t>
            </w:r>
          </w:p>
        </w:tc>
        <w:tc>
          <w:tcPr>
            <w:tcW w:w="1113" w:type="dxa"/>
            <w:tcBorders>
              <w:top w:val="nil"/>
              <w:left w:val="nil"/>
              <w:bottom w:val="single" w:sz="4" w:space="0" w:color="auto"/>
              <w:right w:val="single" w:sz="4" w:space="0" w:color="auto"/>
            </w:tcBorders>
            <w:vAlign w:val="center"/>
            <w:hideMark/>
          </w:tcPr>
          <w:p w14:paraId="0868FACC" w14:textId="77777777" w:rsidR="00B35AAF" w:rsidRDefault="00B35AAF">
            <w:pPr>
              <w:jc w:val="right"/>
              <w:rPr>
                <w:rFonts w:ascii="GHEA Grapalat" w:hAnsi="GHEA Grapalat" w:cs="Arial"/>
                <w:sz w:val="20"/>
                <w:szCs w:val="20"/>
              </w:rPr>
            </w:pPr>
            <w:r>
              <w:rPr>
                <w:rFonts w:ascii="GHEA Grapalat" w:hAnsi="GHEA Grapalat" w:cs="Arial"/>
                <w:sz w:val="20"/>
                <w:szCs w:val="20"/>
              </w:rPr>
              <w:t>5.6844</w:t>
            </w:r>
          </w:p>
        </w:tc>
      </w:tr>
      <w:tr w:rsidR="00B35AAF" w14:paraId="1B92257A"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04A5035C" w14:textId="77777777" w:rsidR="00B35AAF" w:rsidRDefault="00B35AAF">
            <w:pPr>
              <w:jc w:val="center"/>
              <w:rPr>
                <w:rFonts w:ascii="GHEA Grapalat" w:hAnsi="GHEA Grapalat" w:cs="Arial"/>
                <w:sz w:val="20"/>
                <w:szCs w:val="20"/>
              </w:rPr>
            </w:pPr>
            <w:r>
              <w:rPr>
                <w:rFonts w:ascii="GHEA Grapalat" w:hAnsi="GHEA Grapalat" w:cs="Arial"/>
                <w:sz w:val="20"/>
                <w:szCs w:val="20"/>
              </w:rPr>
              <w:t>51</w:t>
            </w:r>
          </w:p>
        </w:tc>
        <w:tc>
          <w:tcPr>
            <w:tcW w:w="4984" w:type="dxa"/>
            <w:tcBorders>
              <w:top w:val="nil"/>
              <w:left w:val="nil"/>
              <w:bottom w:val="single" w:sz="4" w:space="0" w:color="auto"/>
              <w:right w:val="single" w:sz="4" w:space="0" w:color="auto"/>
            </w:tcBorders>
            <w:vAlign w:val="center"/>
            <w:hideMark/>
          </w:tcPr>
          <w:p w14:paraId="497EA37C" w14:textId="77777777" w:rsidR="00B35AAF" w:rsidRDefault="00B35AAF">
            <w:pPr>
              <w:rPr>
                <w:rFonts w:ascii="GHEA Grapalat" w:hAnsi="GHEA Grapalat" w:cs="Arial"/>
                <w:sz w:val="20"/>
                <w:szCs w:val="20"/>
              </w:rPr>
            </w:pPr>
            <w:r>
              <w:rPr>
                <w:rFonts w:ascii="GHEA Grapalat" w:hAnsi="GHEA Grapalat" w:cs="Arial"/>
                <w:sz w:val="20"/>
                <w:szCs w:val="20"/>
              </w:rPr>
              <w:t>Нарезка резьбы на трубах диаметром Ду25мм</w:t>
            </w:r>
          </w:p>
        </w:tc>
        <w:tc>
          <w:tcPr>
            <w:tcW w:w="988" w:type="dxa"/>
            <w:tcBorders>
              <w:top w:val="nil"/>
              <w:left w:val="nil"/>
              <w:bottom w:val="single" w:sz="4" w:space="0" w:color="auto"/>
              <w:right w:val="single" w:sz="4" w:space="0" w:color="auto"/>
            </w:tcBorders>
            <w:vAlign w:val="center"/>
            <w:hideMark/>
          </w:tcPr>
          <w:p w14:paraId="1A529554" w14:textId="77777777" w:rsidR="00B35AAF" w:rsidRDefault="00B35AAF">
            <w:pPr>
              <w:jc w:val="center"/>
              <w:rPr>
                <w:rFonts w:ascii="GHEA Grapalat" w:hAnsi="GHEA Grapalat" w:cs="Arial"/>
                <w:sz w:val="20"/>
                <w:szCs w:val="20"/>
              </w:rPr>
            </w:pPr>
            <w:r>
              <w:rPr>
                <w:rFonts w:ascii="GHEA Grapalat" w:hAnsi="GHEA Grapalat" w:cs="Arial"/>
                <w:sz w:val="20"/>
                <w:szCs w:val="20"/>
              </w:rPr>
              <w:t>мест</w:t>
            </w:r>
          </w:p>
        </w:tc>
        <w:tc>
          <w:tcPr>
            <w:tcW w:w="910" w:type="dxa"/>
            <w:tcBorders>
              <w:top w:val="nil"/>
              <w:left w:val="nil"/>
              <w:bottom w:val="single" w:sz="4" w:space="0" w:color="auto"/>
              <w:right w:val="single" w:sz="4" w:space="0" w:color="auto"/>
            </w:tcBorders>
            <w:vAlign w:val="center"/>
            <w:hideMark/>
          </w:tcPr>
          <w:p w14:paraId="6D3783B7" w14:textId="77777777" w:rsidR="00B35AAF" w:rsidRDefault="00B35AAF">
            <w:pPr>
              <w:jc w:val="center"/>
              <w:rPr>
                <w:rFonts w:ascii="GHEA Grapalat" w:hAnsi="GHEA Grapalat" w:cs="Arial"/>
                <w:sz w:val="20"/>
                <w:szCs w:val="20"/>
              </w:rPr>
            </w:pPr>
            <w:r>
              <w:rPr>
                <w:rFonts w:ascii="GHEA Grapalat" w:hAnsi="GHEA Grapalat" w:cs="Arial"/>
                <w:sz w:val="20"/>
                <w:szCs w:val="20"/>
              </w:rPr>
              <w:t>18</w:t>
            </w:r>
          </w:p>
        </w:tc>
        <w:tc>
          <w:tcPr>
            <w:tcW w:w="1106" w:type="dxa"/>
            <w:tcBorders>
              <w:top w:val="nil"/>
              <w:left w:val="nil"/>
              <w:bottom w:val="single" w:sz="4" w:space="0" w:color="auto"/>
              <w:right w:val="single" w:sz="4" w:space="0" w:color="auto"/>
            </w:tcBorders>
            <w:vAlign w:val="center"/>
            <w:hideMark/>
          </w:tcPr>
          <w:p w14:paraId="05C4F946" w14:textId="77777777" w:rsidR="00B35AAF" w:rsidRDefault="00B35AAF">
            <w:pPr>
              <w:jc w:val="center"/>
              <w:rPr>
                <w:rFonts w:ascii="GHEA Grapalat" w:hAnsi="GHEA Grapalat" w:cs="Arial"/>
                <w:sz w:val="20"/>
                <w:szCs w:val="20"/>
              </w:rPr>
            </w:pPr>
            <w:r>
              <w:rPr>
                <w:rFonts w:ascii="GHEA Grapalat" w:hAnsi="GHEA Grapalat" w:cs="Arial"/>
                <w:sz w:val="20"/>
                <w:szCs w:val="20"/>
              </w:rPr>
              <w:t>1.01</w:t>
            </w:r>
          </w:p>
        </w:tc>
        <w:tc>
          <w:tcPr>
            <w:tcW w:w="1113" w:type="dxa"/>
            <w:tcBorders>
              <w:top w:val="nil"/>
              <w:left w:val="nil"/>
              <w:bottom w:val="single" w:sz="4" w:space="0" w:color="auto"/>
              <w:right w:val="single" w:sz="4" w:space="0" w:color="auto"/>
            </w:tcBorders>
            <w:vAlign w:val="center"/>
            <w:hideMark/>
          </w:tcPr>
          <w:p w14:paraId="709B9438" w14:textId="77777777" w:rsidR="00B35AAF" w:rsidRDefault="00B35AAF">
            <w:pPr>
              <w:jc w:val="right"/>
              <w:rPr>
                <w:rFonts w:ascii="GHEA Grapalat" w:hAnsi="GHEA Grapalat" w:cs="Arial"/>
                <w:sz w:val="20"/>
                <w:szCs w:val="20"/>
              </w:rPr>
            </w:pPr>
            <w:r>
              <w:rPr>
                <w:rFonts w:ascii="GHEA Grapalat" w:hAnsi="GHEA Grapalat" w:cs="Arial"/>
                <w:sz w:val="20"/>
                <w:szCs w:val="20"/>
              </w:rPr>
              <w:t>18.144</w:t>
            </w:r>
          </w:p>
        </w:tc>
      </w:tr>
      <w:tr w:rsidR="00B35AAF" w14:paraId="5A17835A"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50B479FC" w14:textId="77777777" w:rsidR="00B35AAF" w:rsidRDefault="00B35AAF">
            <w:pPr>
              <w:jc w:val="center"/>
              <w:rPr>
                <w:rFonts w:ascii="GHEA Grapalat" w:hAnsi="GHEA Grapalat" w:cs="Arial"/>
                <w:sz w:val="20"/>
                <w:szCs w:val="20"/>
              </w:rPr>
            </w:pPr>
            <w:r>
              <w:rPr>
                <w:rFonts w:ascii="GHEA Grapalat" w:hAnsi="GHEA Grapalat" w:cs="Arial"/>
                <w:sz w:val="20"/>
                <w:szCs w:val="20"/>
              </w:rPr>
              <w:t>52</w:t>
            </w:r>
          </w:p>
        </w:tc>
        <w:tc>
          <w:tcPr>
            <w:tcW w:w="4984" w:type="dxa"/>
            <w:tcBorders>
              <w:top w:val="nil"/>
              <w:left w:val="nil"/>
              <w:bottom w:val="single" w:sz="4" w:space="0" w:color="auto"/>
              <w:right w:val="single" w:sz="4" w:space="0" w:color="auto"/>
            </w:tcBorders>
            <w:vAlign w:val="center"/>
            <w:hideMark/>
          </w:tcPr>
          <w:p w14:paraId="36B88905" w14:textId="77777777" w:rsidR="00B35AAF" w:rsidRDefault="00B35AAF">
            <w:pPr>
              <w:rPr>
                <w:rFonts w:ascii="GHEA Grapalat" w:hAnsi="GHEA Grapalat" w:cs="Arial"/>
                <w:sz w:val="20"/>
                <w:szCs w:val="20"/>
              </w:rPr>
            </w:pPr>
            <w:r>
              <w:rPr>
                <w:rFonts w:ascii="GHEA Grapalat" w:hAnsi="GHEA Grapalat" w:cs="Arial"/>
                <w:sz w:val="20"/>
                <w:szCs w:val="20"/>
              </w:rPr>
              <w:t>Металлическая муфта с односторонней наружной резьбой Ду25</w:t>
            </w:r>
          </w:p>
        </w:tc>
        <w:tc>
          <w:tcPr>
            <w:tcW w:w="988" w:type="dxa"/>
            <w:tcBorders>
              <w:top w:val="nil"/>
              <w:left w:val="nil"/>
              <w:bottom w:val="single" w:sz="4" w:space="0" w:color="auto"/>
              <w:right w:val="single" w:sz="4" w:space="0" w:color="auto"/>
            </w:tcBorders>
            <w:vAlign w:val="center"/>
            <w:hideMark/>
          </w:tcPr>
          <w:p w14:paraId="606D61CD"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5F4DDF45" w14:textId="77777777" w:rsidR="00B35AAF" w:rsidRDefault="00B35AAF">
            <w:pPr>
              <w:jc w:val="center"/>
              <w:rPr>
                <w:rFonts w:ascii="GHEA Grapalat" w:hAnsi="GHEA Grapalat" w:cs="Arial"/>
                <w:sz w:val="20"/>
                <w:szCs w:val="20"/>
              </w:rPr>
            </w:pPr>
            <w:r>
              <w:rPr>
                <w:rFonts w:ascii="GHEA Grapalat" w:hAnsi="GHEA Grapalat" w:cs="Arial"/>
                <w:sz w:val="20"/>
                <w:szCs w:val="20"/>
              </w:rPr>
              <w:t>18</w:t>
            </w:r>
          </w:p>
        </w:tc>
        <w:tc>
          <w:tcPr>
            <w:tcW w:w="1106" w:type="dxa"/>
            <w:tcBorders>
              <w:top w:val="nil"/>
              <w:left w:val="nil"/>
              <w:bottom w:val="single" w:sz="4" w:space="0" w:color="auto"/>
              <w:right w:val="single" w:sz="4" w:space="0" w:color="auto"/>
            </w:tcBorders>
            <w:vAlign w:val="center"/>
            <w:hideMark/>
          </w:tcPr>
          <w:p w14:paraId="497B4630" w14:textId="77777777" w:rsidR="00B35AAF" w:rsidRDefault="00B35AAF">
            <w:pPr>
              <w:jc w:val="center"/>
              <w:rPr>
                <w:rFonts w:ascii="GHEA Grapalat" w:hAnsi="GHEA Grapalat" w:cs="Arial"/>
                <w:sz w:val="20"/>
                <w:szCs w:val="20"/>
              </w:rPr>
            </w:pPr>
            <w:r>
              <w:rPr>
                <w:rFonts w:ascii="GHEA Grapalat" w:hAnsi="GHEA Grapalat" w:cs="Arial"/>
                <w:sz w:val="20"/>
                <w:szCs w:val="20"/>
              </w:rPr>
              <w:t>2.08</w:t>
            </w:r>
          </w:p>
        </w:tc>
        <w:tc>
          <w:tcPr>
            <w:tcW w:w="1113" w:type="dxa"/>
            <w:tcBorders>
              <w:top w:val="nil"/>
              <w:left w:val="nil"/>
              <w:bottom w:val="single" w:sz="4" w:space="0" w:color="auto"/>
              <w:right w:val="single" w:sz="4" w:space="0" w:color="auto"/>
            </w:tcBorders>
            <w:vAlign w:val="center"/>
            <w:hideMark/>
          </w:tcPr>
          <w:p w14:paraId="19407D66" w14:textId="77777777" w:rsidR="00B35AAF" w:rsidRDefault="00B35AAF">
            <w:pPr>
              <w:jc w:val="right"/>
              <w:rPr>
                <w:rFonts w:ascii="GHEA Grapalat" w:hAnsi="GHEA Grapalat" w:cs="Arial"/>
                <w:sz w:val="20"/>
                <w:szCs w:val="20"/>
              </w:rPr>
            </w:pPr>
            <w:r>
              <w:rPr>
                <w:rFonts w:ascii="GHEA Grapalat" w:hAnsi="GHEA Grapalat" w:cs="Arial"/>
                <w:sz w:val="20"/>
                <w:szCs w:val="20"/>
              </w:rPr>
              <w:t>37.404</w:t>
            </w:r>
          </w:p>
        </w:tc>
      </w:tr>
      <w:tr w:rsidR="00B35AAF" w14:paraId="348F50F5"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5316F09B" w14:textId="77777777" w:rsidR="00B35AAF" w:rsidRDefault="00B35AAF">
            <w:pPr>
              <w:jc w:val="center"/>
              <w:rPr>
                <w:rFonts w:ascii="GHEA Grapalat" w:hAnsi="GHEA Grapalat" w:cs="Arial"/>
                <w:sz w:val="20"/>
                <w:szCs w:val="20"/>
              </w:rPr>
            </w:pPr>
            <w:r>
              <w:rPr>
                <w:rFonts w:ascii="GHEA Grapalat" w:hAnsi="GHEA Grapalat" w:cs="Arial"/>
                <w:sz w:val="20"/>
                <w:szCs w:val="20"/>
              </w:rPr>
              <w:t>53</w:t>
            </w:r>
          </w:p>
        </w:tc>
        <w:tc>
          <w:tcPr>
            <w:tcW w:w="4984" w:type="dxa"/>
            <w:tcBorders>
              <w:top w:val="nil"/>
              <w:left w:val="nil"/>
              <w:bottom w:val="single" w:sz="4" w:space="0" w:color="auto"/>
              <w:right w:val="single" w:sz="4" w:space="0" w:color="auto"/>
            </w:tcBorders>
            <w:vAlign w:val="center"/>
            <w:hideMark/>
          </w:tcPr>
          <w:p w14:paraId="32194D24" w14:textId="77777777" w:rsidR="00B35AAF" w:rsidRDefault="00B35AAF">
            <w:pPr>
              <w:rPr>
                <w:rFonts w:ascii="GHEA Grapalat" w:hAnsi="GHEA Grapalat" w:cs="Arial"/>
                <w:sz w:val="20"/>
                <w:szCs w:val="20"/>
              </w:rPr>
            </w:pPr>
            <w:r>
              <w:rPr>
                <w:rFonts w:ascii="GHEA Grapalat" w:hAnsi="GHEA Grapalat" w:cs="Arial"/>
                <w:sz w:val="20"/>
                <w:szCs w:val="20"/>
              </w:rPr>
              <w:t>Монтаж металлических шаровых кранов Ду25 с двойной внутренней резьбой</w:t>
            </w:r>
          </w:p>
        </w:tc>
        <w:tc>
          <w:tcPr>
            <w:tcW w:w="988" w:type="dxa"/>
            <w:tcBorders>
              <w:top w:val="nil"/>
              <w:left w:val="nil"/>
              <w:bottom w:val="single" w:sz="4" w:space="0" w:color="auto"/>
              <w:right w:val="single" w:sz="4" w:space="0" w:color="auto"/>
            </w:tcBorders>
            <w:vAlign w:val="center"/>
            <w:hideMark/>
          </w:tcPr>
          <w:p w14:paraId="0FB127F6" w14:textId="77777777" w:rsidR="00B35AAF" w:rsidRDefault="00B35AAF">
            <w:pPr>
              <w:jc w:val="center"/>
              <w:rPr>
                <w:rFonts w:ascii="GHEA Grapalat" w:hAnsi="GHEA Grapalat" w:cs="Arial"/>
                <w:sz w:val="20"/>
                <w:szCs w:val="20"/>
              </w:rPr>
            </w:pPr>
            <w:r>
              <w:rPr>
                <w:rFonts w:ascii="GHEA Grapalat" w:hAnsi="GHEA Grapalat" w:cs="Arial"/>
                <w:sz w:val="20"/>
                <w:szCs w:val="20"/>
              </w:rPr>
              <w:t>шт</w:t>
            </w:r>
          </w:p>
        </w:tc>
        <w:tc>
          <w:tcPr>
            <w:tcW w:w="910" w:type="dxa"/>
            <w:tcBorders>
              <w:top w:val="nil"/>
              <w:left w:val="nil"/>
              <w:bottom w:val="single" w:sz="4" w:space="0" w:color="auto"/>
              <w:right w:val="single" w:sz="4" w:space="0" w:color="auto"/>
            </w:tcBorders>
            <w:vAlign w:val="center"/>
            <w:hideMark/>
          </w:tcPr>
          <w:p w14:paraId="1A56BF98" w14:textId="77777777" w:rsidR="00B35AAF" w:rsidRDefault="00B35AAF">
            <w:pPr>
              <w:jc w:val="center"/>
              <w:rPr>
                <w:rFonts w:ascii="GHEA Grapalat" w:hAnsi="GHEA Grapalat" w:cs="Arial"/>
                <w:sz w:val="20"/>
                <w:szCs w:val="20"/>
              </w:rPr>
            </w:pPr>
            <w:r>
              <w:rPr>
                <w:rFonts w:ascii="GHEA Grapalat" w:hAnsi="GHEA Grapalat" w:cs="Arial"/>
                <w:sz w:val="20"/>
                <w:szCs w:val="20"/>
              </w:rPr>
              <w:t>18</w:t>
            </w:r>
          </w:p>
        </w:tc>
        <w:tc>
          <w:tcPr>
            <w:tcW w:w="1106" w:type="dxa"/>
            <w:tcBorders>
              <w:top w:val="nil"/>
              <w:left w:val="nil"/>
              <w:bottom w:val="single" w:sz="4" w:space="0" w:color="auto"/>
              <w:right w:val="single" w:sz="4" w:space="0" w:color="auto"/>
            </w:tcBorders>
            <w:vAlign w:val="center"/>
            <w:hideMark/>
          </w:tcPr>
          <w:p w14:paraId="0D00D8AD" w14:textId="77777777" w:rsidR="00B35AAF" w:rsidRDefault="00B35AAF">
            <w:pPr>
              <w:jc w:val="center"/>
              <w:rPr>
                <w:rFonts w:ascii="GHEA Grapalat" w:hAnsi="GHEA Grapalat" w:cs="Arial"/>
                <w:sz w:val="20"/>
                <w:szCs w:val="20"/>
              </w:rPr>
            </w:pPr>
            <w:r>
              <w:rPr>
                <w:rFonts w:ascii="GHEA Grapalat" w:hAnsi="GHEA Grapalat" w:cs="Arial"/>
                <w:sz w:val="20"/>
                <w:szCs w:val="20"/>
              </w:rPr>
              <w:t>8.87</w:t>
            </w:r>
          </w:p>
        </w:tc>
        <w:tc>
          <w:tcPr>
            <w:tcW w:w="1113" w:type="dxa"/>
            <w:tcBorders>
              <w:top w:val="nil"/>
              <w:left w:val="nil"/>
              <w:bottom w:val="single" w:sz="4" w:space="0" w:color="auto"/>
              <w:right w:val="single" w:sz="4" w:space="0" w:color="auto"/>
            </w:tcBorders>
            <w:vAlign w:val="center"/>
            <w:hideMark/>
          </w:tcPr>
          <w:p w14:paraId="74852FFF" w14:textId="77777777" w:rsidR="00B35AAF" w:rsidRDefault="00B35AAF">
            <w:pPr>
              <w:jc w:val="right"/>
              <w:rPr>
                <w:rFonts w:ascii="GHEA Grapalat" w:hAnsi="GHEA Grapalat" w:cs="Arial"/>
                <w:sz w:val="20"/>
                <w:szCs w:val="20"/>
              </w:rPr>
            </w:pPr>
            <w:r>
              <w:rPr>
                <w:rFonts w:ascii="GHEA Grapalat" w:hAnsi="GHEA Grapalat" w:cs="Arial"/>
                <w:sz w:val="20"/>
                <w:szCs w:val="20"/>
              </w:rPr>
              <w:t>159.57</w:t>
            </w:r>
          </w:p>
        </w:tc>
      </w:tr>
      <w:tr w:rsidR="00B35AAF" w14:paraId="1A39CFA8"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7921A2A3" w14:textId="77777777" w:rsidR="00B35AAF" w:rsidRDefault="00B35AAF">
            <w:pPr>
              <w:jc w:val="center"/>
              <w:rPr>
                <w:rFonts w:ascii="GHEA Grapalat" w:hAnsi="GHEA Grapalat" w:cs="Arial"/>
                <w:sz w:val="20"/>
                <w:szCs w:val="20"/>
              </w:rPr>
            </w:pPr>
            <w:r>
              <w:rPr>
                <w:rFonts w:ascii="GHEA Grapalat" w:hAnsi="GHEA Grapalat" w:cs="Arial"/>
                <w:sz w:val="20"/>
                <w:szCs w:val="20"/>
              </w:rPr>
              <w:t>54</w:t>
            </w:r>
          </w:p>
        </w:tc>
        <w:tc>
          <w:tcPr>
            <w:tcW w:w="4984" w:type="dxa"/>
            <w:tcBorders>
              <w:top w:val="nil"/>
              <w:left w:val="nil"/>
              <w:bottom w:val="single" w:sz="4" w:space="0" w:color="auto"/>
              <w:right w:val="single" w:sz="4" w:space="0" w:color="auto"/>
            </w:tcBorders>
            <w:vAlign w:val="center"/>
            <w:hideMark/>
          </w:tcPr>
          <w:p w14:paraId="1A694D0A" w14:textId="77777777" w:rsidR="00B35AAF" w:rsidRDefault="00B35AAF">
            <w:pPr>
              <w:rPr>
                <w:rFonts w:ascii="GHEA Grapalat" w:hAnsi="GHEA Grapalat" w:cs="Arial"/>
                <w:sz w:val="20"/>
                <w:szCs w:val="20"/>
              </w:rPr>
            </w:pPr>
            <w:r>
              <w:rPr>
                <w:rFonts w:ascii="GHEA Grapalat" w:hAnsi="GHEA Grapalat" w:cs="Arial"/>
                <w:sz w:val="20"/>
                <w:szCs w:val="20"/>
              </w:rPr>
              <w:t>Стальная проволока. Монтаж сварных труб Ду530х6,0, с испытанием</w:t>
            </w:r>
          </w:p>
        </w:tc>
        <w:tc>
          <w:tcPr>
            <w:tcW w:w="988" w:type="dxa"/>
            <w:tcBorders>
              <w:top w:val="nil"/>
              <w:left w:val="nil"/>
              <w:bottom w:val="single" w:sz="4" w:space="0" w:color="auto"/>
              <w:right w:val="single" w:sz="4" w:space="0" w:color="auto"/>
            </w:tcBorders>
            <w:vAlign w:val="center"/>
            <w:hideMark/>
          </w:tcPr>
          <w:p w14:paraId="54BD3BFE"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7AB3646C" w14:textId="77777777" w:rsidR="00B35AAF" w:rsidRDefault="00B35AAF">
            <w:pPr>
              <w:jc w:val="center"/>
              <w:rPr>
                <w:rFonts w:ascii="GHEA Grapalat" w:hAnsi="GHEA Grapalat" w:cs="Arial"/>
                <w:sz w:val="20"/>
                <w:szCs w:val="20"/>
              </w:rPr>
            </w:pPr>
            <w:r>
              <w:rPr>
                <w:rFonts w:ascii="GHEA Grapalat" w:hAnsi="GHEA Grapalat" w:cs="Arial"/>
                <w:sz w:val="20"/>
                <w:szCs w:val="20"/>
              </w:rPr>
              <w:t>50</w:t>
            </w:r>
          </w:p>
        </w:tc>
        <w:tc>
          <w:tcPr>
            <w:tcW w:w="1106" w:type="dxa"/>
            <w:tcBorders>
              <w:top w:val="nil"/>
              <w:left w:val="nil"/>
              <w:bottom w:val="single" w:sz="4" w:space="0" w:color="auto"/>
              <w:right w:val="single" w:sz="4" w:space="0" w:color="auto"/>
            </w:tcBorders>
            <w:vAlign w:val="center"/>
            <w:hideMark/>
          </w:tcPr>
          <w:p w14:paraId="4F208BAE" w14:textId="77777777" w:rsidR="00B35AAF" w:rsidRDefault="00B35AAF">
            <w:pPr>
              <w:jc w:val="center"/>
              <w:rPr>
                <w:rFonts w:ascii="GHEA Grapalat" w:hAnsi="GHEA Grapalat" w:cs="Arial"/>
                <w:sz w:val="20"/>
                <w:szCs w:val="20"/>
              </w:rPr>
            </w:pPr>
            <w:r>
              <w:rPr>
                <w:rFonts w:ascii="GHEA Grapalat" w:hAnsi="GHEA Grapalat" w:cs="Arial"/>
                <w:sz w:val="20"/>
                <w:szCs w:val="20"/>
              </w:rPr>
              <w:t>76.87</w:t>
            </w:r>
          </w:p>
        </w:tc>
        <w:tc>
          <w:tcPr>
            <w:tcW w:w="1113" w:type="dxa"/>
            <w:tcBorders>
              <w:top w:val="nil"/>
              <w:left w:val="nil"/>
              <w:bottom w:val="single" w:sz="4" w:space="0" w:color="auto"/>
              <w:right w:val="single" w:sz="4" w:space="0" w:color="auto"/>
            </w:tcBorders>
            <w:vAlign w:val="center"/>
            <w:hideMark/>
          </w:tcPr>
          <w:p w14:paraId="2E9B6336" w14:textId="77777777" w:rsidR="00B35AAF" w:rsidRDefault="00B35AAF">
            <w:pPr>
              <w:jc w:val="right"/>
              <w:rPr>
                <w:rFonts w:ascii="GHEA Grapalat" w:hAnsi="GHEA Grapalat" w:cs="Arial"/>
                <w:sz w:val="20"/>
                <w:szCs w:val="20"/>
              </w:rPr>
            </w:pPr>
            <w:r>
              <w:rPr>
                <w:rFonts w:ascii="GHEA Grapalat" w:hAnsi="GHEA Grapalat" w:cs="Arial"/>
                <w:sz w:val="20"/>
                <w:szCs w:val="20"/>
              </w:rPr>
              <w:t>3843.55</w:t>
            </w:r>
          </w:p>
        </w:tc>
      </w:tr>
      <w:tr w:rsidR="00B35AAF" w14:paraId="49A7C475"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36E02CFC" w14:textId="77777777" w:rsidR="00B35AAF" w:rsidRDefault="00B35AAF">
            <w:pPr>
              <w:jc w:val="center"/>
              <w:rPr>
                <w:rFonts w:ascii="GHEA Grapalat" w:hAnsi="GHEA Grapalat" w:cs="Arial"/>
                <w:sz w:val="20"/>
                <w:szCs w:val="20"/>
              </w:rPr>
            </w:pPr>
            <w:r>
              <w:rPr>
                <w:rFonts w:ascii="GHEA Grapalat" w:hAnsi="GHEA Grapalat" w:cs="Arial"/>
                <w:sz w:val="20"/>
                <w:szCs w:val="20"/>
              </w:rPr>
              <w:t>55</w:t>
            </w:r>
          </w:p>
        </w:tc>
        <w:tc>
          <w:tcPr>
            <w:tcW w:w="4984" w:type="dxa"/>
            <w:tcBorders>
              <w:top w:val="nil"/>
              <w:left w:val="nil"/>
              <w:bottom w:val="single" w:sz="4" w:space="0" w:color="auto"/>
              <w:right w:val="single" w:sz="4" w:space="0" w:color="auto"/>
            </w:tcBorders>
            <w:vAlign w:val="center"/>
            <w:hideMark/>
          </w:tcPr>
          <w:p w14:paraId="512A87ED" w14:textId="77777777" w:rsidR="00B35AAF" w:rsidRDefault="00B35AAF">
            <w:pPr>
              <w:rPr>
                <w:rFonts w:ascii="GHEA Grapalat" w:hAnsi="GHEA Grapalat" w:cs="Arial"/>
                <w:sz w:val="20"/>
                <w:szCs w:val="20"/>
              </w:rPr>
            </w:pPr>
            <w:r>
              <w:rPr>
                <w:rFonts w:ascii="GHEA Grapalat" w:hAnsi="GHEA Grapalat" w:cs="Arial"/>
                <w:sz w:val="20"/>
                <w:szCs w:val="20"/>
              </w:rPr>
              <w:t>Стальная проволока. Монтаж сварных труб Ду426х5,0, с испытанием</w:t>
            </w:r>
          </w:p>
        </w:tc>
        <w:tc>
          <w:tcPr>
            <w:tcW w:w="988" w:type="dxa"/>
            <w:tcBorders>
              <w:top w:val="nil"/>
              <w:left w:val="nil"/>
              <w:bottom w:val="single" w:sz="4" w:space="0" w:color="auto"/>
              <w:right w:val="single" w:sz="4" w:space="0" w:color="auto"/>
            </w:tcBorders>
            <w:vAlign w:val="center"/>
            <w:hideMark/>
          </w:tcPr>
          <w:p w14:paraId="67AD7AC4"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054BB215" w14:textId="77777777" w:rsidR="00B35AAF" w:rsidRDefault="00B35AAF">
            <w:pPr>
              <w:jc w:val="center"/>
              <w:rPr>
                <w:rFonts w:ascii="GHEA Grapalat" w:hAnsi="GHEA Grapalat" w:cs="Arial"/>
                <w:sz w:val="20"/>
                <w:szCs w:val="20"/>
              </w:rPr>
            </w:pPr>
            <w:r>
              <w:rPr>
                <w:rFonts w:ascii="GHEA Grapalat" w:hAnsi="GHEA Grapalat" w:cs="Arial"/>
                <w:sz w:val="20"/>
                <w:szCs w:val="20"/>
              </w:rPr>
              <w:t>9</w:t>
            </w:r>
          </w:p>
        </w:tc>
        <w:tc>
          <w:tcPr>
            <w:tcW w:w="1106" w:type="dxa"/>
            <w:tcBorders>
              <w:top w:val="nil"/>
              <w:left w:val="nil"/>
              <w:bottom w:val="single" w:sz="4" w:space="0" w:color="auto"/>
              <w:right w:val="single" w:sz="4" w:space="0" w:color="auto"/>
            </w:tcBorders>
            <w:vAlign w:val="center"/>
            <w:hideMark/>
          </w:tcPr>
          <w:p w14:paraId="43FB934A" w14:textId="77777777" w:rsidR="00B35AAF" w:rsidRDefault="00B35AAF">
            <w:pPr>
              <w:jc w:val="center"/>
              <w:rPr>
                <w:rFonts w:ascii="GHEA Grapalat" w:hAnsi="GHEA Grapalat" w:cs="Arial"/>
                <w:sz w:val="20"/>
                <w:szCs w:val="20"/>
              </w:rPr>
            </w:pPr>
            <w:r>
              <w:rPr>
                <w:rFonts w:ascii="GHEA Grapalat" w:hAnsi="GHEA Grapalat" w:cs="Arial"/>
                <w:sz w:val="20"/>
                <w:szCs w:val="20"/>
              </w:rPr>
              <w:t>36.96</w:t>
            </w:r>
          </w:p>
        </w:tc>
        <w:tc>
          <w:tcPr>
            <w:tcW w:w="1113" w:type="dxa"/>
            <w:tcBorders>
              <w:top w:val="nil"/>
              <w:left w:val="nil"/>
              <w:bottom w:val="single" w:sz="4" w:space="0" w:color="auto"/>
              <w:right w:val="single" w:sz="4" w:space="0" w:color="auto"/>
            </w:tcBorders>
            <w:vAlign w:val="center"/>
            <w:hideMark/>
          </w:tcPr>
          <w:p w14:paraId="254E588C" w14:textId="77777777" w:rsidR="00B35AAF" w:rsidRDefault="00B35AAF">
            <w:pPr>
              <w:jc w:val="right"/>
              <w:rPr>
                <w:rFonts w:ascii="GHEA Grapalat" w:hAnsi="GHEA Grapalat" w:cs="Arial"/>
                <w:sz w:val="20"/>
                <w:szCs w:val="20"/>
              </w:rPr>
            </w:pPr>
            <w:r>
              <w:rPr>
                <w:rFonts w:ascii="GHEA Grapalat" w:hAnsi="GHEA Grapalat" w:cs="Arial"/>
                <w:sz w:val="20"/>
                <w:szCs w:val="20"/>
              </w:rPr>
              <w:t>314.1855</w:t>
            </w:r>
          </w:p>
        </w:tc>
      </w:tr>
      <w:tr w:rsidR="00B35AAF" w14:paraId="70A2E78C"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44288EED" w14:textId="77777777" w:rsidR="00B35AAF" w:rsidRDefault="00B35AAF">
            <w:pPr>
              <w:jc w:val="center"/>
              <w:rPr>
                <w:rFonts w:ascii="GHEA Grapalat" w:hAnsi="GHEA Grapalat" w:cs="Arial"/>
                <w:sz w:val="20"/>
                <w:szCs w:val="20"/>
              </w:rPr>
            </w:pPr>
            <w:r>
              <w:rPr>
                <w:rFonts w:ascii="GHEA Grapalat" w:hAnsi="GHEA Grapalat" w:cs="Arial"/>
                <w:sz w:val="20"/>
                <w:szCs w:val="20"/>
              </w:rPr>
              <w:t>56</w:t>
            </w:r>
          </w:p>
        </w:tc>
        <w:tc>
          <w:tcPr>
            <w:tcW w:w="4984" w:type="dxa"/>
            <w:tcBorders>
              <w:top w:val="nil"/>
              <w:left w:val="nil"/>
              <w:bottom w:val="single" w:sz="4" w:space="0" w:color="auto"/>
              <w:right w:val="single" w:sz="4" w:space="0" w:color="auto"/>
            </w:tcBorders>
            <w:vAlign w:val="center"/>
            <w:hideMark/>
          </w:tcPr>
          <w:p w14:paraId="62FFEC71" w14:textId="77777777" w:rsidR="00B35AAF" w:rsidRDefault="00B35AAF">
            <w:pPr>
              <w:rPr>
                <w:rFonts w:ascii="GHEA Grapalat" w:hAnsi="GHEA Grapalat" w:cs="Arial"/>
                <w:sz w:val="20"/>
                <w:szCs w:val="20"/>
              </w:rPr>
            </w:pPr>
            <w:r>
              <w:rPr>
                <w:rFonts w:ascii="GHEA Grapalat" w:hAnsi="GHEA Grapalat" w:cs="Arial"/>
                <w:sz w:val="20"/>
                <w:szCs w:val="20"/>
              </w:rPr>
              <w:t>Стальная проволока. Монтаж сварных труб Ду273х4,5, с испытанием</w:t>
            </w:r>
          </w:p>
        </w:tc>
        <w:tc>
          <w:tcPr>
            <w:tcW w:w="988" w:type="dxa"/>
            <w:tcBorders>
              <w:top w:val="nil"/>
              <w:left w:val="nil"/>
              <w:bottom w:val="single" w:sz="4" w:space="0" w:color="auto"/>
              <w:right w:val="single" w:sz="4" w:space="0" w:color="auto"/>
            </w:tcBorders>
            <w:vAlign w:val="center"/>
            <w:hideMark/>
          </w:tcPr>
          <w:p w14:paraId="0F1E9CCC"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2471E73F" w14:textId="77777777" w:rsidR="00B35AAF" w:rsidRDefault="00B35AAF">
            <w:pPr>
              <w:jc w:val="center"/>
              <w:rPr>
                <w:rFonts w:ascii="GHEA Grapalat" w:hAnsi="GHEA Grapalat" w:cs="Arial"/>
                <w:sz w:val="20"/>
                <w:szCs w:val="20"/>
              </w:rPr>
            </w:pPr>
            <w:r>
              <w:rPr>
                <w:rFonts w:ascii="GHEA Grapalat" w:hAnsi="GHEA Grapalat" w:cs="Arial"/>
                <w:sz w:val="20"/>
                <w:szCs w:val="20"/>
              </w:rPr>
              <w:t>3</w:t>
            </w:r>
          </w:p>
        </w:tc>
        <w:tc>
          <w:tcPr>
            <w:tcW w:w="1106" w:type="dxa"/>
            <w:tcBorders>
              <w:top w:val="nil"/>
              <w:left w:val="nil"/>
              <w:bottom w:val="single" w:sz="4" w:space="0" w:color="auto"/>
              <w:right w:val="single" w:sz="4" w:space="0" w:color="auto"/>
            </w:tcBorders>
            <w:vAlign w:val="center"/>
            <w:hideMark/>
          </w:tcPr>
          <w:p w14:paraId="40C12B03" w14:textId="77777777" w:rsidR="00B35AAF" w:rsidRDefault="00B35AAF">
            <w:pPr>
              <w:jc w:val="center"/>
              <w:rPr>
                <w:rFonts w:ascii="GHEA Grapalat" w:hAnsi="GHEA Grapalat" w:cs="Arial"/>
                <w:sz w:val="20"/>
                <w:szCs w:val="20"/>
              </w:rPr>
            </w:pPr>
            <w:r>
              <w:rPr>
                <w:rFonts w:ascii="GHEA Grapalat" w:hAnsi="GHEA Grapalat" w:cs="Arial"/>
                <w:sz w:val="20"/>
                <w:szCs w:val="20"/>
              </w:rPr>
              <w:t>31.18</w:t>
            </w:r>
          </w:p>
        </w:tc>
        <w:tc>
          <w:tcPr>
            <w:tcW w:w="1113" w:type="dxa"/>
            <w:tcBorders>
              <w:top w:val="nil"/>
              <w:left w:val="nil"/>
              <w:bottom w:val="single" w:sz="4" w:space="0" w:color="auto"/>
              <w:right w:val="single" w:sz="4" w:space="0" w:color="auto"/>
            </w:tcBorders>
            <w:vAlign w:val="center"/>
            <w:hideMark/>
          </w:tcPr>
          <w:p w14:paraId="4D9BE4BC" w14:textId="77777777" w:rsidR="00B35AAF" w:rsidRDefault="00B35AAF">
            <w:pPr>
              <w:jc w:val="right"/>
              <w:rPr>
                <w:rFonts w:ascii="GHEA Grapalat" w:hAnsi="GHEA Grapalat" w:cs="Arial"/>
                <w:sz w:val="20"/>
                <w:szCs w:val="20"/>
              </w:rPr>
            </w:pPr>
            <w:r>
              <w:rPr>
                <w:rFonts w:ascii="GHEA Grapalat" w:hAnsi="GHEA Grapalat" w:cs="Arial"/>
                <w:sz w:val="20"/>
                <w:szCs w:val="20"/>
              </w:rPr>
              <w:t>93.54</w:t>
            </w:r>
          </w:p>
        </w:tc>
      </w:tr>
      <w:tr w:rsidR="00B35AAF" w14:paraId="4B30D7A2"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3499CB3D" w14:textId="77777777" w:rsidR="00B35AAF" w:rsidRDefault="00B35AAF">
            <w:pPr>
              <w:jc w:val="center"/>
              <w:rPr>
                <w:rFonts w:ascii="GHEA Grapalat" w:hAnsi="GHEA Grapalat" w:cs="Arial"/>
                <w:sz w:val="20"/>
                <w:szCs w:val="20"/>
              </w:rPr>
            </w:pPr>
            <w:r>
              <w:rPr>
                <w:rFonts w:ascii="GHEA Grapalat" w:hAnsi="GHEA Grapalat" w:cs="Arial"/>
                <w:sz w:val="20"/>
                <w:szCs w:val="20"/>
              </w:rPr>
              <w:t>57</w:t>
            </w:r>
          </w:p>
        </w:tc>
        <w:tc>
          <w:tcPr>
            <w:tcW w:w="4984" w:type="dxa"/>
            <w:tcBorders>
              <w:top w:val="nil"/>
              <w:left w:val="nil"/>
              <w:bottom w:val="single" w:sz="4" w:space="0" w:color="auto"/>
              <w:right w:val="single" w:sz="4" w:space="0" w:color="auto"/>
            </w:tcBorders>
            <w:vAlign w:val="center"/>
            <w:hideMark/>
          </w:tcPr>
          <w:p w14:paraId="0B16B3DD" w14:textId="77777777" w:rsidR="00B35AAF" w:rsidRDefault="00B35AAF">
            <w:pPr>
              <w:rPr>
                <w:rFonts w:ascii="GHEA Grapalat" w:hAnsi="GHEA Grapalat" w:cs="Arial"/>
                <w:sz w:val="20"/>
                <w:szCs w:val="20"/>
              </w:rPr>
            </w:pPr>
            <w:r>
              <w:rPr>
                <w:rFonts w:ascii="GHEA Grapalat" w:hAnsi="GHEA Grapalat" w:cs="Arial"/>
                <w:sz w:val="20"/>
                <w:szCs w:val="20"/>
              </w:rPr>
              <w:t>Стальная проволока. Монтаж сварных труб Ду159х3,5, с испытанием</w:t>
            </w:r>
          </w:p>
        </w:tc>
        <w:tc>
          <w:tcPr>
            <w:tcW w:w="988" w:type="dxa"/>
            <w:tcBorders>
              <w:top w:val="nil"/>
              <w:left w:val="nil"/>
              <w:bottom w:val="single" w:sz="4" w:space="0" w:color="auto"/>
              <w:right w:val="single" w:sz="4" w:space="0" w:color="auto"/>
            </w:tcBorders>
            <w:vAlign w:val="center"/>
            <w:hideMark/>
          </w:tcPr>
          <w:p w14:paraId="00FECA74"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49A97B36" w14:textId="77777777" w:rsidR="00B35AAF" w:rsidRDefault="00B35AAF">
            <w:pPr>
              <w:jc w:val="center"/>
              <w:rPr>
                <w:rFonts w:ascii="GHEA Grapalat" w:hAnsi="GHEA Grapalat" w:cs="Arial"/>
                <w:sz w:val="20"/>
                <w:szCs w:val="20"/>
              </w:rPr>
            </w:pPr>
            <w:r>
              <w:rPr>
                <w:rFonts w:ascii="GHEA Grapalat" w:hAnsi="GHEA Grapalat" w:cs="Arial"/>
                <w:sz w:val="20"/>
                <w:szCs w:val="20"/>
              </w:rPr>
              <w:t>877</w:t>
            </w:r>
          </w:p>
        </w:tc>
        <w:tc>
          <w:tcPr>
            <w:tcW w:w="1106" w:type="dxa"/>
            <w:tcBorders>
              <w:top w:val="nil"/>
              <w:left w:val="nil"/>
              <w:bottom w:val="single" w:sz="4" w:space="0" w:color="auto"/>
              <w:right w:val="single" w:sz="4" w:space="0" w:color="auto"/>
            </w:tcBorders>
            <w:vAlign w:val="center"/>
            <w:hideMark/>
          </w:tcPr>
          <w:p w14:paraId="05E8B3DE" w14:textId="77777777" w:rsidR="00B35AAF" w:rsidRDefault="00B35AAF">
            <w:pPr>
              <w:jc w:val="center"/>
              <w:rPr>
                <w:rFonts w:ascii="GHEA Grapalat" w:hAnsi="GHEA Grapalat" w:cs="Arial"/>
                <w:sz w:val="20"/>
                <w:szCs w:val="20"/>
              </w:rPr>
            </w:pPr>
            <w:r>
              <w:rPr>
                <w:rFonts w:ascii="GHEA Grapalat" w:hAnsi="GHEA Grapalat" w:cs="Arial"/>
                <w:sz w:val="20"/>
                <w:szCs w:val="20"/>
              </w:rPr>
              <w:t>9.55</w:t>
            </w:r>
          </w:p>
        </w:tc>
        <w:tc>
          <w:tcPr>
            <w:tcW w:w="1113" w:type="dxa"/>
            <w:tcBorders>
              <w:top w:val="nil"/>
              <w:left w:val="nil"/>
              <w:bottom w:val="single" w:sz="4" w:space="0" w:color="auto"/>
              <w:right w:val="single" w:sz="4" w:space="0" w:color="auto"/>
            </w:tcBorders>
            <w:vAlign w:val="center"/>
            <w:hideMark/>
          </w:tcPr>
          <w:p w14:paraId="4B490425" w14:textId="77777777" w:rsidR="00B35AAF" w:rsidRDefault="00B35AAF">
            <w:pPr>
              <w:jc w:val="right"/>
              <w:rPr>
                <w:rFonts w:ascii="GHEA Grapalat" w:hAnsi="GHEA Grapalat" w:cs="Arial"/>
                <w:sz w:val="20"/>
                <w:szCs w:val="20"/>
              </w:rPr>
            </w:pPr>
            <w:r>
              <w:rPr>
                <w:rFonts w:ascii="GHEA Grapalat" w:hAnsi="GHEA Grapalat" w:cs="Arial"/>
                <w:sz w:val="20"/>
                <w:szCs w:val="20"/>
              </w:rPr>
              <w:t>8371.842</w:t>
            </w:r>
          </w:p>
        </w:tc>
      </w:tr>
      <w:tr w:rsidR="00B35AAF" w14:paraId="573EFC69"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2BCD33AD" w14:textId="77777777" w:rsidR="00B35AAF" w:rsidRDefault="00B35AAF">
            <w:pPr>
              <w:jc w:val="center"/>
              <w:rPr>
                <w:rFonts w:ascii="GHEA Grapalat" w:hAnsi="GHEA Grapalat" w:cs="Arial"/>
                <w:sz w:val="20"/>
                <w:szCs w:val="20"/>
              </w:rPr>
            </w:pPr>
            <w:r>
              <w:rPr>
                <w:rFonts w:ascii="GHEA Grapalat" w:hAnsi="GHEA Grapalat" w:cs="Arial"/>
                <w:sz w:val="20"/>
                <w:szCs w:val="20"/>
              </w:rPr>
              <w:t>58</w:t>
            </w:r>
          </w:p>
        </w:tc>
        <w:tc>
          <w:tcPr>
            <w:tcW w:w="4984" w:type="dxa"/>
            <w:tcBorders>
              <w:top w:val="nil"/>
              <w:left w:val="nil"/>
              <w:bottom w:val="single" w:sz="4" w:space="0" w:color="auto"/>
              <w:right w:val="single" w:sz="4" w:space="0" w:color="auto"/>
            </w:tcBorders>
            <w:hideMark/>
          </w:tcPr>
          <w:p w14:paraId="7A4434CF" w14:textId="77777777" w:rsidR="00B35AAF" w:rsidRDefault="00B35AAF">
            <w:pPr>
              <w:rPr>
                <w:rFonts w:ascii="GHEA Grapalat" w:hAnsi="GHEA Grapalat" w:cs="Arial"/>
                <w:sz w:val="20"/>
                <w:szCs w:val="20"/>
              </w:rPr>
            </w:pPr>
            <w:r>
              <w:rPr>
                <w:rFonts w:ascii="GHEA Grapalat" w:hAnsi="GHEA Grapalat" w:cs="Arial"/>
                <w:sz w:val="20"/>
                <w:szCs w:val="20"/>
              </w:rPr>
              <w:t xml:space="preserve"> </w:t>
            </w:r>
          </w:p>
        </w:tc>
        <w:tc>
          <w:tcPr>
            <w:tcW w:w="988" w:type="dxa"/>
            <w:tcBorders>
              <w:top w:val="nil"/>
              <w:left w:val="nil"/>
              <w:bottom w:val="single" w:sz="4" w:space="0" w:color="auto"/>
              <w:right w:val="single" w:sz="4" w:space="0" w:color="auto"/>
            </w:tcBorders>
            <w:vAlign w:val="center"/>
            <w:hideMark/>
          </w:tcPr>
          <w:p w14:paraId="25AAD58C"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25CF2883" w14:textId="77777777" w:rsidR="00B35AAF" w:rsidRDefault="00B35AAF">
            <w:pPr>
              <w:jc w:val="center"/>
              <w:rPr>
                <w:rFonts w:ascii="GHEA Grapalat" w:hAnsi="GHEA Grapalat" w:cs="Arial"/>
                <w:sz w:val="20"/>
                <w:szCs w:val="20"/>
              </w:rPr>
            </w:pPr>
            <w:r>
              <w:rPr>
                <w:rFonts w:ascii="GHEA Grapalat" w:hAnsi="GHEA Grapalat" w:cs="Arial"/>
                <w:sz w:val="20"/>
                <w:szCs w:val="20"/>
              </w:rPr>
              <w:t>671.0</w:t>
            </w:r>
          </w:p>
        </w:tc>
        <w:tc>
          <w:tcPr>
            <w:tcW w:w="1106" w:type="dxa"/>
            <w:tcBorders>
              <w:top w:val="nil"/>
              <w:left w:val="nil"/>
              <w:bottom w:val="single" w:sz="4" w:space="0" w:color="auto"/>
              <w:right w:val="single" w:sz="4" w:space="0" w:color="auto"/>
            </w:tcBorders>
            <w:vAlign w:val="center"/>
            <w:hideMark/>
          </w:tcPr>
          <w:p w14:paraId="1751FC77" w14:textId="77777777" w:rsidR="00B35AAF" w:rsidRDefault="00B35AAF">
            <w:pPr>
              <w:jc w:val="center"/>
              <w:rPr>
                <w:rFonts w:ascii="GHEA Grapalat" w:hAnsi="GHEA Grapalat" w:cs="Arial"/>
                <w:sz w:val="20"/>
                <w:szCs w:val="20"/>
              </w:rPr>
            </w:pPr>
            <w:r>
              <w:rPr>
                <w:rFonts w:ascii="GHEA Grapalat" w:hAnsi="GHEA Grapalat" w:cs="Arial"/>
                <w:sz w:val="20"/>
                <w:szCs w:val="20"/>
              </w:rPr>
              <w:t>0.15</w:t>
            </w:r>
          </w:p>
        </w:tc>
        <w:tc>
          <w:tcPr>
            <w:tcW w:w="1113" w:type="dxa"/>
            <w:tcBorders>
              <w:top w:val="nil"/>
              <w:left w:val="nil"/>
              <w:bottom w:val="single" w:sz="4" w:space="0" w:color="auto"/>
              <w:right w:val="single" w:sz="4" w:space="0" w:color="auto"/>
            </w:tcBorders>
            <w:vAlign w:val="center"/>
            <w:hideMark/>
          </w:tcPr>
          <w:p w14:paraId="3F4F10A9" w14:textId="77777777" w:rsidR="00B35AAF" w:rsidRDefault="00B35AAF">
            <w:pPr>
              <w:jc w:val="right"/>
              <w:rPr>
                <w:rFonts w:ascii="GHEA Grapalat" w:hAnsi="GHEA Grapalat" w:cs="Arial"/>
                <w:sz w:val="20"/>
                <w:szCs w:val="20"/>
              </w:rPr>
            </w:pPr>
            <w:r>
              <w:rPr>
                <w:rFonts w:ascii="GHEA Grapalat" w:hAnsi="GHEA Grapalat" w:cs="Arial"/>
                <w:sz w:val="20"/>
                <w:szCs w:val="20"/>
              </w:rPr>
              <w:t>98.17508</w:t>
            </w:r>
          </w:p>
        </w:tc>
      </w:tr>
      <w:tr w:rsidR="00B35AAF" w14:paraId="7294092C"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266619E5" w14:textId="77777777" w:rsidR="00B35AAF" w:rsidRDefault="00B35AAF">
            <w:pPr>
              <w:jc w:val="center"/>
              <w:rPr>
                <w:rFonts w:ascii="GHEA Grapalat" w:hAnsi="GHEA Grapalat" w:cs="Arial"/>
                <w:sz w:val="20"/>
                <w:szCs w:val="20"/>
              </w:rPr>
            </w:pPr>
            <w:r>
              <w:rPr>
                <w:rFonts w:ascii="GHEA Grapalat" w:hAnsi="GHEA Grapalat" w:cs="Arial"/>
                <w:sz w:val="20"/>
                <w:szCs w:val="20"/>
              </w:rPr>
              <w:t>59</w:t>
            </w:r>
          </w:p>
        </w:tc>
        <w:tc>
          <w:tcPr>
            <w:tcW w:w="4984" w:type="dxa"/>
            <w:tcBorders>
              <w:top w:val="nil"/>
              <w:left w:val="nil"/>
              <w:bottom w:val="single" w:sz="4" w:space="0" w:color="auto"/>
              <w:right w:val="single" w:sz="4" w:space="0" w:color="auto"/>
            </w:tcBorders>
            <w:vAlign w:val="center"/>
            <w:hideMark/>
          </w:tcPr>
          <w:p w14:paraId="35FC2030" w14:textId="77777777" w:rsidR="00B35AAF" w:rsidRDefault="00B35AAF">
            <w:pPr>
              <w:rPr>
                <w:rFonts w:ascii="GHEA Grapalat" w:hAnsi="GHEA Grapalat" w:cs="Arial"/>
                <w:sz w:val="20"/>
                <w:szCs w:val="20"/>
              </w:rPr>
            </w:pPr>
            <w:r>
              <w:rPr>
                <w:rFonts w:ascii="GHEA Grapalat" w:hAnsi="GHEA Grapalat" w:cs="Arial"/>
                <w:sz w:val="20"/>
                <w:szCs w:val="20"/>
              </w:rPr>
              <w:t>Монтаж полиэтиленовых гофрированных труб типа de250, SN8 в траншеях (в качестве кожуха)</w:t>
            </w:r>
          </w:p>
        </w:tc>
        <w:tc>
          <w:tcPr>
            <w:tcW w:w="988" w:type="dxa"/>
            <w:tcBorders>
              <w:top w:val="nil"/>
              <w:left w:val="nil"/>
              <w:bottom w:val="single" w:sz="4" w:space="0" w:color="auto"/>
              <w:right w:val="single" w:sz="4" w:space="0" w:color="auto"/>
            </w:tcBorders>
            <w:vAlign w:val="center"/>
            <w:hideMark/>
          </w:tcPr>
          <w:p w14:paraId="246B9B8B"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4F3AEF9F" w14:textId="77777777" w:rsidR="00B35AAF" w:rsidRDefault="00B35AAF">
            <w:pPr>
              <w:jc w:val="center"/>
              <w:rPr>
                <w:rFonts w:ascii="GHEA Grapalat" w:hAnsi="GHEA Grapalat" w:cs="Arial"/>
                <w:sz w:val="20"/>
                <w:szCs w:val="20"/>
              </w:rPr>
            </w:pPr>
            <w:r>
              <w:rPr>
                <w:rFonts w:ascii="GHEA Grapalat" w:hAnsi="GHEA Grapalat" w:cs="Arial"/>
                <w:sz w:val="20"/>
                <w:szCs w:val="20"/>
              </w:rPr>
              <w:t>525.0</w:t>
            </w:r>
          </w:p>
        </w:tc>
        <w:tc>
          <w:tcPr>
            <w:tcW w:w="1106" w:type="dxa"/>
            <w:tcBorders>
              <w:top w:val="nil"/>
              <w:left w:val="nil"/>
              <w:bottom w:val="single" w:sz="4" w:space="0" w:color="auto"/>
              <w:right w:val="single" w:sz="4" w:space="0" w:color="auto"/>
            </w:tcBorders>
            <w:vAlign w:val="center"/>
            <w:hideMark/>
          </w:tcPr>
          <w:p w14:paraId="23079595" w14:textId="77777777" w:rsidR="00B35AAF" w:rsidRDefault="00B35AAF">
            <w:pPr>
              <w:jc w:val="center"/>
              <w:rPr>
                <w:rFonts w:ascii="GHEA Grapalat" w:hAnsi="GHEA Grapalat" w:cs="Arial"/>
                <w:sz w:val="20"/>
                <w:szCs w:val="20"/>
              </w:rPr>
            </w:pPr>
            <w:r>
              <w:rPr>
                <w:rFonts w:ascii="GHEA Grapalat" w:hAnsi="GHEA Grapalat" w:cs="Arial"/>
                <w:sz w:val="20"/>
                <w:szCs w:val="20"/>
              </w:rPr>
              <w:t>12.03</w:t>
            </w:r>
          </w:p>
        </w:tc>
        <w:tc>
          <w:tcPr>
            <w:tcW w:w="1113" w:type="dxa"/>
            <w:tcBorders>
              <w:top w:val="nil"/>
              <w:left w:val="nil"/>
              <w:bottom w:val="single" w:sz="4" w:space="0" w:color="auto"/>
              <w:right w:val="single" w:sz="4" w:space="0" w:color="auto"/>
            </w:tcBorders>
            <w:vAlign w:val="center"/>
            <w:hideMark/>
          </w:tcPr>
          <w:p w14:paraId="75024167" w14:textId="77777777" w:rsidR="00B35AAF" w:rsidRDefault="00B35AAF">
            <w:pPr>
              <w:jc w:val="right"/>
              <w:rPr>
                <w:rFonts w:ascii="GHEA Grapalat" w:hAnsi="GHEA Grapalat" w:cs="Arial"/>
                <w:sz w:val="20"/>
                <w:szCs w:val="20"/>
              </w:rPr>
            </w:pPr>
            <w:r>
              <w:rPr>
                <w:rFonts w:ascii="GHEA Grapalat" w:hAnsi="GHEA Grapalat" w:cs="Arial"/>
                <w:sz w:val="20"/>
                <w:szCs w:val="20"/>
              </w:rPr>
              <w:t>6314.175</w:t>
            </w:r>
          </w:p>
        </w:tc>
      </w:tr>
      <w:tr w:rsidR="00B35AAF" w14:paraId="6B6AA1EF"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3430C775" w14:textId="77777777" w:rsidR="00B35AAF" w:rsidRDefault="00B35AAF">
            <w:pPr>
              <w:jc w:val="center"/>
              <w:rPr>
                <w:rFonts w:ascii="GHEA Grapalat" w:hAnsi="GHEA Grapalat" w:cs="Arial"/>
                <w:sz w:val="20"/>
                <w:szCs w:val="20"/>
              </w:rPr>
            </w:pPr>
            <w:r>
              <w:rPr>
                <w:rFonts w:ascii="GHEA Grapalat" w:hAnsi="GHEA Grapalat" w:cs="Arial"/>
                <w:sz w:val="20"/>
                <w:szCs w:val="20"/>
              </w:rPr>
              <w:t>60</w:t>
            </w:r>
          </w:p>
        </w:tc>
        <w:tc>
          <w:tcPr>
            <w:tcW w:w="4984" w:type="dxa"/>
            <w:tcBorders>
              <w:top w:val="nil"/>
              <w:left w:val="nil"/>
              <w:bottom w:val="single" w:sz="4" w:space="0" w:color="auto"/>
              <w:right w:val="single" w:sz="4" w:space="0" w:color="auto"/>
            </w:tcBorders>
            <w:vAlign w:val="center"/>
            <w:hideMark/>
          </w:tcPr>
          <w:p w14:paraId="4E60B1B0" w14:textId="77777777" w:rsidR="00B35AAF" w:rsidRDefault="00B35AAF">
            <w:pPr>
              <w:rPr>
                <w:rFonts w:ascii="GHEA Grapalat" w:hAnsi="GHEA Grapalat" w:cs="Arial"/>
                <w:sz w:val="20"/>
                <w:szCs w:val="20"/>
              </w:rPr>
            </w:pPr>
            <w:r>
              <w:rPr>
                <w:rFonts w:ascii="GHEA Grapalat" w:hAnsi="GHEA Grapalat" w:cs="Arial"/>
                <w:sz w:val="20"/>
                <w:szCs w:val="20"/>
              </w:rPr>
              <w:t>Усиленная антикоррозионная изоляция стальных труб и фасонных деталей</w:t>
            </w:r>
          </w:p>
        </w:tc>
        <w:tc>
          <w:tcPr>
            <w:tcW w:w="988" w:type="dxa"/>
            <w:tcBorders>
              <w:top w:val="nil"/>
              <w:left w:val="nil"/>
              <w:bottom w:val="single" w:sz="4" w:space="0" w:color="auto"/>
              <w:right w:val="single" w:sz="4" w:space="0" w:color="auto"/>
            </w:tcBorders>
            <w:noWrap/>
            <w:vAlign w:val="center"/>
            <w:hideMark/>
          </w:tcPr>
          <w:p w14:paraId="6E8D9323"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48529CA0" w14:textId="77777777" w:rsidR="00B35AAF" w:rsidRDefault="00B35AAF">
            <w:pPr>
              <w:jc w:val="center"/>
              <w:rPr>
                <w:rFonts w:ascii="GHEA Grapalat" w:hAnsi="GHEA Grapalat" w:cs="Arial"/>
                <w:sz w:val="20"/>
                <w:szCs w:val="20"/>
              </w:rPr>
            </w:pPr>
            <w:r>
              <w:rPr>
                <w:rFonts w:ascii="GHEA Grapalat" w:hAnsi="GHEA Grapalat" w:cs="Arial"/>
                <w:sz w:val="20"/>
                <w:szCs w:val="20"/>
              </w:rPr>
              <w:t>430.0</w:t>
            </w:r>
          </w:p>
        </w:tc>
        <w:tc>
          <w:tcPr>
            <w:tcW w:w="1106" w:type="dxa"/>
            <w:tcBorders>
              <w:top w:val="nil"/>
              <w:left w:val="nil"/>
              <w:bottom w:val="single" w:sz="4" w:space="0" w:color="auto"/>
              <w:right w:val="single" w:sz="4" w:space="0" w:color="auto"/>
            </w:tcBorders>
            <w:vAlign w:val="center"/>
            <w:hideMark/>
          </w:tcPr>
          <w:p w14:paraId="244F8A28" w14:textId="77777777" w:rsidR="00B35AAF" w:rsidRDefault="00B35AAF">
            <w:pPr>
              <w:jc w:val="center"/>
              <w:rPr>
                <w:rFonts w:ascii="GHEA Grapalat" w:hAnsi="GHEA Grapalat" w:cs="Arial"/>
                <w:sz w:val="20"/>
                <w:szCs w:val="20"/>
              </w:rPr>
            </w:pPr>
            <w:r>
              <w:rPr>
                <w:rFonts w:ascii="GHEA Grapalat" w:hAnsi="GHEA Grapalat" w:cs="Arial"/>
                <w:sz w:val="20"/>
                <w:szCs w:val="20"/>
              </w:rPr>
              <w:t>4.08</w:t>
            </w:r>
          </w:p>
        </w:tc>
        <w:tc>
          <w:tcPr>
            <w:tcW w:w="1113" w:type="dxa"/>
            <w:tcBorders>
              <w:top w:val="nil"/>
              <w:left w:val="nil"/>
              <w:bottom w:val="single" w:sz="4" w:space="0" w:color="auto"/>
              <w:right w:val="single" w:sz="4" w:space="0" w:color="auto"/>
            </w:tcBorders>
            <w:vAlign w:val="center"/>
            <w:hideMark/>
          </w:tcPr>
          <w:p w14:paraId="1A73E6D1" w14:textId="77777777" w:rsidR="00B35AAF" w:rsidRDefault="00B35AAF">
            <w:pPr>
              <w:jc w:val="right"/>
              <w:rPr>
                <w:rFonts w:ascii="GHEA Grapalat" w:hAnsi="GHEA Grapalat" w:cs="Arial"/>
                <w:sz w:val="20"/>
                <w:szCs w:val="20"/>
              </w:rPr>
            </w:pPr>
            <w:r>
              <w:rPr>
                <w:rFonts w:ascii="GHEA Grapalat" w:hAnsi="GHEA Grapalat" w:cs="Arial"/>
                <w:sz w:val="20"/>
                <w:szCs w:val="20"/>
              </w:rPr>
              <w:t>1753.97</w:t>
            </w:r>
          </w:p>
        </w:tc>
      </w:tr>
      <w:tr w:rsidR="00B35AAF" w14:paraId="282D0750"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74D34EFF" w14:textId="77777777" w:rsidR="00B35AAF" w:rsidRDefault="00B35AAF">
            <w:pPr>
              <w:jc w:val="center"/>
              <w:rPr>
                <w:rFonts w:ascii="GHEA Grapalat" w:hAnsi="GHEA Grapalat" w:cs="Arial"/>
                <w:sz w:val="20"/>
                <w:szCs w:val="20"/>
              </w:rPr>
            </w:pPr>
            <w:r>
              <w:rPr>
                <w:rFonts w:ascii="GHEA Grapalat" w:hAnsi="GHEA Grapalat" w:cs="Arial"/>
                <w:sz w:val="20"/>
                <w:szCs w:val="20"/>
              </w:rPr>
              <w:t>61</w:t>
            </w:r>
          </w:p>
        </w:tc>
        <w:tc>
          <w:tcPr>
            <w:tcW w:w="4984" w:type="dxa"/>
            <w:tcBorders>
              <w:top w:val="nil"/>
              <w:left w:val="nil"/>
              <w:bottom w:val="single" w:sz="4" w:space="0" w:color="auto"/>
              <w:right w:val="single" w:sz="4" w:space="0" w:color="auto"/>
            </w:tcBorders>
            <w:vAlign w:val="center"/>
            <w:hideMark/>
          </w:tcPr>
          <w:p w14:paraId="698A9288" w14:textId="77777777" w:rsidR="00B35AAF" w:rsidRDefault="00B35AAF">
            <w:pPr>
              <w:rPr>
                <w:rFonts w:ascii="GHEA Grapalat" w:hAnsi="GHEA Grapalat" w:cs="Arial"/>
                <w:sz w:val="20"/>
                <w:szCs w:val="20"/>
              </w:rPr>
            </w:pPr>
            <w:r>
              <w:rPr>
                <w:rFonts w:ascii="GHEA Grapalat" w:hAnsi="GHEA Grapalat" w:cs="Arial"/>
                <w:sz w:val="20"/>
                <w:szCs w:val="20"/>
              </w:rPr>
              <w:t>Двухслойная масляная покраска стальных труб</w:t>
            </w:r>
          </w:p>
        </w:tc>
        <w:tc>
          <w:tcPr>
            <w:tcW w:w="988" w:type="dxa"/>
            <w:tcBorders>
              <w:top w:val="nil"/>
              <w:left w:val="nil"/>
              <w:bottom w:val="single" w:sz="4" w:space="0" w:color="auto"/>
              <w:right w:val="single" w:sz="4" w:space="0" w:color="auto"/>
            </w:tcBorders>
            <w:noWrap/>
            <w:vAlign w:val="center"/>
            <w:hideMark/>
          </w:tcPr>
          <w:p w14:paraId="04245C07"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01EB2C3F" w14:textId="77777777" w:rsidR="00B35AAF" w:rsidRDefault="00B35AAF">
            <w:pPr>
              <w:jc w:val="center"/>
              <w:rPr>
                <w:rFonts w:ascii="GHEA Grapalat" w:hAnsi="GHEA Grapalat" w:cs="Arial"/>
                <w:sz w:val="20"/>
                <w:szCs w:val="20"/>
              </w:rPr>
            </w:pPr>
            <w:r>
              <w:rPr>
                <w:rFonts w:ascii="GHEA Grapalat" w:hAnsi="GHEA Grapalat" w:cs="Arial"/>
                <w:sz w:val="20"/>
                <w:szCs w:val="20"/>
              </w:rPr>
              <w:t>105.0</w:t>
            </w:r>
          </w:p>
        </w:tc>
        <w:tc>
          <w:tcPr>
            <w:tcW w:w="1106" w:type="dxa"/>
            <w:tcBorders>
              <w:top w:val="nil"/>
              <w:left w:val="nil"/>
              <w:bottom w:val="single" w:sz="4" w:space="0" w:color="auto"/>
              <w:right w:val="single" w:sz="4" w:space="0" w:color="auto"/>
            </w:tcBorders>
            <w:vAlign w:val="center"/>
            <w:hideMark/>
          </w:tcPr>
          <w:p w14:paraId="360D2D1A" w14:textId="77777777" w:rsidR="00B35AAF" w:rsidRDefault="00B35AAF">
            <w:pPr>
              <w:jc w:val="center"/>
              <w:rPr>
                <w:rFonts w:ascii="GHEA Grapalat" w:hAnsi="GHEA Grapalat" w:cs="Arial"/>
                <w:sz w:val="20"/>
                <w:szCs w:val="20"/>
              </w:rPr>
            </w:pPr>
            <w:r>
              <w:rPr>
                <w:rFonts w:ascii="GHEA Grapalat" w:hAnsi="GHEA Grapalat" w:cs="Arial"/>
                <w:sz w:val="20"/>
                <w:szCs w:val="20"/>
              </w:rPr>
              <w:t>1.23</w:t>
            </w:r>
          </w:p>
        </w:tc>
        <w:tc>
          <w:tcPr>
            <w:tcW w:w="1113" w:type="dxa"/>
            <w:tcBorders>
              <w:top w:val="nil"/>
              <w:left w:val="nil"/>
              <w:bottom w:val="single" w:sz="4" w:space="0" w:color="auto"/>
              <w:right w:val="single" w:sz="4" w:space="0" w:color="auto"/>
            </w:tcBorders>
            <w:vAlign w:val="center"/>
            <w:hideMark/>
          </w:tcPr>
          <w:p w14:paraId="32880B7A" w14:textId="77777777" w:rsidR="00B35AAF" w:rsidRDefault="00B35AAF">
            <w:pPr>
              <w:jc w:val="right"/>
              <w:rPr>
                <w:rFonts w:ascii="GHEA Grapalat" w:hAnsi="GHEA Grapalat" w:cs="Arial"/>
                <w:sz w:val="20"/>
                <w:szCs w:val="20"/>
              </w:rPr>
            </w:pPr>
            <w:r>
              <w:rPr>
                <w:rFonts w:ascii="GHEA Grapalat" w:hAnsi="GHEA Grapalat" w:cs="Arial"/>
                <w:sz w:val="20"/>
                <w:szCs w:val="20"/>
              </w:rPr>
              <w:t>128.625</w:t>
            </w:r>
          </w:p>
        </w:tc>
      </w:tr>
      <w:tr w:rsidR="00B35AAF" w14:paraId="103F824D" w14:textId="77777777" w:rsidTr="00B35AAF">
        <w:trPr>
          <w:trHeight w:val="270"/>
        </w:trPr>
        <w:tc>
          <w:tcPr>
            <w:tcW w:w="479" w:type="dxa"/>
            <w:tcBorders>
              <w:top w:val="nil"/>
              <w:left w:val="single" w:sz="4" w:space="0" w:color="auto"/>
              <w:bottom w:val="single" w:sz="4" w:space="0" w:color="auto"/>
              <w:right w:val="single" w:sz="4" w:space="0" w:color="auto"/>
            </w:tcBorders>
            <w:vAlign w:val="center"/>
            <w:hideMark/>
          </w:tcPr>
          <w:p w14:paraId="627E402F" w14:textId="77777777" w:rsidR="00B35AAF" w:rsidRDefault="00B35AAF">
            <w:pPr>
              <w:jc w:val="center"/>
              <w:rPr>
                <w:rFonts w:ascii="GHEA Grapalat" w:hAnsi="GHEA Grapalat" w:cs="Arial"/>
                <w:sz w:val="20"/>
                <w:szCs w:val="20"/>
              </w:rPr>
            </w:pPr>
            <w:r>
              <w:rPr>
                <w:rFonts w:ascii="GHEA Grapalat" w:hAnsi="GHEA Grapalat" w:cs="Arial"/>
                <w:sz w:val="20"/>
                <w:szCs w:val="20"/>
              </w:rPr>
              <w:t>62</w:t>
            </w:r>
          </w:p>
        </w:tc>
        <w:tc>
          <w:tcPr>
            <w:tcW w:w="4984" w:type="dxa"/>
            <w:tcBorders>
              <w:top w:val="nil"/>
              <w:left w:val="nil"/>
              <w:bottom w:val="single" w:sz="4" w:space="0" w:color="auto"/>
              <w:right w:val="single" w:sz="4" w:space="0" w:color="auto"/>
            </w:tcBorders>
            <w:vAlign w:val="center"/>
            <w:hideMark/>
          </w:tcPr>
          <w:p w14:paraId="207126CA" w14:textId="77777777" w:rsidR="00B35AAF" w:rsidRDefault="00B35AAF">
            <w:pPr>
              <w:rPr>
                <w:rFonts w:ascii="GHEA Grapalat" w:hAnsi="GHEA Grapalat" w:cs="Arial"/>
                <w:sz w:val="20"/>
                <w:szCs w:val="20"/>
              </w:rPr>
            </w:pPr>
            <w:r>
              <w:rPr>
                <w:rFonts w:ascii="GHEA Grapalat" w:hAnsi="GHEA Grapalat" w:cs="Arial"/>
                <w:sz w:val="20"/>
                <w:szCs w:val="20"/>
              </w:rPr>
              <w:t>Снос базальтовых бордюров</w:t>
            </w:r>
          </w:p>
        </w:tc>
        <w:tc>
          <w:tcPr>
            <w:tcW w:w="988" w:type="dxa"/>
            <w:tcBorders>
              <w:top w:val="nil"/>
              <w:left w:val="nil"/>
              <w:bottom w:val="single" w:sz="4" w:space="0" w:color="auto"/>
              <w:right w:val="single" w:sz="4" w:space="0" w:color="auto"/>
            </w:tcBorders>
            <w:vAlign w:val="center"/>
            <w:hideMark/>
          </w:tcPr>
          <w:p w14:paraId="2FE9D373"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3861A1DE" w14:textId="77777777" w:rsidR="00B35AAF" w:rsidRDefault="00B35AAF">
            <w:pPr>
              <w:jc w:val="center"/>
              <w:rPr>
                <w:rFonts w:ascii="GHEA Grapalat" w:hAnsi="GHEA Grapalat" w:cs="Arial"/>
                <w:sz w:val="20"/>
                <w:szCs w:val="20"/>
              </w:rPr>
            </w:pPr>
            <w:r>
              <w:rPr>
                <w:rFonts w:ascii="GHEA Grapalat" w:hAnsi="GHEA Grapalat" w:cs="Arial"/>
                <w:sz w:val="20"/>
                <w:szCs w:val="20"/>
              </w:rPr>
              <w:t>70.00</w:t>
            </w:r>
          </w:p>
        </w:tc>
        <w:tc>
          <w:tcPr>
            <w:tcW w:w="1106" w:type="dxa"/>
            <w:tcBorders>
              <w:top w:val="nil"/>
              <w:left w:val="nil"/>
              <w:bottom w:val="single" w:sz="4" w:space="0" w:color="auto"/>
              <w:right w:val="single" w:sz="4" w:space="0" w:color="auto"/>
            </w:tcBorders>
            <w:vAlign w:val="center"/>
            <w:hideMark/>
          </w:tcPr>
          <w:p w14:paraId="148B993E" w14:textId="77777777" w:rsidR="00B35AAF" w:rsidRDefault="00B35AAF">
            <w:pPr>
              <w:jc w:val="center"/>
              <w:rPr>
                <w:rFonts w:ascii="GHEA Grapalat" w:hAnsi="GHEA Grapalat" w:cs="Arial"/>
                <w:sz w:val="20"/>
                <w:szCs w:val="20"/>
              </w:rPr>
            </w:pPr>
            <w:r>
              <w:rPr>
                <w:rFonts w:ascii="GHEA Grapalat" w:hAnsi="GHEA Grapalat" w:cs="Arial"/>
                <w:sz w:val="20"/>
                <w:szCs w:val="20"/>
              </w:rPr>
              <w:t>1.09</w:t>
            </w:r>
          </w:p>
        </w:tc>
        <w:tc>
          <w:tcPr>
            <w:tcW w:w="1113" w:type="dxa"/>
            <w:tcBorders>
              <w:top w:val="nil"/>
              <w:left w:val="nil"/>
              <w:bottom w:val="single" w:sz="4" w:space="0" w:color="auto"/>
              <w:right w:val="single" w:sz="4" w:space="0" w:color="auto"/>
            </w:tcBorders>
            <w:vAlign w:val="center"/>
            <w:hideMark/>
          </w:tcPr>
          <w:p w14:paraId="4A829FF6" w14:textId="77777777" w:rsidR="00B35AAF" w:rsidRDefault="00B35AAF">
            <w:pPr>
              <w:jc w:val="right"/>
              <w:rPr>
                <w:rFonts w:ascii="GHEA Grapalat" w:hAnsi="GHEA Grapalat" w:cs="Arial"/>
                <w:sz w:val="20"/>
                <w:szCs w:val="20"/>
              </w:rPr>
            </w:pPr>
            <w:r>
              <w:rPr>
                <w:rFonts w:ascii="GHEA Grapalat" w:hAnsi="GHEA Grapalat" w:cs="Arial"/>
                <w:sz w:val="20"/>
                <w:szCs w:val="20"/>
              </w:rPr>
              <w:t>76.51</w:t>
            </w:r>
          </w:p>
        </w:tc>
      </w:tr>
      <w:tr w:rsidR="00B35AAF" w14:paraId="0E9959D2"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6F7686F5" w14:textId="77777777" w:rsidR="00B35AAF" w:rsidRDefault="00B35AAF">
            <w:pPr>
              <w:jc w:val="center"/>
              <w:rPr>
                <w:rFonts w:ascii="GHEA Grapalat" w:hAnsi="GHEA Grapalat" w:cs="Arial"/>
                <w:sz w:val="20"/>
                <w:szCs w:val="20"/>
              </w:rPr>
            </w:pPr>
            <w:r>
              <w:rPr>
                <w:rFonts w:ascii="GHEA Grapalat" w:hAnsi="GHEA Grapalat" w:cs="Arial"/>
                <w:sz w:val="20"/>
                <w:szCs w:val="20"/>
              </w:rPr>
              <w:t>63</w:t>
            </w:r>
          </w:p>
        </w:tc>
        <w:tc>
          <w:tcPr>
            <w:tcW w:w="4984" w:type="dxa"/>
            <w:tcBorders>
              <w:top w:val="nil"/>
              <w:left w:val="nil"/>
              <w:bottom w:val="single" w:sz="4" w:space="0" w:color="auto"/>
              <w:right w:val="single" w:sz="4" w:space="0" w:color="auto"/>
            </w:tcBorders>
            <w:vAlign w:val="center"/>
            <w:hideMark/>
          </w:tcPr>
          <w:p w14:paraId="31244DAE" w14:textId="77777777" w:rsidR="00B35AAF" w:rsidRDefault="00B35AAF">
            <w:pPr>
              <w:rPr>
                <w:rFonts w:ascii="GHEA Grapalat" w:hAnsi="GHEA Grapalat" w:cs="Arial"/>
                <w:sz w:val="20"/>
                <w:szCs w:val="20"/>
              </w:rPr>
            </w:pPr>
            <w:r>
              <w:rPr>
                <w:rFonts w:ascii="GHEA Grapalat" w:hAnsi="GHEA Grapalat" w:cs="Arial"/>
                <w:sz w:val="20"/>
                <w:szCs w:val="20"/>
              </w:rPr>
              <w:t>Восстановление существующих базальтовых бордюров с бетонным основанием</w:t>
            </w:r>
          </w:p>
        </w:tc>
        <w:tc>
          <w:tcPr>
            <w:tcW w:w="988" w:type="dxa"/>
            <w:tcBorders>
              <w:top w:val="nil"/>
              <w:left w:val="nil"/>
              <w:bottom w:val="single" w:sz="4" w:space="0" w:color="auto"/>
              <w:right w:val="single" w:sz="4" w:space="0" w:color="auto"/>
            </w:tcBorders>
            <w:vAlign w:val="center"/>
            <w:hideMark/>
          </w:tcPr>
          <w:p w14:paraId="58C4DC9C"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135022B1" w14:textId="77777777" w:rsidR="00B35AAF" w:rsidRDefault="00B35AAF">
            <w:pPr>
              <w:jc w:val="center"/>
              <w:rPr>
                <w:rFonts w:ascii="GHEA Grapalat" w:hAnsi="GHEA Grapalat" w:cs="Arial"/>
                <w:sz w:val="20"/>
                <w:szCs w:val="20"/>
              </w:rPr>
            </w:pPr>
            <w:r>
              <w:rPr>
                <w:rFonts w:ascii="GHEA Grapalat" w:hAnsi="GHEA Grapalat" w:cs="Arial"/>
                <w:sz w:val="20"/>
                <w:szCs w:val="20"/>
              </w:rPr>
              <w:t>35.0</w:t>
            </w:r>
          </w:p>
        </w:tc>
        <w:tc>
          <w:tcPr>
            <w:tcW w:w="1106" w:type="dxa"/>
            <w:tcBorders>
              <w:top w:val="nil"/>
              <w:left w:val="nil"/>
              <w:bottom w:val="single" w:sz="4" w:space="0" w:color="auto"/>
              <w:right w:val="single" w:sz="4" w:space="0" w:color="auto"/>
            </w:tcBorders>
            <w:vAlign w:val="center"/>
            <w:hideMark/>
          </w:tcPr>
          <w:p w14:paraId="044FA7DC" w14:textId="77777777" w:rsidR="00B35AAF" w:rsidRDefault="00B35AAF">
            <w:pPr>
              <w:jc w:val="center"/>
              <w:rPr>
                <w:rFonts w:ascii="GHEA Grapalat" w:hAnsi="GHEA Grapalat" w:cs="Arial"/>
                <w:sz w:val="20"/>
                <w:szCs w:val="20"/>
              </w:rPr>
            </w:pPr>
            <w:r>
              <w:rPr>
                <w:rFonts w:ascii="GHEA Grapalat" w:hAnsi="GHEA Grapalat" w:cs="Arial"/>
                <w:sz w:val="20"/>
                <w:szCs w:val="20"/>
              </w:rPr>
              <w:t>4.07</w:t>
            </w:r>
          </w:p>
        </w:tc>
        <w:tc>
          <w:tcPr>
            <w:tcW w:w="1113" w:type="dxa"/>
            <w:tcBorders>
              <w:top w:val="nil"/>
              <w:left w:val="nil"/>
              <w:bottom w:val="single" w:sz="4" w:space="0" w:color="auto"/>
              <w:right w:val="single" w:sz="4" w:space="0" w:color="auto"/>
            </w:tcBorders>
            <w:vAlign w:val="center"/>
            <w:hideMark/>
          </w:tcPr>
          <w:p w14:paraId="7EE7684D" w14:textId="77777777" w:rsidR="00B35AAF" w:rsidRDefault="00B35AAF">
            <w:pPr>
              <w:jc w:val="right"/>
              <w:rPr>
                <w:rFonts w:ascii="GHEA Grapalat" w:hAnsi="GHEA Grapalat" w:cs="Arial"/>
                <w:sz w:val="20"/>
                <w:szCs w:val="20"/>
              </w:rPr>
            </w:pPr>
            <w:r>
              <w:rPr>
                <w:rFonts w:ascii="GHEA Grapalat" w:hAnsi="GHEA Grapalat" w:cs="Arial"/>
                <w:sz w:val="20"/>
                <w:szCs w:val="20"/>
              </w:rPr>
              <w:t>142.345</w:t>
            </w:r>
          </w:p>
        </w:tc>
      </w:tr>
      <w:tr w:rsidR="00B35AAF" w14:paraId="6843280F" w14:textId="77777777" w:rsidTr="00B35AAF">
        <w:trPr>
          <w:trHeight w:val="540"/>
        </w:trPr>
        <w:tc>
          <w:tcPr>
            <w:tcW w:w="479" w:type="dxa"/>
            <w:tcBorders>
              <w:top w:val="nil"/>
              <w:left w:val="single" w:sz="4" w:space="0" w:color="auto"/>
              <w:bottom w:val="single" w:sz="4" w:space="0" w:color="auto"/>
              <w:right w:val="single" w:sz="4" w:space="0" w:color="auto"/>
            </w:tcBorders>
            <w:vAlign w:val="center"/>
            <w:hideMark/>
          </w:tcPr>
          <w:p w14:paraId="2C178CE8" w14:textId="77777777" w:rsidR="00B35AAF" w:rsidRDefault="00B35AAF">
            <w:pPr>
              <w:jc w:val="center"/>
              <w:rPr>
                <w:rFonts w:ascii="GHEA Grapalat" w:hAnsi="GHEA Grapalat" w:cs="Arial"/>
                <w:sz w:val="20"/>
                <w:szCs w:val="20"/>
              </w:rPr>
            </w:pPr>
            <w:r>
              <w:rPr>
                <w:rFonts w:ascii="GHEA Grapalat" w:hAnsi="GHEA Grapalat" w:cs="Arial"/>
                <w:sz w:val="20"/>
                <w:szCs w:val="20"/>
              </w:rPr>
              <w:t>64</w:t>
            </w:r>
          </w:p>
        </w:tc>
        <w:tc>
          <w:tcPr>
            <w:tcW w:w="4984" w:type="dxa"/>
            <w:tcBorders>
              <w:top w:val="nil"/>
              <w:left w:val="nil"/>
              <w:bottom w:val="single" w:sz="4" w:space="0" w:color="auto"/>
              <w:right w:val="single" w:sz="4" w:space="0" w:color="auto"/>
            </w:tcBorders>
            <w:vAlign w:val="center"/>
            <w:hideMark/>
          </w:tcPr>
          <w:p w14:paraId="1E855BED" w14:textId="77777777" w:rsidR="00B35AAF" w:rsidRDefault="00B35AAF">
            <w:pPr>
              <w:rPr>
                <w:rFonts w:ascii="GHEA Grapalat" w:hAnsi="GHEA Grapalat" w:cs="Arial"/>
                <w:sz w:val="20"/>
                <w:szCs w:val="20"/>
              </w:rPr>
            </w:pPr>
            <w:r>
              <w:rPr>
                <w:rFonts w:ascii="GHEA Grapalat" w:hAnsi="GHEA Grapalat" w:cs="Arial"/>
                <w:sz w:val="20"/>
                <w:szCs w:val="20"/>
              </w:rPr>
              <w:t>Восстановление новых базальтовых бордюров с бетонным основанием</w:t>
            </w:r>
          </w:p>
        </w:tc>
        <w:tc>
          <w:tcPr>
            <w:tcW w:w="988" w:type="dxa"/>
            <w:tcBorders>
              <w:top w:val="nil"/>
              <w:left w:val="nil"/>
              <w:bottom w:val="single" w:sz="4" w:space="0" w:color="auto"/>
              <w:right w:val="single" w:sz="4" w:space="0" w:color="auto"/>
            </w:tcBorders>
            <w:vAlign w:val="center"/>
            <w:hideMark/>
          </w:tcPr>
          <w:p w14:paraId="7D245D0C" w14:textId="77777777" w:rsidR="00B35AAF" w:rsidRDefault="00B35AAF">
            <w:pPr>
              <w:jc w:val="center"/>
              <w:rPr>
                <w:rFonts w:ascii="GHEA Grapalat" w:hAnsi="GHEA Grapalat" w:cs="Arial"/>
                <w:sz w:val="20"/>
                <w:szCs w:val="20"/>
              </w:rPr>
            </w:pPr>
            <w:r>
              <w:rPr>
                <w:rFonts w:ascii="GHEA Grapalat" w:hAnsi="GHEA Grapalat" w:cs="Arial"/>
                <w:sz w:val="20"/>
                <w:szCs w:val="20"/>
              </w:rPr>
              <w:t>м</w:t>
            </w:r>
          </w:p>
        </w:tc>
        <w:tc>
          <w:tcPr>
            <w:tcW w:w="910" w:type="dxa"/>
            <w:tcBorders>
              <w:top w:val="nil"/>
              <w:left w:val="nil"/>
              <w:bottom w:val="single" w:sz="4" w:space="0" w:color="auto"/>
              <w:right w:val="single" w:sz="4" w:space="0" w:color="auto"/>
            </w:tcBorders>
            <w:vAlign w:val="center"/>
            <w:hideMark/>
          </w:tcPr>
          <w:p w14:paraId="7712A046" w14:textId="77777777" w:rsidR="00B35AAF" w:rsidRDefault="00B35AAF">
            <w:pPr>
              <w:jc w:val="center"/>
              <w:rPr>
                <w:rFonts w:ascii="GHEA Grapalat" w:hAnsi="GHEA Grapalat" w:cs="Arial"/>
                <w:sz w:val="20"/>
                <w:szCs w:val="20"/>
              </w:rPr>
            </w:pPr>
            <w:r>
              <w:rPr>
                <w:rFonts w:ascii="GHEA Grapalat" w:hAnsi="GHEA Grapalat" w:cs="Arial"/>
                <w:sz w:val="20"/>
                <w:szCs w:val="20"/>
              </w:rPr>
              <w:t>35.0</w:t>
            </w:r>
          </w:p>
        </w:tc>
        <w:tc>
          <w:tcPr>
            <w:tcW w:w="1106" w:type="dxa"/>
            <w:tcBorders>
              <w:top w:val="nil"/>
              <w:left w:val="nil"/>
              <w:bottom w:val="single" w:sz="4" w:space="0" w:color="auto"/>
              <w:right w:val="single" w:sz="4" w:space="0" w:color="auto"/>
            </w:tcBorders>
            <w:vAlign w:val="center"/>
            <w:hideMark/>
          </w:tcPr>
          <w:p w14:paraId="209B94A5" w14:textId="77777777" w:rsidR="00B35AAF" w:rsidRDefault="00B35AAF">
            <w:pPr>
              <w:jc w:val="center"/>
              <w:rPr>
                <w:rFonts w:ascii="GHEA Grapalat" w:hAnsi="GHEA Grapalat" w:cs="Arial"/>
                <w:sz w:val="20"/>
                <w:szCs w:val="20"/>
              </w:rPr>
            </w:pPr>
            <w:r>
              <w:rPr>
                <w:rFonts w:ascii="GHEA Grapalat" w:hAnsi="GHEA Grapalat" w:cs="Arial"/>
                <w:sz w:val="20"/>
                <w:szCs w:val="20"/>
              </w:rPr>
              <w:t>11.02</w:t>
            </w:r>
          </w:p>
        </w:tc>
        <w:tc>
          <w:tcPr>
            <w:tcW w:w="1113" w:type="dxa"/>
            <w:tcBorders>
              <w:top w:val="nil"/>
              <w:left w:val="nil"/>
              <w:bottom w:val="single" w:sz="4" w:space="0" w:color="auto"/>
              <w:right w:val="single" w:sz="4" w:space="0" w:color="auto"/>
            </w:tcBorders>
            <w:vAlign w:val="center"/>
            <w:hideMark/>
          </w:tcPr>
          <w:p w14:paraId="0BA2311F" w14:textId="77777777" w:rsidR="00B35AAF" w:rsidRDefault="00B35AAF">
            <w:pPr>
              <w:jc w:val="right"/>
              <w:rPr>
                <w:rFonts w:ascii="GHEA Grapalat" w:hAnsi="GHEA Grapalat" w:cs="Arial"/>
                <w:sz w:val="20"/>
                <w:szCs w:val="20"/>
              </w:rPr>
            </w:pPr>
            <w:r>
              <w:rPr>
                <w:rFonts w:ascii="GHEA Grapalat" w:hAnsi="GHEA Grapalat" w:cs="Arial"/>
                <w:sz w:val="20"/>
                <w:szCs w:val="20"/>
              </w:rPr>
              <w:t>385.595</w:t>
            </w:r>
          </w:p>
        </w:tc>
      </w:tr>
      <w:tr w:rsidR="00B35AAF" w14:paraId="5DC9D9BA" w14:textId="77777777" w:rsidTr="00B35AAF">
        <w:trPr>
          <w:trHeight w:val="1080"/>
        </w:trPr>
        <w:tc>
          <w:tcPr>
            <w:tcW w:w="479" w:type="dxa"/>
            <w:tcBorders>
              <w:top w:val="nil"/>
              <w:left w:val="single" w:sz="4" w:space="0" w:color="auto"/>
              <w:bottom w:val="single" w:sz="4" w:space="0" w:color="auto"/>
              <w:right w:val="single" w:sz="4" w:space="0" w:color="auto"/>
            </w:tcBorders>
            <w:vAlign w:val="center"/>
            <w:hideMark/>
          </w:tcPr>
          <w:p w14:paraId="7364B152" w14:textId="77777777" w:rsidR="00B35AAF" w:rsidRDefault="00B35AAF">
            <w:pPr>
              <w:jc w:val="center"/>
              <w:rPr>
                <w:rFonts w:ascii="GHEA Grapalat" w:hAnsi="GHEA Grapalat" w:cs="Arial"/>
                <w:sz w:val="20"/>
                <w:szCs w:val="20"/>
              </w:rPr>
            </w:pPr>
            <w:r>
              <w:rPr>
                <w:rFonts w:ascii="GHEA Grapalat" w:hAnsi="GHEA Grapalat" w:cs="Arial"/>
                <w:sz w:val="20"/>
                <w:szCs w:val="20"/>
              </w:rPr>
              <w:t>65</w:t>
            </w:r>
          </w:p>
        </w:tc>
        <w:tc>
          <w:tcPr>
            <w:tcW w:w="4984" w:type="dxa"/>
            <w:tcBorders>
              <w:top w:val="nil"/>
              <w:left w:val="nil"/>
              <w:bottom w:val="single" w:sz="4" w:space="0" w:color="auto"/>
              <w:right w:val="single" w:sz="4" w:space="0" w:color="auto"/>
            </w:tcBorders>
            <w:vAlign w:val="center"/>
            <w:hideMark/>
          </w:tcPr>
          <w:p w14:paraId="78F389E0" w14:textId="77777777" w:rsidR="00B35AAF" w:rsidRDefault="00B35AAF">
            <w:pPr>
              <w:rPr>
                <w:rFonts w:ascii="GHEA Grapalat" w:hAnsi="GHEA Grapalat" w:cs="Arial"/>
                <w:sz w:val="20"/>
                <w:szCs w:val="20"/>
              </w:rPr>
            </w:pPr>
            <w:r>
              <w:rPr>
                <w:rFonts w:ascii="GHEA Grapalat" w:hAnsi="GHEA Grapalat" w:cs="Arial"/>
                <w:sz w:val="20"/>
                <w:szCs w:val="20"/>
              </w:rPr>
              <w:t>Срезка вручную плодородного слоя почвы из верхнего слоя траншеи до толщины 20 см, подъем, транспортировка на расстояние до 200 м и размещение в месте временного хранения.</w:t>
            </w:r>
          </w:p>
        </w:tc>
        <w:tc>
          <w:tcPr>
            <w:tcW w:w="988" w:type="dxa"/>
            <w:tcBorders>
              <w:top w:val="nil"/>
              <w:left w:val="nil"/>
              <w:bottom w:val="single" w:sz="4" w:space="0" w:color="auto"/>
              <w:right w:val="single" w:sz="4" w:space="0" w:color="auto"/>
            </w:tcBorders>
            <w:noWrap/>
            <w:vAlign w:val="center"/>
            <w:hideMark/>
          </w:tcPr>
          <w:p w14:paraId="31FD5694"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5EEF3D83" w14:textId="77777777" w:rsidR="00B35AAF" w:rsidRDefault="00B35AAF">
            <w:pPr>
              <w:jc w:val="center"/>
              <w:rPr>
                <w:rFonts w:ascii="GHEA Grapalat" w:hAnsi="GHEA Grapalat" w:cs="Arial"/>
                <w:sz w:val="20"/>
                <w:szCs w:val="20"/>
              </w:rPr>
            </w:pPr>
            <w:r>
              <w:rPr>
                <w:rFonts w:ascii="GHEA Grapalat" w:hAnsi="GHEA Grapalat" w:cs="Arial"/>
                <w:sz w:val="20"/>
                <w:szCs w:val="20"/>
              </w:rPr>
              <w:t>15.0</w:t>
            </w:r>
          </w:p>
        </w:tc>
        <w:tc>
          <w:tcPr>
            <w:tcW w:w="1106" w:type="dxa"/>
            <w:tcBorders>
              <w:top w:val="nil"/>
              <w:left w:val="nil"/>
              <w:bottom w:val="single" w:sz="4" w:space="0" w:color="auto"/>
              <w:right w:val="single" w:sz="4" w:space="0" w:color="auto"/>
            </w:tcBorders>
            <w:vAlign w:val="center"/>
            <w:hideMark/>
          </w:tcPr>
          <w:p w14:paraId="1B17AAF3" w14:textId="77777777" w:rsidR="00B35AAF" w:rsidRDefault="00B35AAF">
            <w:pPr>
              <w:jc w:val="center"/>
              <w:rPr>
                <w:rFonts w:ascii="GHEA Grapalat" w:hAnsi="GHEA Grapalat" w:cs="Arial"/>
                <w:sz w:val="20"/>
                <w:szCs w:val="20"/>
              </w:rPr>
            </w:pPr>
            <w:r>
              <w:rPr>
                <w:rFonts w:ascii="GHEA Grapalat" w:hAnsi="GHEA Grapalat" w:cs="Arial"/>
                <w:sz w:val="20"/>
                <w:szCs w:val="20"/>
              </w:rPr>
              <w:t>4.09</w:t>
            </w:r>
          </w:p>
        </w:tc>
        <w:tc>
          <w:tcPr>
            <w:tcW w:w="1113" w:type="dxa"/>
            <w:tcBorders>
              <w:top w:val="nil"/>
              <w:left w:val="nil"/>
              <w:bottom w:val="single" w:sz="4" w:space="0" w:color="auto"/>
              <w:right w:val="single" w:sz="4" w:space="0" w:color="auto"/>
            </w:tcBorders>
            <w:vAlign w:val="center"/>
            <w:hideMark/>
          </w:tcPr>
          <w:p w14:paraId="7605F661" w14:textId="77777777" w:rsidR="00B35AAF" w:rsidRDefault="00B35AAF">
            <w:pPr>
              <w:jc w:val="right"/>
              <w:rPr>
                <w:rFonts w:ascii="GHEA Grapalat" w:hAnsi="GHEA Grapalat" w:cs="Arial"/>
                <w:sz w:val="20"/>
                <w:szCs w:val="20"/>
              </w:rPr>
            </w:pPr>
            <w:r>
              <w:rPr>
                <w:rFonts w:ascii="GHEA Grapalat" w:hAnsi="GHEA Grapalat" w:cs="Arial"/>
                <w:sz w:val="20"/>
                <w:szCs w:val="20"/>
              </w:rPr>
              <w:t>61.32</w:t>
            </w:r>
          </w:p>
        </w:tc>
      </w:tr>
      <w:tr w:rsidR="00B35AAF" w14:paraId="033A4B9F" w14:textId="77777777" w:rsidTr="00B35AAF">
        <w:trPr>
          <w:trHeight w:val="810"/>
        </w:trPr>
        <w:tc>
          <w:tcPr>
            <w:tcW w:w="479" w:type="dxa"/>
            <w:tcBorders>
              <w:top w:val="nil"/>
              <w:left w:val="single" w:sz="4" w:space="0" w:color="auto"/>
              <w:bottom w:val="single" w:sz="4" w:space="0" w:color="auto"/>
              <w:right w:val="single" w:sz="4" w:space="0" w:color="auto"/>
            </w:tcBorders>
            <w:vAlign w:val="center"/>
            <w:hideMark/>
          </w:tcPr>
          <w:p w14:paraId="23B2A364" w14:textId="77777777" w:rsidR="00B35AAF" w:rsidRDefault="00B35AAF">
            <w:pPr>
              <w:jc w:val="center"/>
              <w:rPr>
                <w:rFonts w:ascii="GHEA Grapalat" w:hAnsi="GHEA Grapalat" w:cs="Arial"/>
                <w:sz w:val="20"/>
                <w:szCs w:val="20"/>
              </w:rPr>
            </w:pPr>
            <w:r>
              <w:rPr>
                <w:rFonts w:ascii="GHEA Grapalat" w:hAnsi="GHEA Grapalat" w:cs="Arial"/>
                <w:sz w:val="20"/>
                <w:szCs w:val="20"/>
              </w:rPr>
              <w:t>66</w:t>
            </w:r>
          </w:p>
        </w:tc>
        <w:tc>
          <w:tcPr>
            <w:tcW w:w="4984" w:type="dxa"/>
            <w:tcBorders>
              <w:top w:val="nil"/>
              <w:left w:val="nil"/>
              <w:bottom w:val="single" w:sz="4" w:space="0" w:color="auto"/>
              <w:right w:val="single" w:sz="4" w:space="0" w:color="auto"/>
            </w:tcBorders>
            <w:vAlign w:val="center"/>
            <w:hideMark/>
          </w:tcPr>
          <w:p w14:paraId="1732FF9C" w14:textId="77777777" w:rsidR="00B35AAF" w:rsidRDefault="00B35AAF">
            <w:pPr>
              <w:rPr>
                <w:rFonts w:ascii="GHEA Grapalat" w:hAnsi="GHEA Grapalat" w:cs="Arial"/>
                <w:sz w:val="20"/>
                <w:szCs w:val="20"/>
              </w:rPr>
            </w:pPr>
            <w:r>
              <w:rPr>
                <w:rFonts w:ascii="GHEA Grapalat" w:hAnsi="GHEA Grapalat" w:cs="Arial"/>
                <w:sz w:val="20"/>
                <w:szCs w:val="20"/>
              </w:rPr>
              <w:t>Подъем и транспортировка верхнего слоя почвы на расстояние 200 м, размещение его на верхнем слое траншеи с помощью ручного инструмента.</w:t>
            </w:r>
          </w:p>
        </w:tc>
        <w:tc>
          <w:tcPr>
            <w:tcW w:w="988" w:type="dxa"/>
            <w:tcBorders>
              <w:top w:val="nil"/>
              <w:left w:val="nil"/>
              <w:bottom w:val="single" w:sz="4" w:space="0" w:color="auto"/>
              <w:right w:val="single" w:sz="4" w:space="0" w:color="auto"/>
            </w:tcBorders>
            <w:noWrap/>
            <w:vAlign w:val="center"/>
            <w:hideMark/>
          </w:tcPr>
          <w:p w14:paraId="1A84B3B4"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3</w:t>
            </w:r>
          </w:p>
        </w:tc>
        <w:tc>
          <w:tcPr>
            <w:tcW w:w="910" w:type="dxa"/>
            <w:tcBorders>
              <w:top w:val="nil"/>
              <w:left w:val="nil"/>
              <w:bottom w:val="single" w:sz="4" w:space="0" w:color="auto"/>
              <w:right w:val="single" w:sz="4" w:space="0" w:color="auto"/>
            </w:tcBorders>
            <w:vAlign w:val="center"/>
            <w:hideMark/>
          </w:tcPr>
          <w:p w14:paraId="6FEEC46C" w14:textId="77777777" w:rsidR="00B35AAF" w:rsidRDefault="00B35AAF">
            <w:pPr>
              <w:jc w:val="center"/>
              <w:rPr>
                <w:rFonts w:ascii="GHEA Grapalat" w:hAnsi="GHEA Grapalat" w:cs="Arial"/>
                <w:sz w:val="20"/>
                <w:szCs w:val="20"/>
              </w:rPr>
            </w:pPr>
            <w:r>
              <w:rPr>
                <w:rFonts w:ascii="GHEA Grapalat" w:hAnsi="GHEA Grapalat" w:cs="Arial"/>
                <w:sz w:val="20"/>
                <w:szCs w:val="20"/>
              </w:rPr>
              <w:t>15.0</w:t>
            </w:r>
          </w:p>
        </w:tc>
        <w:tc>
          <w:tcPr>
            <w:tcW w:w="1106" w:type="dxa"/>
            <w:tcBorders>
              <w:top w:val="nil"/>
              <w:left w:val="nil"/>
              <w:bottom w:val="single" w:sz="4" w:space="0" w:color="auto"/>
              <w:right w:val="single" w:sz="4" w:space="0" w:color="auto"/>
            </w:tcBorders>
            <w:vAlign w:val="center"/>
            <w:hideMark/>
          </w:tcPr>
          <w:p w14:paraId="35F260BD" w14:textId="77777777" w:rsidR="00B35AAF" w:rsidRDefault="00B35AAF">
            <w:pPr>
              <w:jc w:val="center"/>
              <w:rPr>
                <w:rFonts w:ascii="GHEA Grapalat" w:hAnsi="GHEA Grapalat" w:cs="Arial"/>
                <w:sz w:val="20"/>
                <w:szCs w:val="20"/>
              </w:rPr>
            </w:pPr>
            <w:r>
              <w:rPr>
                <w:rFonts w:ascii="GHEA Grapalat" w:hAnsi="GHEA Grapalat" w:cs="Arial"/>
                <w:sz w:val="20"/>
                <w:szCs w:val="20"/>
              </w:rPr>
              <w:t>3.09</w:t>
            </w:r>
          </w:p>
        </w:tc>
        <w:tc>
          <w:tcPr>
            <w:tcW w:w="1113" w:type="dxa"/>
            <w:tcBorders>
              <w:top w:val="nil"/>
              <w:left w:val="nil"/>
              <w:bottom w:val="single" w:sz="4" w:space="0" w:color="auto"/>
              <w:right w:val="single" w:sz="4" w:space="0" w:color="auto"/>
            </w:tcBorders>
            <w:vAlign w:val="center"/>
            <w:hideMark/>
          </w:tcPr>
          <w:p w14:paraId="2E761617" w14:textId="77777777" w:rsidR="00B35AAF" w:rsidRDefault="00B35AAF">
            <w:pPr>
              <w:jc w:val="right"/>
              <w:rPr>
                <w:rFonts w:ascii="GHEA Grapalat" w:hAnsi="GHEA Grapalat" w:cs="Arial"/>
                <w:sz w:val="20"/>
                <w:szCs w:val="20"/>
              </w:rPr>
            </w:pPr>
            <w:r>
              <w:rPr>
                <w:rFonts w:ascii="GHEA Grapalat" w:hAnsi="GHEA Grapalat" w:cs="Arial"/>
                <w:sz w:val="20"/>
                <w:szCs w:val="20"/>
              </w:rPr>
              <w:t>46.305</w:t>
            </w:r>
          </w:p>
        </w:tc>
      </w:tr>
      <w:tr w:rsidR="00B35AAF" w14:paraId="4496F4E6"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6E73CF60" w14:textId="77777777" w:rsidR="00B35AAF" w:rsidRDefault="00B35AAF">
            <w:pPr>
              <w:jc w:val="center"/>
              <w:rPr>
                <w:rFonts w:ascii="GHEA Grapalat" w:hAnsi="GHEA Grapalat" w:cs="Arial"/>
                <w:sz w:val="20"/>
                <w:szCs w:val="20"/>
              </w:rPr>
            </w:pPr>
            <w:r>
              <w:rPr>
                <w:rFonts w:ascii="GHEA Grapalat" w:hAnsi="GHEA Grapalat" w:cs="Arial"/>
                <w:sz w:val="20"/>
                <w:szCs w:val="20"/>
              </w:rPr>
              <w:t>67</w:t>
            </w:r>
          </w:p>
        </w:tc>
        <w:tc>
          <w:tcPr>
            <w:tcW w:w="4984" w:type="dxa"/>
            <w:tcBorders>
              <w:top w:val="nil"/>
              <w:left w:val="nil"/>
              <w:bottom w:val="single" w:sz="4" w:space="0" w:color="auto"/>
              <w:right w:val="single" w:sz="4" w:space="0" w:color="auto"/>
            </w:tcBorders>
            <w:vAlign w:val="center"/>
            <w:hideMark/>
          </w:tcPr>
          <w:p w14:paraId="6BE7940E" w14:textId="77777777" w:rsidR="00B35AAF" w:rsidRDefault="00B35AAF">
            <w:pPr>
              <w:rPr>
                <w:rFonts w:ascii="GHEA Grapalat" w:hAnsi="GHEA Grapalat" w:cs="Arial"/>
                <w:sz w:val="20"/>
                <w:szCs w:val="20"/>
              </w:rPr>
            </w:pPr>
            <w:r>
              <w:rPr>
                <w:rFonts w:ascii="GHEA Grapalat" w:hAnsi="GHEA Grapalat" w:cs="Arial"/>
                <w:sz w:val="20"/>
                <w:szCs w:val="20"/>
              </w:rPr>
              <w:t>Снос базальтовых плит</w:t>
            </w:r>
          </w:p>
        </w:tc>
        <w:tc>
          <w:tcPr>
            <w:tcW w:w="988" w:type="dxa"/>
            <w:tcBorders>
              <w:top w:val="nil"/>
              <w:left w:val="nil"/>
              <w:bottom w:val="single" w:sz="4" w:space="0" w:color="auto"/>
              <w:right w:val="single" w:sz="4" w:space="0" w:color="auto"/>
            </w:tcBorders>
            <w:noWrap/>
            <w:vAlign w:val="center"/>
            <w:hideMark/>
          </w:tcPr>
          <w:p w14:paraId="2E27C982"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476A53C5" w14:textId="77777777" w:rsidR="00B35AAF" w:rsidRDefault="00B35AAF">
            <w:pPr>
              <w:jc w:val="center"/>
              <w:rPr>
                <w:rFonts w:ascii="GHEA Grapalat" w:hAnsi="GHEA Grapalat" w:cs="Arial"/>
                <w:sz w:val="20"/>
                <w:szCs w:val="20"/>
              </w:rPr>
            </w:pPr>
            <w:r>
              <w:rPr>
                <w:rFonts w:ascii="GHEA Grapalat" w:hAnsi="GHEA Grapalat" w:cs="Arial"/>
                <w:sz w:val="20"/>
                <w:szCs w:val="20"/>
              </w:rPr>
              <w:t>70.0</w:t>
            </w:r>
          </w:p>
        </w:tc>
        <w:tc>
          <w:tcPr>
            <w:tcW w:w="1106" w:type="dxa"/>
            <w:tcBorders>
              <w:top w:val="nil"/>
              <w:left w:val="nil"/>
              <w:bottom w:val="single" w:sz="4" w:space="0" w:color="auto"/>
              <w:right w:val="single" w:sz="4" w:space="0" w:color="auto"/>
            </w:tcBorders>
            <w:vAlign w:val="center"/>
            <w:hideMark/>
          </w:tcPr>
          <w:p w14:paraId="551C9AB6" w14:textId="77777777" w:rsidR="00B35AAF" w:rsidRDefault="00B35AAF">
            <w:pPr>
              <w:jc w:val="center"/>
              <w:rPr>
                <w:rFonts w:ascii="GHEA Grapalat" w:hAnsi="GHEA Grapalat" w:cs="Arial"/>
                <w:sz w:val="20"/>
                <w:szCs w:val="20"/>
              </w:rPr>
            </w:pPr>
            <w:r>
              <w:rPr>
                <w:rFonts w:ascii="GHEA Grapalat" w:hAnsi="GHEA Grapalat" w:cs="Arial"/>
                <w:sz w:val="20"/>
                <w:szCs w:val="20"/>
              </w:rPr>
              <w:t>1.32</w:t>
            </w:r>
          </w:p>
        </w:tc>
        <w:tc>
          <w:tcPr>
            <w:tcW w:w="1113" w:type="dxa"/>
            <w:tcBorders>
              <w:top w:val="nil"/>
              <w:left w:val="nil"/>
              <w:bottom w:val="single" w:sz="4" w:space="0" w:color="auto"/>
              <w:right w:val="single" w:sz="4" w:space="0" w:color="auto"/>
            </w:tcBorders>
            <w:vAlign w:val="center"/>
            <w:hideMark/>
          </w:tcPr>
          <w:p w14:paraId="45681268" w14:textId="77777777" w:rsidR="00B35AAF" w:rsidRDefault="00B35AAF">
            <w:pPr>
              <w:jc w:val="right"/>
              <w:rPr>
                <w:rFonts w:ascii="GHEA Grapalat" w:hAnsi="GHEA Grapalat" w:cs="Arial"/>
                <w:sz w:val="20"/>
                <w:szCs w:val="20"/>
              </w:rPr>
            </w:pPr>
            <w:r>
              <w:rPr>
                <w:rFonts w:ascii="GHEA Grapalat" w:hAnsi="GHEA Grapalat" w:cs="Arial"/>
                <w:sz w:val="20"/>
                <w:szCs w:val="20"/>
              </w:rPr>
              <w:t>92.54</w:t>
            </w:r>
          </w:p>
        </w:tc>
      </w:tr>
      <w:tr w:rsidR="00B35AAF" w14:paraId="6FB35153" w14:textId="77777777" w:rsidTr="00B35AAF">
        <w:trPr>
          <w:trHeight w:val="285"/>
        </w:trPr>
        <w:tc>
          <w:tcPr>
            <w:tcW w:w="479" w:type="dxa"/>
            <w:tcBorders>
              <w:top w:val="nil"/>
              <w:left w:val="single" w:sz="4" w:space="0" w:color="auto"/>
              <w:bottom w:val="single" w:sz="4" w:space="0" w:color="auto"/>
              <w:right w:val="single" w:sz="4" w:space="0" w:color="auto"/>
            </w:tcBorders>
            <w:vAlign w:val="center"/>
            <w:hideMark/>
          </w:tcPr>
          <w:p w14:paraId="6E3E0294" w14:textId="77777777" w:rsidR="00B35AAF" w:rsidRDefault="00B35AAF">
            <w:pPr>
              <w:jc w:val="center"/>
              <w:rPr>
                <w:rFonts w:ascii="GHEA Grapalat" w:hAnsi="GHEA Grapalat" w:cs="Arial"/>
                <w:sz w:val="20"/>
                <w:szCs w:val="20"/>
              </w:rPr>
            </w:pPr>
            <w:r>
              <w:rPr>
                <w:rFonts w:ascii="GHEA Grapalat" w:hAnsi="GHEA Grapalat" w:cs="Arial"/>
                <w:sz w:val="20"/>
                <w:szCs w:val="20"/>
              </w:rPr>
              <w:t>68</w:t>
            </w:r>
          </w:p>
        </w:tc>
        <w:tc>
          <w:tcPr>
            <w:tcW w:w="4984" w:type="dxa"/>
            <w:tcBorders>
              <w:top w:val="nil"/>
              <w:left w:val="nil"/>
              <w:bottom w:val="single" w:sz="4" w:space="0" w:color="auto"/>
              <w:right w:val="single" w:sz="4" w:space="0" w:color="auto"/>
            </w:tcBorders>
            <w:vAlign w:val="center"/>
            <w:hideMark/>
          </w:tcPr>
          <w:p w14:paraId="5BF5DE9A" w14:textId="77777777" w:rsidR="00B35AAF" w:rsidRDefault="00B35AAF">
            <w:pPr>
              <w:rPr>
                <w:rFonts w:ascii="GHEA Grapalat" w:hAnsi="GHEA Grapalat" w:cs="Arial"/>
                <w:sz w:val="20"/>
                <w:szCs w:val="20"/>
              </w:rPr>
            </w:pPr>
            <w:r>
              <w:rPr>
                <w:rFonts w:ascii="GHEA Grapalat" w:hAnsi="GHEA Grapalat" w:cs="Arial"/>
                <w:sz w:val="20"/>
                <w:szCs w:val="20"/>
              </w:rPr>
              <w:t>Реставрация базальтовых плит толщиной 30 мм</w:t>
            </w:r>
          </w:p>
        </w:tc>
        <w:tc>
          <w:tcPr>
            <w:tcW w:w="988" w:type="dxa"/>
            <w:tcBorders>
              <w:top w:val="nil"/>
              <w:left w:val="nil"/>
              <w:bottom w:val="single" w:sz="4" w:space="0" w:color="auto"/>
              <w:right w:val="single" w:sz="4" w:space="0" w:color="auto"/>
            </w:tcBorders>
            <w:noWrap/>
            <w:vAlign w:val="center"/>
            <w:hideMark/>
          </w:tcPr>
          <w:p w14:paraId="02699716" w14:textId="77777777" w:rsidR="00B35AAF" w:rsidRDefault="00B35AAF">
            <w:pPr>
              <w:jc w:val="center"/>
              <w:rPr>
                <w:rFonts w:ascii="Arial Unicode" w:hAnsi="Arial Unicode" w:cs="Arial"/>
                <w:sz w:val="20"/>
                <w:szCs w:val="20"/>
              </w:rPr>
            </w:pPr>
            <w:r>
              <w:rPr>
                <w:rFonts w:ascii="Arial Unicode" w:hAnsi="Arial Unicode" w:cs="Arial"/>
                <w:sz w:val="20"/>
                <w:szCs w:val="20"/>
              </w:rPr>
              <w:t>м</w:t>
            </w:r>
            <w:r>
              <w:rPr>
                <w:rFonts w:ascii="Arial Unicode" w:hAnsi="Arial Unicode" w:cs="Arial"/>
                <w:sz w:val="20"/>
                <w:szCs w:val="20"/>
                <w:vertAlign w:val="superscript"/>
              </w:rPr>
              <w:t>2</w:t>
            </w:r>
          </w:p>
        </w:tc>
        <w:tc>
          <w:tcPr>
            <w:tcW w:w="910" w:type="dxa"/>
            <w:tcBorders>
              <w:top w:val="nil"/>
              <w:left w:val="nil"/>
              <w:bottom w:val="single" w:sz="4" w:space="0" w:color="auto"/>
              <w:right w:val="single" w:sz="4" w:space="0" w:color="auto"/>
            </w:tcBorders>
            <w:vAlign w:val="center"/>
            <w:hideMark/>
          </w:tcPr>
          <w:p w14:paraId="27D5D201" w14:textId="77777777" w:rsidR="00B35AAF" w:rsidRDefault="00B35AAF">
            <w:pPr>
              <w:jc w:val="center"/>
              <w:rPr>
                <w:rFonts w:ascii="GHEA Grapalat" w:hAnsi="GHEA Grapalat" w:cs="Arial"/>
                <w:sz w:val="20"/>
                <w:szCs w:val="20"/>
              </w:rPr>
            </w:pPr>
            <w:r>
              <w:rPr>
                <w:rFonts w:ascii="GHEA Grapalat" w:hAnsi="GHEA Grapalat" w:cs="Arial"/>
                <w:sz w:val="20"/>
                <w:szCs w:val="20"/>
              </w:rPr>
              <w:t>70.0</w:t>
            </w:r>
          </w:p>
        </w:tc>
        <w:tc>
          <w:tcPr>
            <w:tcW w:w="1106" w:type="dxa"/>
            <w:tcBorders>
              <w:top w:val="nil"/>
              <w:left w:val="nil"/>
              <w:bottom w:val="single" w:sz="4" w:space="0" w:color="auto"/>
              <w:right w:val="single" w:sz="4" w:space="0" w:color="auto"/>
            </w:tcBorders>
            <w:vAlign w:val="center"/>
            <w:hideMark/>
          </w:tcPr>
          <w:p w14:paraId="50E62DE2" w14:textId="77777777" w:rsidR="00B35AAF" w:rsidRDefault="00B35AAF">
            <w:pPr>
              <w:jc w:val="center"/>
              <w:rPr>
                <w:rFonts w:ascii="GHEA Grapalat" w:hAnsi="GHEA Grapalat" w:cs="Arial"/>
                <w:sz w:val="20"/>
                <w:szCs w:val="20"/>
              </w:rPr>
            </w:pPr>
            <w:r>
              <w:rPr>
                <w:rFonts w:ascii="GHEA Grapalat" w:hAnsi="GHEA Grapalat" w:cs="Arial"/>
                <w:sz w:val="20"/>
                <w:szCs w:val="20"/>
              </w:rPr>
              <w:t>23.05</w:t>
            </w:r>
          </w:p>
        </w:tc>
        <w:tc>
          <w:tcPr>
            <w:tcW w:w="1113" w:type="dxa"/>
            <w:tcBorders>
              <w:top w:val="nil"/>
              <w:left w:val="nil"/>
              <w:bottom w:val="single" w:sz="4" w:space="0" w:color="auto"/>
              <w:right w:val="single" w:sz="4" w:space="0" w:color="auto"/>
            </w:tcBorders>
            <w:vAlign w:val="center"/>
            <w:hideMark/>
          </w:tcPr>
          <w:p w14:paraId="297B0674" w14:textId="77777777" w:rsidR="00B35AAF" w:rsidRDefault="00B35AAF">
            <w:pPr>
              <w:jc w:val="right"/>
              <w:rPr>
                <w:rFonts w:ascii="GHEA Grapalat" w:hAnsi="GHEA Grapalat" w:cs="Arial"/>
                <w:sz w:val="20"/>
                <w:szCs w:val="20"/>
              </w:rPr>
            </w:pPr>
            <w:r>
              <w:rPr>
                <w:rFonts w:ascii="GHEA Grapalat" w:hAnsi="GHEA Grapalat" w:cs="Arial"/>
                <w:sz w:val="20"/>
                <w:szCs w:val="20"/>
              </w:rPr>
              <w:t>1613.619</w:t>
            </w:r>
          </w:p>
        </w:tc>
      </w:tr>
      <w:tr w:rsidR="00B35AAF" w14:paraId="46D1364F" w14:textId="77777777" w:rsidTr="00B35AAF">
        <w:trPr>
          <w:trHeight w:val="285"/>
        </w:trPr>
        <w:tc>
          <w:tcPr>
            <w:tcW w:w="479" w:type="dxa"/>
            <w:tcBorders>
              <w:top w:val="nil"/>
              <w:left w:val="nil"/>
              <w:bottom w:val="nil"/>
              <w:right w:val="nil"/>
            </w:tcBorders>
            <w:hideMark/>
          </w:tcPr>
          <w:p w14:paraId="4D43DE67" w14:textId="77777777" w:rsidR="00B35AAF" w:rsidRDefault="00B35AAF">
            <w:pPr>
              <w:jc w:val="right"/>
              <w:rPr>
                <w:rFonts w:ascii="GHEA Grapalat" w:hAnsi="GHEA Grapalat" w:cs="Arial"/>
                <w:sz w:val="20"/>
                <w:szCs w:val="20"/>
              </w:rPr>
            </w:pPr>
          </w:p>
        </w:tc>
        <w:tc>
          <w:tcPr>
            <w:tcW w:w="5972" w:type="dxa"/>
            <w:gridSpan w:val="2"/>
            <w:tcBorders>
              <w:top w:val="nil"/>
              <w:left w:val="nil"/>
              <w:bottom w:val="nil"/>
              <w:right w:val="nil"/>
            </w:tcBorders>
            <w:hideMark/>
          </w:tcPr>
          <w:p w14:paraId="3FB7FBFF" w14:textId="77777777" w:rsidR="00B35AAF" w:rsidRDefault="00B35AAF">
            <w:pPr>
              <w:rPr>
                <w:rFonts w:ascii="GHEA Grapalat" w:hAnsi="GHEA Grapalat" w:cs="Arial"/>
                <w:b/>
                <w:bCs/>
                <w:sz w:val="20"/>
                <w:szCs w:val="20"/>
              </w:rPr>
            </w:pPr>
            <w:r>
              <w:rPr>
                <w:rFonts w:ascii="GHEA Grapalat" w:hAnsi="GHEA Grapalat" w:cs="Arial"/>
                <w:b/>
                <w:bCs/>
                <w:sz w:val="20"/>
                <w:szCs w:val="20"/>
              </w:rPr>
              <w:t>Всего՝2</w:t>
            </w:r>
          </w:p>
        </w:tc>
        <w:tc>
          <w:tcPr>
            <w:tcW w:w="910" w:type="dxa"/>
            <w:tcBorders>
              <w:top w:val="nil"/>
              <w:left w:val="nil"/>
              <w:bottom w:val="nil"/>
              <w:right w:val="nil"/>
            </w:tcBorders>
            <w:hideMark/>
          </w:tcPr>
          <w:p w14:paraId="104B32AB" w14:textId="77777777" w:rsidR="00B35AAF" w:rsidRDefault="00B35AAF">
            <w:pPr>
              <w:rPr>
                <w:rFonts w:ascii="GHEA Grapalat" w:hAnsi="GHEA Grapalat" w:cs="Arial"/>
                <w:b/>
                <w:bCs/>
                <w:sz w:val="20"/>
                <w:szCs w:val="20"/>
              </w:rPr>
            </w:pPr>
          </w:p>
        </w:tc>
        <w:tc>
          <w:tcPr>
            <w:tcW w:w="1106" w:type="dxa"/>
            <w:tcBorders>
              <w:top w:val="nil"/>
              <w:left w:val="nil"/>
              <w:bottom w:val="nil"/>
              <w:right w:val="nil"/>
            </w:tcBorders>
            <w:hideMark/>
          </w:tcPr>
          <w:p w14:paraId="2FE3731C" w14:textId="77777777" w:rsidR="00B35AAF" w:rsidRDefault="00B35AAF">
            <w:pPr>
              <w:rPr>
                <w:sz w:val="20"/>
                <w:szCs w:val="20"/>
              </w:rPr>
            </w:pPr>
          </w:p>
        </w:tc>
        <w:tc>
          <w:tcPr>
            <w:tcW w:w="1113" w:type="dxa"/>
            <w:tcBorders>
              <w:top w:val="nil"/>
              <w:left w:val="nil"/>
              <w:bottom w:val="nil"/>
              <w:right w:val="nil"/>
            </w:tcBorders>
            <w:hideMark/>
          </w:tcPr>
          <w:p w14:paraId="43C3BA5C" w14:textId="77777777" w:rsidR="00B35AAF" w:rsidRDefault="00B35AAF">
            <w:pPr>
              <w:jc w:val="center"/>
              <w:rPr>
                <w:rFonts w:ascii="GHEA Grapalat" w:hAnsi="GHEA Grapalat" w:cs="Arial"/>
                <w:b/>
                <w:bCs/>
                <w:sz w:val="20"/>
                <w:szCs w:val="20"/>
              </w:rPr>
            </w:pPr>
            <w:r>
              <w:rPr>
                <w:rFonts w:ascii="GHEA Grapalat" w:hAnsi="GHEA Grapalat" w:cs="Arial"/>
                <w:b/>
                <w:bCs/>
                <w:sz w:val="20"/>
                <w:szCs w:val="20"/>
              </w:rPr>
              <w:t>110961.94</w:t>
            </w:r>
          </w:p>
        </w:tc>
      </w:tr>
      <w:tr w:rsidR="00B35AAF" w14:paraId="390601BC" w14:textId="77777777" w:rsidTr="00B35AAF">
        <w:trPr>
          <w:trHeight w:val="255"/>
        </w:trPr>
        <w:tc>
          <w:tcPr>
            <w:tcW w:w="479" w:type="dxa"/>
            <w:tcBorders>
              <w:top w:val="nil"/>
              <w:left w:val="nil"/>
              <w:bottom w:val="nil"/>
              <w:right w:val="nil"/>
            </w:tcBorders>
            <w:vAlign w:val="center"/>
            <w:hideMark/>
          </w:tcPr>
          <w:p w14:paraId="631D5B33" w14:textId="77777777" w:rsidR="00B35AAF" w:rsidRDefault="00B35AAF">
            <w:pPr>
              <w:jc w:val="center"/>
              <w:rPr>
                <w:rFonts w:ascii="GHEA Grapalat" w:hAnsi="GHEA Grapalat" w:cs="Arial"/>
                <w:b/>
                <w:bCs/>
                <w:sz w:val="20"/>
                <w:szCs w:val="20"/>
              </w:rPr>
            </w:pPr>
          </w:p>
        </w:tc>
        <w:tc>
          <w:tcPr>
            <w:tcW w:w="5972" w:type="dxa"/>
            <w:gridSpan w:val="2"/>
            <w:tcBorders>
              <w:top w:val="nil"/>
              <w:left w:val="nil"/>
              <w:bottom w:val="nil"/>
              <w:right w:val="nil"/>
            </w:tcBorders>
            <w:hideMark/>
          </w:tcPr>
          <w:p w14:paraId="78409FF2" w14:textId="77777777" w:rsidR="00B35AAF" w:rsidRDefault="00B35AAF">
            <w:pPr>
              <w:rPr>
                <w:rFonts w:ascii="GHEA Grapalat" w:hAnsi="GHEA Grapalat" w:cs="Arial"/>
                <w:b/>
                <w:bCs/>
                <w:sz w:val="20"/>
                <w:szCs w:val="20"/>
              </w:rPr>
            </w:pPr>
            <w:r>
              <w:rPr>
                <w:rFonts w:ascii="GHEA Grapalat" w:hAnsi="GHEA Grapalat" w:cs="Arial"/>
                <w:b/>
                <w:bCs/>
                <w:sz w:val="20"/>
                <w:szCs w:val="20"/>
              </w:rPr>
              <w:t>Всего`1-2</w:t>
            </w:r>
          </w:p>
        </w:tc>
        <w:tc>
          <w:tcPr>
            <w:tcW w:w="910" w:type="dxa"/>
            <w:tcBorders>
              <w:top w:val="nil"/>
              <w:left w:val="nil"/>
              <w:bottom w:val="nil"/>
              <w:right w:val="nil"/>
            </w:tcBorders>
            <w:vAlign w:val="center"/>
            <w:hideMark/>
          </w:tcPr>
          <w:p w14:paraId="624500BF" w14:textId="77777777" w:rsidR="00B35AAF" w:rsidRDefault="00B35AAF">
            <w:pPr>
              <w:rPr>
                <w:rFonts w:ascii="GHEA Grapalat" w:hAnsi="GHEA Grapalat" w:cs="Arial"/>
                <w:b/>
                <w:bCs/>
                <w:sz w:val="20"/>
                <w:szCs w:val="20"/>
              </w:rPr>
            </w:pPr>
          </w:p>
        </w:tc>
        <w:tc>
          <w:tcPr>
            <w:tcW w:w="1106" w:type="dxa"/>
            <w:tcBorders>
              <w:top w:val="nil"/>
              <w:left w:val="nil"/>
              <w:bottom w:val="nil"/>
              <w:right w:val="nil"/>
            </w:tcBorders>
            <w:vAlign w:val="center"/>
            <w:hideMark/>
          </w:tcPr>
          <w:p w14:paraId="0C3A86B7" w14:textId="77777777" w:rsidR="00B35AAF" w:rsidRDefault="00B35AAF">
            <w:pPr>
              <w:jc w:val="center"/>
              <w:rPr>
                <w:sz w:val="20"/>
                <w:szCs w:val="20"/>
              </w:rPr>
            </w:pPr>
          </w:p>
        </w:tc>
        <w:tc>
          <w:tcPr>
            <w:tcW w:w="1113" w:type="dxa"/>
            <w:tcBorders>
              <w:top w:val="nil"/>
              <w:left w:val="nil"/>
              <w:bottom w:val="nil"/>
              <w:right w:val="nil"/>
            </w:tcBorders>
            <w:vAlign w:val="center"/>
            <w:hideMark/>
          </w:tcPr>
          <w:p w14:paraId="3C4EE077" w14:textId="77777777" w:rsidR="00B35AAF" w:rsidRDefault="00B35AAF">
            <w:pPr>
              <w:jc w:val="center"/>
              <w:rPr>
                <w:rFonts w:ascii="GHEA Grapalat" w:hAnsi="GHEA Grapalat" w:cs="Arial"/>
                <w:b/>
                <w:bCs/>
                <w:sz w:val="20"/>
                <w:szCs w:val="20"/>
              </w:rPr>
            </w:pPr>
            <w:r>
              <w:rPr>
                <w:rFonts w:ascii="GHEA Grapalat" w:hAnsi="GHEA Grapalat" w:cs="Arial"/>
                <w:b/>
                <w:bCs/>
                <w:sz w:val="20"/>
                <w:szCs w:val="20"/>
              </w:rPr>
              <w:t>345706.55</w:t>
            </w:r>
          </w:p>
        </w:tc>
      </w:tr>
      <w:tr w:rsidR="00B35AAF" w14:paraId="54FF2694" w14:textId="77777777" w:rsidTr="00B35AAF">
        <w:trPr>
          <w:trHeight w:val="285"/>
        </w:trPr>
        <w:tc>
          <w:tcPr>
            <w:tcW w:w="479" w:type="dxa"/>
            <w:tcBorders>
              <w:top w:val="nil"/>
              <w:left w:val="nil"/>
              <w:bottom w:val="nil"/>
              <w:right w:val="nil"/>
            </w:tcBorders>
            <w:noWrap/>
            <w:vAlign w:val="bottom"/>
            <w:hideMark/>
          </w:tcPr>
          <w:p w14:paraId="367D4E3B" w14:textId="77777777" w:rsidR="00B35AAF" w:rsidRDefault="00B35AAF">
            <w:pPr>
              <w:jc w:val="center"/>
              <w:rPr>
                <w:rFonts w:ascii="GHEA Grapalat" w:hAnsi="GHEA Grapalat" w:cs="Arial"/>
                <w:b/>
                <w:bCs/>
                <w:sz w:val="20"/>
                <w:szCs w:val="20"/>
              </w:rPr>
            </w:pPr>
          </w:p>
        </w:tc>
        <w:tc>
          <w:tcPr>
            <w:tcW w:w="4984" w:type="dxa"/>
            <w:tcBorders>
              <w:top w:val="nil"/>
              <w:left w:val="nil"/>
              <w:bottom w:val="nil"/>
              <w:right w:val="nil"/>
            </w:tcBorders>
            <w:noWrap/>
            <w:hideMark/>
          </w:tcPr>
          <w:p w14:paraId="002F0B79" w14:textId="77777777" w:rsidR="00B35AAF" w:rsidRDefault="00B35AAF">
            <w:pPr>
              <w:rPr>
                <w:sz w:val="20"/>
                <w:szCs w:val="20"/>
              </w:rPr>
            </w:pPr>
          </w:p>
        </w:tc>
        <w:tc>
          <w:tcPr>
            <w:tcW w:w="988" w:type="dxa"/>
            <w:tcBorders>
              <w:top w:val="nil"/>
              <w:left w:val="nil"/>
              <w:bottom w:val="nil"/>
              <w:right w:val="nil"/>
            </w:tcBorders>
            <w:noWrap/>
            <w:hideMark/>
          </w:tcPr>
          <w:p w14:paraId="27D7D2DC" w14:textId="77777777" w:rsidR="00B35AAF" w:rsidRDefault="00B35AAF">
            <w:pPr>
              <w:rPr>
                <w:sz w:val="20"/>
                <w:szCs w:val="20"/>
              </w:rPr>
            </w:pPr>
          </w:p>
        </w:tc>
        <w:tc>
          <w:tcPr>
            <w:tcW w:w="910" w:type="dxa"/>
            <w:tcBorders>
              <w:top w:val="nil"/>
              <w:left w:val="nil"/>
              <w:bottom w:val="nil"/>
              <w:right w:val="nil"/>
            </w:tcBorders>
            <w:noWrap/>
            <w:hideMark/>
          </w:tcPr>
          <w:p w14:paraId="1DC11AB7" w14:textId="77777777" w:rsidR="00B35AAF" w:rsidRDefault="00B35AAF">
            <w:pPr>
              <w:rPr>
                <w:sz w:val="20"/>
                <w:szCs w:val="20"/>
              </w:rPr>
            </w:pPr>
          </w:p>
        </w:tc>
        <w:tc>
          <w:tcPr>
            <w:tcW w:w="1106" w:type="dxa"/>
            <w:tcBorders>
              <w:top w:val="nil"/>
              <w:left w:val="nil"/>
              <w:bottom w:val="nil"/>
              <w:right w:val="nil"/>
            </w:tcBorders>
            <w:noWrap/>
            <w:hideMark/>
          </w:tcPr>
          <w:p w14:paraId="142AA9B6" w14:textId="77777777" w:rsidR="00B35AAF" w:rsidRDefault="00B35AAF">
            <w:pPr>
              <w:rPr>
                <w:sz w:val="20"/>
                <w:szCs w:val="20"/>
              </w:rPr>
            </w:pPr>
          </w:p>
        </w:tc>
        <w:tc>
          <w:tcPr>
            <w:tcW w:w="1113" w:type="dxa"/>
            <w:tcBorders>
              <w:top w:val="nil"/>
              <w:left w:val="nil"/>
              <w:bottom w:val="nil"/>
              <w:right w:val="nil"/>
            </w:tcBorders>
            <w:noWrap/>
            <w:vAlign w:val="center"/>
            <w:hideMark/>
          </w:tcPr>
          <w:p w14:paraId="43BD6CAE" w14:textId="77777777" w:rsidR="00B35AAF" w:rsidRDefault="00B35AAF">
            <w:pPr>
              <w:rPr>
                <w:sz w:val="20"/>
                <w:szCs w:val="20"/>
              </w:rPr>
            </w:pPr>
          </w:p>
        </w:tc>
      </w:tr>
      <w:tr w:rsidR="00B35AAF" w14:paraId="7F044402" w14:textId="77777777" w:rsidTr="00B35AAF">
        <w:trPr>
          <w:trHeight w:val="285"/>
        </w:trPr>
        <w:tc>
          <w:tcPr>
            <w:tcW w:w="479" w:type="dxa"/>
            <w:tcBorders>
              <w:top w:val="nil"/>
              <w:left w:val="nil"/>
              <w:bottom w:val="nil"/>
              <w:right w:val="nil"/>
            </w:tcBorders>
            <w:noWrap/>
            <w:vAlign w:val="bottom"/>
            <w:hideMark/>
          </w:tcPr>
          <w:p w14:paraId="5B77CDA9" w14:textId="77777777" w:rsidR="00B35AAF" w:rsidRDefault="00B35AAF">
            <w:pPr>
              <w:jc w:val="center"/>
              <w:rPr>
                <w:sz w:val="20"/>
                <w:szCs w:val="20"/>
              </w:rPr>
            </w:pPr>
          </w:p>
        </w:tc>
        <w:tc>
          <w:tcPr>
            <w:tcW w:w="4984" w:type="dxa"/>
            <w:tcBorders>
              <w:top w:val="nil"/>
              <w:left w:val="nil"/>
              <w:bottom w:val="nil"/>
              <w:right w:val="nil"/>
            </w:tcBorders>
            <w:noWrap/>
            <w:vAlign w:val="bottom"/>
            <w:hideMark/>
          </w:tcPr>
          <w:p w14:paraId="1E19BAB1" w14:textId="77777777" w:rsidR="00B35AAF" w:rsidRDefault="00B35AAF">
            <w:pPr>
              <w:rPr>
                <w:rFonts w:ascii="GHEA Grapalat" w:hAnsi="GHEA Grapalat" w:cs="Arial"/>
                <w:b/>
                <w:bCs/>
                <w:sz w:val="20"/>
                <w:szCs w:val="20"/>
              </w:rPr>
            </w:pPr>
            <w:r>
              <w:rPr>
                <w:rFonts w:ascii="GHEA Grapalat" w:hAnsi="GHEA Grapalat" w:cs="Arial"/>
                <w:b/>
                <w:bCs/>
                <w:sz w:val="20"/>
                <w:szCs w:val="20"/>
              </w:rPr>
              <w:t>НДС 20%</w:t>
            </w:r>
          </w:p>
        </w:tc>
        <w:tc>
          <w:tcPr>
            <w:tcW w:w="988" w:type="dxa"/>
            <w:tcBorders>
              <w:top w:val="nil"/>
              <w:left w:val="nil"/>
              <w:bottom w:val="nil"/>
              <w:right w:val="nil"/>
            </w:tcBorders>
            <w:noWrap/>
            <w:hideMark/>
          </w:tcPr>
          <w:p w14:paraId="5C1BDA29" w14:textId="77777777" w:rsidR="00B35AAF" w:rsidRDefault="00B35AAF">
            <w:pPr>
              <w:rPr>
                <w:rFonts w:ascii="GHEA Grapalat" w:hAnsi="GHEA Grapalat" w:cs="Arial"/>
                <w:b/>
                <w:bCs/>
                <w:sz w:val="20"/>
                <w:szCs w:val="20"/>
              </w:rPr>
            </w:pPr>
          </w:p>
        </w:tc>
        <w:tc>
          <w:tcPr>
            <w:tcW w:w="910" w:type="dxa"/>
            <w:tcBorders>
              <w:top w:val="nil"/>
              <w:left w:val="nil"/>
              <w:bottom w:val="nil"/>
              <w:right w:val="nil"/>
            </w:tcBorders>
            <w:noWrap/>
            <w:hideMark/>
          </w:tcPr>
          <w:p w14:paraId="338D4A23" w14:textId="77777777" w:rsidR="00B35AAF" w:rsidRDefault="00B35AAF">
            <w:pPr>
              <w:rPr>
                <w:sz w:val="20"/>
                <w:szCs w:val="20"/>
              </w:rPr>
            </w:pPr>
          </w:p>
        </w:tc>
        <w:tc>
          <w:tcPr>
            <w:tcW w:w="1106" w:type="dxa"/>
            <w:tcBorders>
              <w:top w:val="nil"/>
              <w:left w:val="nil"/>
              <w:bottom w:val="nil"/>
              <w:right w:val="nil"/>
            </w:tcBorders>
            <w:noWrap/>
            <w:hideMark/>
          </w:tcPr>
          <w:p w14:paraId="4E61E220" w14:textId="77777777" w:rsidR="00B35AAF" w:rsidRDefault="00B35AAF">
            <w:pPr>
              <w:rPr>
                <w:sz w:val="20"/>
                <w:szCs w:val="20"/>
              </w:rPr>
            </w:pPr>
          </w:p>
        </w:tc>
        <w:tc>
          <w:tcPr>
            <w:tcW w:w="1113" w:type="dxa"/>
            <w:tcBorders>
              <w:top w:val="nil"/>
              <w:left w:val="nil"/>
              <w:bottom w:val="nil"/>
              <w:right w:val="nil"/>
            </w:tcBorders>
            <w:noWrap/>
            <w:vAlign w:val="center"/>
            <w:hideMark/>
          </w:tcPr>
          <w:p w14:paraId="1C2CD56C" w14:textId="77777777" w:rsidR="00B35AAF" w:rsidRDefault="00B35AAF">
            <w:pPr>
              <w:jc w:val="center"/>
              <w:rPr>
                <w:rFonts w:ascii="GHEA Grapalat" w:hAnsi="GHEA Grapalat" w:cs="Arial"/>
                <w:b/>
                <w:bCs/>
                <w:sz w:val="20"/>
                <w:szCs w:val="20"/>
              </w:rPr>
            </w:pPr>
            <w:r>
              <w:rPr>
                <w:rFonts w:ascii="GHEA Grapalat" w:hAnsi="GHEA Grapalat" w:cs="Arial"/>
                <w:b/>
                <w:bCs/>
                <w:sz w:val="20"/>
                <w:szCs w:val="20"/>
              </w:rPr>
              <w:t>69141.31</w:t>
            </w:r>
          </w:p>
        </w:tc>
      </w:tr>
      <w:tr w:rsidR="00B35AAF" w14:paraId="04E13A3E" w14:textId="77777777" w:rsidTr="00B35AAF">
        <w:trPr>
          <w:trHeight w:val="285"/>
        </w:trPr>
        <w:tc>
          <w:tcPr>
            <w:tcW w:w="479" w:type="dxa"/>
            <w:tcBorders>
              <w:top w:val="nil"/>
              <w:left w:val="nil"/>
              <w:bottom w:val="nil"/>
              <w:right w:val="nil"/>
            </w:tcBorders>
            <w:noWrap/>
            <w:vAlign w:val="center"/>
            <w:hideMark/>
          </w:tcPr>
          <w:p w14:paraId="61B1EE45" w14:textId="77777777" w:rsidR="00B35AAF" w:rsidRDefault="00B35AAF">
            <w:pPr>
              <w:jc w:val="center"/>
              <w:rPr>
                <w:rFonts w:ascii="GHEA Grapalat" w:hAnsi="GHEA Grapalat" w:cs="Arial"/>
                <w:b/>
                <w:bCs/>
                <w:sz w:val="20"/>
                <w:szCs w:val="20"/>
              </w:rPr>
            </w:pPr>
          </w:p>
        </w:tc>
        <w:tc>
          <w:tcPr>
            <w:tcW w:w="4984" w:type="dxa"/>
            <w:tcBorders>
              <w:top w:val="nil"/>
              <w:left w:val="nil"/>
              <w:bottom w:val="nil"/>
              <w:right w:val="nil"/>
            </w:tcBorders>
            <w:noWrap/>
            <w:vAlign w:val="bottom"/>
            <w:hideMark/>
          </w:tcPr>
          <w:p w14:paraId="020EBC7D" w14:textId="77777777" w:rsidR="00B35AAF" w:rsidRDefault="00B35AAF">
            <w:pPr>
              <w:jc w:val="center"/>
              <w:rPr>
                <w:sz w:val="20"/>
                <w:szCs w:val="20"/>
              </w:rPr>
            </w:pPr>
          </w:p>
        </w:tc>
        <w:tc>
          <w:tcPr>
            <w:tcW w:w="988" w:type="dxa"/>
            <w:tcBorders>
              <w:top w:val="nil"/>
              <w:left w:val="nil"/>
              <w:bottom w:val="nil"/>
              <w:right w:val="nil"/>
            </w:tcBorders>
            <w:noWrap/>
            <w:vAlign w:val="center"/>
            <w:hideMark/>
          </w:tcPr>
          <w:p w14:paraId="0A61BEB6" w14:textId="77777777" w:rsidR="00B35AAF" w:rsidRDefault="00B35AAF">
            <w:pPr>
              <w:rPr>
                <w:sz w:val="20"/>
                <w:szCs w:val="20"/>
              </w:rPr>
            </w:pPr>
          </w:p>
        </w:tc>
        <w:tc>
          <w:tcPr>
            <w:tcW w:w="910" w:type="dxa"/>
            <w:tcBorders>
              <w:top w:val="nil"/>
              <w:left w:val="nil"/>
              <w:bottom w:val="nil"/>
              <w:right w:val="nil"/>
            </w:tcBorders>
            <w:noWrap/>
            <w:vAlign w:val="center"/>
            <w:hideMark/>
          </w:tcPr>
          <w:p w14:paraId="62DE018B" w14:textId="77777777" w:rsidR="00B35AAF" w:rsidRDefault="00B35AAF">
            <w:pPr>
              <w:jc w:val="center"/>
              <w:rPr>
                <w:sz w:val="20"/>
                <w:szCs w:val="20"/>
              </w:rPr>
            </w:pPr>
          </w:p>
        </w:tc>
        <w:tc>
          <w:tcPr>
            <w:tcW w:w="1106" w:type="dxa"/>
            <w:tcBorders>
              <w:top w:val="nil"/>
              <w:left w:val="nil"/>
              <w:bottom w:val="nil"/>
              <w:right w:val="nil"/>
            </w:tcBorders>
            <w:noWrap/>
            <w:vAlign w:val="center"/>
            <w:hideMark/>
          </w:tcPr>
          <w:p w14:paraId="79EE0F85" w14:textId="77777777" w:rsidR="00B35AAF" w:rsidRDefault="00B35AAF">
            <w:pPr>
              <w:jc w:val="center"/>
              <w:rPr>
                <w:sz w:val="20"/>
                <w:szCs w:val="20"/>
              </w:rPr>
            </w:pPr>
          </w:p>
        </w:tc>
        <w:tc>
          <w:tcPr>
            <w:tcW w:w="1113" w:type="dxa"/>
            <w:tcBorders>
              <w:top w:val="nil"/>
              <w:left w:val="nil"/>
              <w:bottom w:val="nil"/>
              <w:right w:val="nil"/>
            </w:tcBorders>
            <w:noWrap/>
            <w:vAlign w:val="center"/>
            <w:hideMark/>
          </w:tcPr>
          <w:p w14:paraId="3CD650A9" w14:textId="77777777" w:rsidR="00B35AAF" w:rsidRDefault="00B35AAF">
            <w:pPr>
              <w:jc w:val="center"/>
              <w:rPr>
                <w:sz w:val="20"/>
                <w:szCs w:val="20"/>
              </w:rPr>
            </w:pPr>
          </w:p>
        </w:tc>
      </w:tr>
      <w:tr w:rsidR="00B35AAF" w14:paraId="41DCB267" w14:textId="77777777" w:rsidTr="00B35AAF">
        <w:trPr>
          <w:trHeight w:val="285"/>
        </w:trPr>
        <w:tc>
          <w:tcPr>
            <w:tcW w:w="479" w:type="dxa"/>
            <w:tcBorders>
              <w:top w:val="nil"/>
              <w:left w:val="nil"/>
              <w:bottom w:val="nil"/>
              <w:right w:val="nil"/>
            </w:tcBorders>
            <w:noWrap/>
            <w:vAlign w:val="center"/>
            <w:hideMark/>
          </w:tcPr>
          <w:p w14:paraId="4F83FDA4" w14:textId="77777777" w:rsidR="00B35AAF" w:rsidRDefault="00B35AAF">
            <w:pPr>
              <w:jc w:val="center"/>
              <w:rPr>
                <w:sz w:val="20"/>
                <w:szCs w:val="20"/>
              </w:rPr>
            </w:pPr>
          </w:p>
        </w:tc>
        <w:tc>
          <w:tcPr>
            <w:tcW w:w="4984" w:type="dxa"/>
            <w:tcBorders>
              <w:top w:val="nil"/>
              <w:left w:val="nil"/>
              <w:bottom w:val="nil"/>
              <w:right w:val="nil"/>
            </w:tcBorders>
            <w:noWrap/>
            <w:vAlign w:val="bottom"/>
            <w:hideMark/>
          </w:tcPr>
          <w:p w14:paraId="15A6615C" w14:textId="77777777" w:rsidR="00B35AAF" w:rsidRDefault="00B35AAF">
            <w:pPr>
              <w:rPr>
                <w:rFonts w:ascii="GHEA Grapalat" w:hAnsi="GHEA Grapalat" w:cs="Arial"/>
                <w:b/>
                <w:bCs/>
                <w:sz w:val="20"/>
                <w:szCs w:val="20"/>
              </w:rPr>
            </w:pPr>
            <w:r>
              <w:rPr>
                <w:rFonts w:ascii="GHEA Grapalat" w:hAnsi="GHEA Grapalat" w:cs="Arial"/>
                <w:b/>
                <w:bCs/>
                <w:sz w:val="20"/>
                <w:szCs w:val="20"/>
              </w:rPr>
              <w:t>Всего` /тыс. драм/</w:t>
            </w:r>
          </w:p>
        </w:tc>
        <w:tc>
          <w:tcPr>
            <w:tcW w:w="988" w:type="dxa"/>
            <w:tcBorders>
              <w:top w:val="nil"/>
              <w:left w:val="nil"/>
              <w:bottom w:val="nil"/>
              <w:right w:val="nil"/>
            </w:tcBorders>
            <w:noWrap/>
            <w:vAlign w:val="center"/>
            <w:hideMark/>
          </w:tcPr>
          <w:p w14:paraId="2AF1C5AA" w14:textId="77777777" w:rsidR="00B35AAF" w:rsidRDefault="00B35AAF">
            <w:pPr>
              <w:rPr>
                <w:rFonts w:ascii="GHEA Grapalat" w:hAnsi="GHEA Grapalat" w:cs="Arial"/>
                <w:b/>
                <w:bCs/>
                <w:sz w:val="20"/>
                <w:szCs w:val="20"/>
              </w:rPr>
            </w:pPr>
          </w:p>
        </w:tc>
        <w:tc>
          <w:tcPr>
            <w:tcW w:w="910" w:type="dxa"/>
            <w:tcBorders>
              <w:top w:val="nil"/>
              <w:left w:val="nil"/>
              <w:bottom w:val="nil"/>
              <w:right w:val="nil"/>
            </w:tcBorders>
            <w:noWrap/>
            <w:vAlign w:val="center"/>
            <w:hideMark/>
          </w:tcPr>
          <w:p w14:paraId="1838C9ED" w14:textId="77777777" w:rsidR="00B35AAF" w:rsidRDefault="00B35AAF">
            <w:pPr>
              <w:jc w:val="center"/>
              <w:rPr>
                <w:sz w:val="20"/>
                <w:szCs w:val="20"/>
              </w:rPr>
            </w:pPr>
          </w:p>
        </w:tc>
        <w:tc>
          <w:tcPr>
            <w:tcW w:w="1106" w:type="dxa"/>
            <w:tcBorders>
              <w:top w:val="nil"/>
              <w:left w:val="nil"/>
              <w:bottom w:val="nil"/>
              <w:right w:val="nil"/>
            </w:tcBorders>
            <w:noWrap/>
            <w:vAlign w:val="center"/>
            <w:hideMark/>
          </w:tcPr>
          <w:p w14:paraId="55A7414B" w14:textId="77777777" w:rsidR="00B35AAF" w:rsidRDefault="00B35AAF">
            <w:pPr>
              <w:jc w:val="center"/>
              <w:rPr>
                <w:sz w:val="20"/>
                <w:szCs w:val="20"/>
              </w:rPr>
            </w:pPr>
          </w:p>
        </w:tc>
        <w:tc>
          <w:tcPr>
            <w:tcW w:w="1113" w:type="dxa"/>
            <w:tcBorders>
              <w:top w:val="nil"/>
              <w:left w:val="nil"/>
              <w:bottom w:val="nil"/>
              <w:right w:val="nil"/>
            </w:tcBorders>
            <w:noWrap/>
            <w:vAlign w:val="center"/>
            <w:hideMark/>
          </w:tcPr>
          <w:p w14:paraId="0C80BCEE" w14:textId="77777777" w:rsidR="00B35AAF" w:rsidRDefault="00B35AAF">
            <w:pPr>
              <w:jc w:val="center"/>
              <w:rPr>
                <w:rFonts w:ascii="GHEA Grapalat" w:hAnsi="GHEA Grapalat" w:cs="Arial"/>
                <w:b/>
                <w:bCs/>
                <w:sz w:val="20"/>
                <w:szCs w:val="20"/>
              </w:rPr>
            </w:pPr>
            <w:r>
              <w:rPr>
                <w:rFonts w:ascii="GHEA Grapalat" w:hAnsi="GHEA Grapalat" w:cs="Arial"/>
                <w:b/>
                <w:bCs/>
                <w:sz w:val="20"/>
                <w:szCs w:val="20"/>
              </w:rPr>
              <w:t>414847.86</w:t>
            </w:r>
          </w:p>
        </w:tc>
      </w:tr>
    </w:tbl>
    <w:p w14:paraId="1ECD4EEE" w14:textId="4559B104" w:rsidR="0081794D" w:rsidRDefault="0081794D" w:rsidP="00BB28C8">
      <w:pPr>
        <w:widowControl w:val="0"/>
        <w:spacing w:after="160" w:line="360" w:lineRule="auto"/>
        <w:ind w:firstLine="567"/>
        <w:jc w:val="center"/>
        <w:rPr>
          <w:rFonts w:ascii="GHEA Grapalat" w:hAnsi="GHEA Grapalat"/>
        </w:rPr>
      </w:pPr>
    </w:p>
    <w:p w14:paraId="1CE8B4E8" w14:textId="77777777" w:rsidR="0081794D" w:rsidRDefault="0081794D" w:rsidP="00BB28C8">
      <w:pPr>
        <w:widowControl w:val="0"/>
        <w:spacing w:after="160" w:line="360" w:lineRule="auto"/>
        <w:ind w:firstLine="567"/>
        <w:jc w:val="center"/>
        <w:rPr>
          <w:rFonts w:ascii="GHEA Grapalat" w:hAnsi="GHEA Grapalat"/>
        </w:rPr>
      </w:pPr>
    </w:p>
    <w:p w14:paraId="3904D00D" w14:textId="61BDAB0D" w:rsidR="0089352B" w:rsidRDefault="0089352B" w:rsidP="00E71B18">
      <w:pPr>
        <w:jc w:val="right"/>
        <w:rPr>
          <w:rFonts w:ascii="GHEA Grapalat" w:hAnsi="GHEA Grapalat"/>
          <w:i/>
        </w:rPr>
      </w:pPr>
    </w:p>
    <w:p w14:paraId="44580D5B" w14:textId="01052AAA" w:rsidR="00903ECF" w:rsidRDefault="00903ECF" w:rsidP="00E71B18">
      <w:pPr>
        <w:jc w:val="right"/>
        <w:rPr>
          <w:rFonts w:ascii="GHEA Grapalat" w:hAnsi="GHEA Grapalat"/>
          <w:i/>
        </w:rPr>
      </w:pPr>
    </w:p>
    <w:p w14:paraId="3E425DA0" w14:textId="130EA0DD" w:rsidR="00903ECF" w:rsidRDefault="00903ECF" w:rsidP="00E71B18">
      <w:pPr>
        <w:jc w:val="right"/>
        <w:rPr>
          <w:rFonts w:ascii="GHEA Grapalat" w:hAnsi="GHEA Grapalat"/>
          <w:i/>
        </w:rPr>
      </w:pPr>
    </w:p>
    <w:p w14:paraId="333E0624" w14:textId="6D7E7455" w:rsidR="00903ECF" w:rsidRDefault="00903ECF" w:rsidP="00E71B18">
      <w:pPr>
        <w:jc w:val="right"/>
        <w:rPr>
          <w:rFonts w:ascii="GHEA Grapalat" w:hAnsi="GHEA Grapalat"/>
          <w:i/>
        </w:rPr>
      </w:pPr>
    </w:p>
    <w:p w14:paraId="2741D83E" w14:textId="241183A3" w:rsidR="00903ECF" w:rsidRDefault="00903ECF" w:rsidP="00E71B18">
      <w:pPr>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903ECF" w:rsidRPr="009F3DC7" w14:paraId="57849BE0" w14:textId="77777777" w:rsidTr="00014A86">
        <w:trPr>
          <w:jc w:val="center"/>
        </w:trPr>
        <w:tc>
          <w:tcPr>
            <w:tcW w:w="4536" w:type="dxa"/>
          </w:tcPr>
          <w:p w14:paraId="06DBAF80" w14:textId="77777777" w:rsidR="00903ECF" w:rsidRPr="009F3DC7" w:rsidRDefault="00903ECF" w:rsidP="00014A8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34E8743A" w14:textId="77777777" w:rsidR="00903ECF" w:rsidRPr="00862ABD" w:rsidRDefault="00903ECF" w:rsidP="00014A86">
            <w:pPr>
              <w:widowControl w:val="0"/>
              <w:jc w:val="center"/>
              <w:rPr>
                <w:rFonts w:ascii="GHEA Grapalat" w:hAnsi="GHEA Grapalat"/>
                <w:lang w:val="en-US"/>
              </w:rPr>
            </w:pPr>
            <w:r>
              <w:rPr>
                <w:rFonts w:ascii="GHEA Grapalat" w:hAnsi="GHEA Grapalat"/>
                <w:lang w:val="en-US"/>
              </w:rPr>
              <w:t>______________________</w:t>
            </w:r>
          </w:p>
          <w:p w14:paraId="54BFADC9" w14:textId="77777777" w:rsidR="00903ECF" w:rsidRPr="00EF2876" w:rsidRDefault="00903ECF" w:rsidP="00014A8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587AD441" w14:textId="77777777" w:rsidR="00903ECF" w:rsidRPr="009F3DC7" w:rsidRDefault="00903ECF" w:rsidP="00014A8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B2DB274" w14:textId="77777777" w:rsidR="00903ECF" w:rsidRPr="009F3DC7" w:rsidRDefault="00903ECF" w:rsidP="00014A86">
            <w:pPr>
              <w:widowControl w:val="0"/>
              <w:spacing w:after="160" w:line="360" w:lineRule="auto"/>
              <w:jc w:val="center"/>
              <w:rPr>
                <w:rFonts w:ascii="GHEA Grapalat" w:hAnsi="GHEA Grapalat"/>
              </w:rPr>
            </w:pPr>
          </w:p>
        </w:tc>
        <w:tc>
          <w:tcPr>
            <w:tcW w:w="4343" w:type="dxa"/>
          </w:tcPr>
          <w:p w14:paraId="2323FB1D" w14:textId="77777777" w:rsidR="00903ECF" w:rsidRPr="009F3DC7" w:rsidRDefault="00903ECF" w:rsidP="00014A8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36653B76" w14:textId="77777777" w:rsidR="00903ECF" w:rsidRPr="00862ABD" w:rsidRDefault="00903ECF" w:rsidP="00014A86">
            <w:pPr>
              <w:widowControl w:val="0"/>
              <w:jc w:val="center"/>
              <w:rPr>
                <w:rFonts w:ascii="GHEA Grapalat" w:hAnsi="GHEA Grapalat"/>
                <w:lang w:val="en-US"/>
              </w:rPr>
            </w:pPr>
            <w:r>
              <w:rPr>
                <w:rFonts w:ascii="GHEA Grapalat" w:hAnsi="GHEA Grapalat"/>
                <w:lang w:val="en-US"/>
              </w:rPr>
              <w:t>___________________</w:t>
            </w:r>
          </w:p>
          <w:p w14:paraId="64A6F2FC" w14:textId="77777777" w:rsidR="00903ECF" w:rsidRPr="00EF2876" w:rsidRDefault="00903ECF" w:rsidP="00014A8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73C49492" w14:textId="77777777" w:rsidR="00903ECF" w:rsidRPr="009F3DC7" w:rsidRDefault="00903ECF" w:rsidP="00014A86">
            <w:pPr>
              <w:widowControl w:val="0"/>
              <w:spacing w:after="160" w:line="360" w:lineRule="auto"/>
              <w:jc w:val="center"/>
              <w:rPr>
                <w:rFonts w:ascii="GHEA Grapalat" w:hAnsi="GHEA Grapalat"/>
              </w:rPr>
            </w:pPr>
            <w:r w:rsidRPr="009F3DC7">
              <w:rPr>
                <w:rFonts w:ascii="GHEA Grapalat" w:hAnsi="GHEA Grapalat"/>
              </w:rPr>
              <w:t>М. П.</w:t>
            </w:r>
          </w:p>
        </w:tc>
      </w:tr>
    </w:tbl>
    <w:p w14:paraId="4EF3D822" w14:textId="7BB77AF9" w:rsidR="00903ECF" w:rsidRDefault="00903ECF" w:rsidP="00E71B18">
      <w:pPr>
        <w:jc w:val="right"/>
        <w:rPr>
          <w:rFonts w:ascii="GHEA Grapalat" w:hAnsi="GHEA Grapalat"/>
          <w:i/>
        </w:rPr>
      </w:pPr>
    </w:p>
    <w:p w14:paraId="48F58E81" w14:textId="0F68C202" w:rsidR="00903ECF" w:rsidRDefault="00903ECF" w:rsidP="00E71B18">
      <w:pPr>
        <w:jc w:val="right"/>
        <w:rPr>
          <w:rFonts w:ascii="GHEA Grapalat" w:hAnsi="GHEA Grapalat"/>
          <w:i/>
        </w:rPr>
      </w:pPr>
    </w:p>
    <w:p w14:paraId="40E783B8" w14:textId="0CB4FE24" w:rsidR="00903ECF" w:rsidRDefault="00903ECF" w:rsidP="00E71B18">
      <w:pPr>
        <w:jc w:val="right"/>
        <w:rPr>
          <w:rFonts w:ascii="GHEA Grapalat" w:hAnsi="GHEA Grapalat"/>
          <w:i/>
        </w:rPr>
      </w:pPr>
    </w:p>
    <w:p w14:paraId="16866BD2" w14:textId="3DE3085E" w:rsidR="00903ECF" w:rsidRDefault="00903ECF" w:rsidP="00E71B18">
      <w:pPr>
        <w:jc w:val="right"/>
        <w:rPr>
          <w:rFonts w:ascii="GHEA Grapalat" w:hAnsi="GHEA Grapalat"/>
          <w:i/>
        </w:rPr>
      </w:pPr>
    </w:p>
    <w:p w14:paraId="5B2DB4CB" w14:textId="77777777" w:rsidR="0081794D" w:rsidRDefault="0081794D" w:rsidP="00E71B18">
      <w:pPr>
        <w:jc w:val="right"/>
        <w:rPr>
          <w:rFonts w:ascii="GHEA Grapalat" w:hAnsi="GHEA Grapalat"/>
          <w:i/>
        </w:rPr>
      </w:pPr>
    </w:p>
    <w:p w14:paraId="71D18ABA" w14:textId="77777777" w:rsidR="00EF062B" w:rsidRDefault="00EF062B" w:rsidP="00E71B18">
      <w:pPr>
        <w:jc w:val="right"/>
        <w:rPr>
          <w:rFonts w:ascii="GHEA Grapalat" w:hAnsi="GHEA Grapalat"/>
          <w:i/>
        </w:rPr>
      </w:pPr>
    </w:p>
    <w:p w14:paraId="0D09C2C5" w14:textId="77777777" w:rsidR="00EF062B" w:rsidRDefault="00EF062B" w:rsidP="00E71B18">
      <w:pPr>
        <w:jc w:val="right"/>
        <w:rPr>
          <w:rFonts w:ascii="GHEA Grapalat" w:hAnsi="GHEA Grapalat"/>
          <w:i/>
        </w:rPr>
      </w:pPr>
    </w:p>
    <w:p w14:paraId="6F733F7F" w14:textId="77777777" w:rsidR="00EF062B" w:rsidRDefault="00EF062B" w:rsidP="00E71B18">
      <w:pPr>
        <w:jc w:val="right"/>
        <w:rPr>
          <w:rFonts w:ascii="GHEA Grapalat" w:hAnsi="GHEA Grapalat"/>
          <w:i/>
        </w:rPr>
      </w:pPr>
    </w:p>
    <w:p w14:paraId="4F7ED3D5" w14:textId="77777777" w:rsidR="00EF062B" w:rsidRDefault="00EF062B" w:rsidP="00E71B18">
      <w:pPr>
        <w:jc w:val="right"/>
        <w:rPr>
          <w:rFonts w:ascii="GHEA Grapalat" w:hAnsi="GHEA Grapalat"/>
          <w:i/>
        </w:rPr>
      </w:pPr>
    </w:p>
    <w:p w14:paraId="774F4FC7" w14:textId="77777777" w:rsidR="00E41080" w:rsidRDefault="00E41080" w:rsidP="00E71B18">
      <w:pPr>
        <w:jc w:val="right"/>
        <w:rPr>
          <w:rFonts w:ascii="GHEA Grapalat" w:hAnsi="GHEA Grapalat"/>
          <w:i/>
        </w:rPr>
      </w:pPr>
    </w:p>
    <w:p w14:paraId="0107A42A" w14:textId="77777777" w:rsidR="00E41080" w:rsidRDefault="00E41080" w:rsidP="00E71B18">
      <w:pPr>
        <w:jc w:val="right"/>
        <w:rPr>
          <w:rFonts w:ascii="GHEA Grapalat" w:hAnsi="GHEA Grapalat"/>
          <w:i/>
        </w:rPr>
      </w:pPr>
    </w:p>
    <w:p w14:paraId="0F72C385" w14:textId="77777777" w:rsidR="00E41080" w:rsidRDefault="00E41080" w:rsidP="00E71B18">
      <w:pPr>
        <w:jc w:val="right"/>
        <w:rPr>
          <w:rFonts w:ascii="GHEA Grapalat" w:hAnsi="GHEA Grapalat"/>
          <w:i/>
        </w:rPr>
      </w:pPr>
    </w:p>
    <w:p w14:paraId="26F67A3C" w14:textId="77777777" w:rsidR="00E41080" w:rsidRDefault="00E41080" w:rsidP="00E71B18">
      <w:pPr>
        <w:jc w:val="right"/>
        <w:rPr>
          <w:rFonts w:ascii="GHEA Grapalat" w:hAnsi="GHEA Grapalat"/>
          <w:i/>
        </w:rPr>
      </w:pPr>
    </w:p>
    <w:p w14:paraId="40F8B90A" w14:textId="77777777" w:rsidR="00E41080" w:rsidRDefault="00E41080" w:rsidP="00E71B18">
      <w:pPr>
        <w:jc w:val="right"/>
        <w:rPr>
          <w:rFonts w:ascii="GHEA Grapalat" w:hAnsi="GHEA Grapalat"/>
          <w:i/>
        </w:rPr>
      </w:pPr>
    </w:p>
    <w:p w14:paraId="3C35A073" w14:textId="77777777" w:rsidR="00E41080" w:rsidRDefault="00E41080" w:rsidP="00E71B18">
      <w:pPr>
        <w:jc w:val="right"/>
        <w:rPr>
          <w:rFonts w:ascii="GHEA Grapalat" w:hAnsi="GHEA Grapalat"/>
          <w:i/>
        </w:rPr>
      </w:pPr>
    </w:p>
    <w:p w14:paraId="25BECA5D" w14:textId="77777777" w:rsidR="00E41080" w:rsidRDefault="00E41080" w:rsidP="00E71B18">
      <w:pPr>
        <w:jc w:val="right"/>
        <w:rPr>
          <w:rFonts w:ascii="GHEA Grapalat" w:hAnsi="GHEA Grapalat"/>
          <w:i/>
        </w:rPr>
      </w:pPr>
    </w:p>
    <w:p w14:paraId="1C912541" w14:textId="77777777" w:rsidR="00E41080" w:rsidRDefault="00E41080" w:rsidP="00E71B18">
      <w:pPr>
        <w:jc w:val="right"/>
        <w:rPr>
          <w:rFonts w:ascii="GHEA Grapalat" w:hAnsi="GHEA Grapalat"/>
          <w:i/>
        </w:rPr>
      </w:pPr>
    </w:p>
    <w:p w14:paraId="7B637A12" w14:textId="77777777" w:rsidR="00E41080" w:rsidRDefault="00E41080" w:rsidP="00E71B18">
      <w:pPr>
        <w:jc w:val="right"/>
        <w:rPr>
          <w:rFonts w:ascii="GHEA Grapalat" w:hAnsi="GHEA Grapalat"/>
          <w:i/>
        </w:rPr>
      </w:pPr>
    </w:p>
    <w:p w14:paraId="1D2DB67F" w14:textId="77777777" w:rsidR="00E41080" w:rsidRDefault="00E41080" w:rsidP="00E71B18">
      <w:pPr>
        <w:jc w:val="right"/>
        <w:rPr>
          <w:rFonts w:ascii="GHEA Grapalat" w:hAnsi="GHEA Grapalat"/>
          <w:i/>
        </w:rPr>
      </w:pPr>
    </w:p>
    <w:p w14:paraId="699FE9D1" w14:textId="77777777" w:rsidR="00B35AAF" w:rsidRDefault="00B35AAF" w:rsidP="00E71B18">
      <w:pPr>
        <w:jc w:val="right"/>
        <w:rPr>
          <w:rFonts w:ascii="GHEA Grapalat" w:hAnsi="GHEA Grapalat"/>
          <w:i/>
          <w:lang w:val="en-US"/>
        </w:rPr>
      </w:pPr>
    </w:p>
    <w:p w14:paraId="5DE59878" w14:textId="77777777" w:rsidR="00B35AAF" w:rsidRDefault="00B35AAF" w:rsidP="00E71B18">
      <w:pPr>
        <w:jc w:val="right"/>
        <w:rPr>
          <w:rFonts w:ascii="GHEA Grapalat" w:hAnsi="GHEA Grapalat"/>
          <w:i/>
          <w:lang w:val="en-US"/>
        </w:rPr>
      </w:pPr>
    </w:p>
    <w:p w14:paraId="2B73CC9C" w14:textId="77777777" w:rsidR="00B35AAF" w:rsidRDefault="00B35AAF" w:rsidP="00E71B18">
      <w:pPr>
        <w:jc w:val="right"/>
        <w:rPr>
          <w:rFonts w:ascii="GHEA Grapalat" w:hAnsi="GHEA Grapalat"/>
          <w:i/>
          <w:lang w:val="en-US"/>
        </w:rPr>
      </w:pPr>
    </w:p>
    <w:p w14:paraId="25812761" w14:textId="77777777" w:rsidR="00B35AAF" w:rsidRDefault="00B35AAF" w:rsidP="00E71B18">
      <w:pPr>
        <w:jc w:val="right"/>
        <w:rPr>
          <w:rFonts w:ascii="GHEA Grapalat" w:hAnsi="GHEA Grapalat"/>
          <w:i/>
          <w:lang w:val="en-US"/>
        </w:rPr>
      </w:pPr>
    </w:p>
    <w:p w14:paraId="6635B17C" w14:textId="77777777" w:rsidR="00B35AAF" w:rsidRDefault="00B35AAF" w:rsidP="00E71B18">
      <w:pPr>
        <w:jc w:val="right"/>
        <w:rPr>
          <w:rFonts w:ascii="GHEA Grapalat" w:hAnsi="GHEA Grapalat"/>
          <w:i/>
          <w:lang w:val="en-US"/>
        </w:rPr>
      </w:pPr>
    </w:p>
    <w:p w14:paraId="14A88F49" w14:textId="77777777" w:rsidR="00B35AAF" w:rsidRDefault="00B35AAF" w:rsidP="00E71B18">
      <w:pPr>
        <w:jc w:val="right"/>
        <w:rPr>
          <w:rFonts w:ascii="GHEA Grapalat" w:hAnsi="GHEA Grapalat"/>
          <w:i/>
          <w:lang w:val="en-US"/>
        </w:rPr>
      </w:pPr>
    </w:p>
    <w:p w14:paraId="4EF2314D" w14:textId="77777777" w:rsidR="00B35AAF" w:rsidRDefault="00B35AAF" w:rsidP="00E71B18">
      <w:pPr>
        <w:jc w:val="right"/>
        <w:rPr>
          <w:rFonts w:ascii="GHEA Grapalat" w:hAnsi="GHEA Grapalat"/>
          <w:i/>
          <w:lang w:val="en-US"/>
        </w:rPr>
      </w:pPr>
    </w:p>
    <w:p w14:paraId="6BBEC558" w14:textId="77777777" w:rsidR="00B35AAF" w:rsidRDefault="00B35AAF" w:rsidP="00E71B18">
      <w:pPr>
        <w:jc w:val="right"/>
        <w:rPr>
          <w:rFonts w:ascii="GHEA Grapalat" w:hAnsi="GHEA Grapalat"/>
          <w:i/>
          <w:lang w:val="en-US"/>
        </w:rPr>
      </w:pPr>
    </w:p>
    <w:p w14:paraId="3EB1CC2F" w14:textId="77777777" w:rsidR="00B35AAF" w:rsidRDefault="00B35AAF" w:rsidP="00E71B18">
      <w:pPr>
        <w:jc w:val="right"/>
        <w:rPr>
          <w:rFonts w:ascii="GHEA Grapalat" w:hAnsi="GHEA Grapalat"/>
          <w:i/>
          <w:lang w:val="en-US"/>
        </w:rPr>
      </w:pPr>
    </w:p>
    <w:p w14:paraId="12FEAAA5" w14:textId="77777777" w:rsidR="00B35AAF" w:rsidRDefault="00B35AAF" w:rsidP="00E71B18">
      <w:pPr>
        <w:jc w:val="right"/>
        <w:rPr>
          <w:rFonts w:ascii="GHEA Grapalat" w:hAnsi="GHEA Grapalat"/>
          <w:i/>
          <w:lang w:val="en-US"/>
        </w:rPr>
      </w:pPr>
    </w:p>
    <w:p w14:paraId="4A644184" w14:textId="77777777" w:rsidR="00B35AAF" w:rsidRDefault="00B35AAF" w:rsidP="00E71B18">
      <w:pPr>
        <w:jc w:val="right"/>
        <w:rPr>
          <w:rFonts w:ascii="GHEA Grapalat" w:hAnsi="GHEA Grapalat"/>
          <w:i/>
          <w:lang w:val="en-US"/>
        </w:rPr>
      </w:pPr>
    </w:p>
    <w:p w14:paraId="399CE38C" w14:textId="77777777" w:rsidR="00B35AAF" w:rsidRDefault="00B35AAF" w:rsidP="00E71B18">
      <w:pPr>
        <w:jc w:val="right"/>
        <w:rPr>
          <w:rFonts w:ascii="GHEA Grapalat" w:hAnsi="GHEA Grapalat"/>
          <w:i/>
          <w:lang w:val="en-US"/>
        </w:rPr>
      </w:pPr>
    </w:p>
    <w:p w14:paraId="693BD45D" w14:textId="77777777" w:rsidR="00B35AAF" w:rsidRDefault="00B35AAF" w:rsidP="00E71B18">
      <w:pPr>
        <w:jc w:val="right"/>
        <w:rPr>
          <w:rFonts w:ascii="GHEA Grapalat" w:hAnsi="GHEA Grapalat"/>
          <w:i/>
          <w:lang w:val="en-US"/>
        </w:rPr>
      </w:pPr>
    </w:p>
    <w:p w14:paraId="6801E477" w14:textId="77777777" w:rsidR="00B35AAF" w:rsidRDefault="00B35AAF" w:rsidP="00E71B18">
      <w:pPr>
        <w:jc w:val="right"/>
        <w:rPr>
          <w:rFonts w:ascii="GHEA Grapalat" w:hAnsi="GHEA Grapalat"/>
          <w:i/>
          <w:lang w:val="en-US"/>
        </w:rPr>
      </w:pPr>
    </w:p>
    <w:p w14:paraId="2EC2926B" w14:textId="77777777" w:rsidR="00B35AAF" w:rsidRDefault="00B35AAF" w:rsidP="00E71B18">
      <w:pPr>
        <w:jc w:val="right"/>
        <w:rPr>
          <w:rFonts w:ascii="GHEA Grapalat" w:hAnsi="GHEA Grapalat"/>
          <w:i/>
          <w:lang w:val="en-US"/>
        </w:rPr>
      </w:pPr>
    </w:p>
    <w:p w14:paraId="10729A07" w14:textId="2BA6882B" w:rsidR="00BB28C8" w:rsidRPr="009F3DC7" w:rsidRDefault="00BB28C8" w:rsidP="00E71B18">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54238E4F"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4"/>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4142" w:type="dxa"/>
            <w:vMerge/>
          </w:tcPr>
          <w:p w14:paraId="45988DF6" w14:textId="77777777" w:rsidR="00BB28C8" w:rsidRPr="00517562" w:rsidRDefault="00BB28C8" w:rsidP="003D2146">
            <w:pPr>
              <w:widowControl w:val="0"/>
              <w:spacing w:after="120"/>
              <w:rPr>
                <w:rFonts w:ascii="GHEA Grapalat" w:hAnsi="GHEA Grapalat"/>
                <w:sz w:val="20"/>
                <w:szCs w:val="20"/>
              </w:rPr>
            </w:pPr>
          </w:p>
        </w:tc>
        <w:tc>
          <w:tcPr>
            <w:tcW w:w="3060" w:type="dxa"/>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E41080" w:rsidRPr="009F3DC7" w14:paraId="7DFF6DC1" w14:textId="77777777" w:rsidTr="00BD5031">
        <w:trPr>
          <w:trHeight w:val="586"/>
          <w:jc w:val="center"/>
        </w:trPr>
        <w:tc>
          <w:tcPr>
            <w:tcW w:w="816" w:type="dxa"/>
            <w:vAlign w:val="center"/>
          </w:tcPr>
          <w:p w14:paraId="0B08565D" w14:textId="2030A33F" w:rsidR="00E41080" w:rsidRPr="00521B73" w:rsidRDefault="00E41080" w:rsidP="00E41080">
            <w:pPr>
              <w:widowControl w:val="0"/>
              <w:spacing w:after="12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0A16340D" w:rsidR="00E41080" w:rsidRPr="00782CAE" w:rsidRDefault="00B35AAF" w:rsidP="00E41080">
            <w:pPr>
              <w:widowControl w:val="0"/>
              <w:spacing w:after="120"/>
              <w:rPr>
                <w:rFonts w:ascii="GHEA Grapalat" w:hAnsi="GHEA Grapalat"/>
                <w:sz w:val="22"/>
                <w:szCs w:val="22"/>
              </w:rPr>
            </w:pPr>
            <w:r w:rsidRPr="00B35AAF">
              <w:rPr>
                <w:rFonts w:ascii="GHEA Grapalat" w:hAnsi="GHEA Grapalat"/>
                <w:sz w:val="22"/>
                <w:szCs w:val="22"/>
              </w:rPr>
              <w:t>Строительство систем орошения от проспекта Азатутян /от парка Ераз до лестниц каскада по тротуару/ в административном районе Арабкир города Еревана</w:t>
            </w:r>
          </w:p>
        </w:tc>
        <w:tc>
          <w:tcPr>
            <w:tcW w:w="3060" w:type="dxa"/>
          </w:tcPr>
          <w:p w14:paraId="643336AC" w14:textId="670FF96B" w:rsidR="00E41080" w:rsidRPr="00782CAE" w:rsidRDefault="00E41080" w:rsidP="00E41080">
            <w:pPr>
              <w:widowControl w:val="0"/>
              <w:spacing w:after="120"/>
              <w:rPr>
                <w:rFonts w:ascii="GHEA Grapalat" w:hAnsi="GHEA Grapalat"/>
                <w:sz w:val="22"/>
                <w:szCs w:val="22"/>
              </w:rPr>
            </w:pPr>
            <w:r w:rsidRPr="00782CAE">
              <w:rPr>
                <w:rFonts w:ascii="GHEA Grapalat" w:hAnsi="GHEA Grapalat"/>
                <w:sz w:val="22"/>
                <w:szCs w:val="22"/>
              </w:rPr>
              <w:t>со дня вступления в силу договора подряда и договора на оказание услуг по техническому контролю (договора о предоставлении финансовых ресурсов)</w:t>
            </w:r>
          </w:p>
        </w:tc>
        <w:tc>
          <w:tcPr>
            <w:tcW w:w="1980" w:type="dxa"/>
            <w:vAlign w:val="center"/>
          </w:tcPr>
          <w:p w14:paraId="1BC55FF8" w14:textId="75E322B1" w:rsidR="00E41080" w:rsidRPr="00DE4A55" w:rsidRDefault="00B35AAF" w:rsidP="00E41080">
            <w:pPr>
              <w:widowControl w:val="0"/>
              <w:spacing w:after="120"/>
              <w:jc w:val="center"/>
              <w:rPr>
                <w:rFonts w:ascii="GHEA Grapalat" w:hAnsi="GHEA Grapalat"/>
                <w:sz w:val="22"/>
                <w:szCs w:val="22"/>
              </w:rPr>
            </w:pPr>
            <w:r>
              <w:rPr>
                <w:rFonts w:ascii="GHEA Grapalat" w:hAnsi="GHEA Grapalat" w:cs="Calibri"/>
                <w:bCs/>
                <w:iCs/>
                <w:sz w:val="16"/>
                <w:szCs w:val="16"/>
                <w:lang w:val="hy-AM"/>
              </w:rPr>
              <w:t>30</w:t>
            </w:r>
            <w:r>
              <w:rPr>
                <w:rFonts w:ascii="GHEA Grapalat" w:hAnsi="GHEA Grapalat" w:cs="Calibri"/>
                <w:bCs/>
                <w:iCs/>
                <w:sz w:val="16"/>
                <w:szCs w:val="16"/>
              </w:rPr>
              <w:t>0</w:t>
            </w:r>
            <w:r w:rsidRPr="00E12D3A">
              <w:rPr>
                <w:rFonts w:ascii="GHEA Grapalat" w:hAnsi="GHEA Grapalat" w:cs="Calibri"/>
                <w:bCs/>
                <w:iCs/>
                <w:sz w:val="16"/>
                <w:szCs w:val="16"/>
              </w:rPr>
              <w:t>-ый календарный день включительно</w:t>
            </w:r>
          </w:p>
        </w:tc>
      </w:tr>
    </w:tbl>
    <w:p w14:paraId="19BE512C"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D2146">
            <w:pPr>
              <w:widowControl w:val="0"/>
              <w:pBdr>
                <w:bottom w:val="single" w:sz="12" w:space="1" w:color="auto"/>
              </w:pBdr>
              <w:spacing w:after="160" w:line="360" w:lineRule="auto"/>
              <w:jc w:val="center"/>
              <w:rPr>
                <w:rFonts w:ascii="GHEA Grapalat" w:hAnsi="GHEA Grapalat" w:cs="Sylfaen"/>
                <w:b/>
                <w:bCs/>
              </w:rPr>
            </w:pPr>
            <w:r w:rsidRPr="009F3DC7">
              <w:rPr>
                <w:rFonts w:ascii="GHEA Grapalat" w:hAnsi="GHEA Grapalat"/>
                <w:b/>
              </w:rPr>
              <w:t>ЗАКАЗЧИК</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9F3DC7" w:rsidRDefault="00BB28C8" w:rsidP="003D2146">
            <w:pPr>
              <w:widowControl w:val="0"/>
              <w:pBdr>
                <w:bottom w:val="single" w:sz="12" w:space="1" w:color="auto"/>
              </w:pBdr>
              <w:spacing w:after="160" w:line="360" w:lineRule="auto"/>
              <w:jc w:val="center"/>
              <w:rPr>
                <w:rFonts w:ascii="GHEA Grapalat" w:hAnsi="GHEA Grapalat" w:cs="Sylfaen"/>
                <w:b/>
                <w:bCs/>
              </w:rPr>
            </w:pPr>
            <w:r w:rsidRPr="009F3DC7">
              <w:rPr>
                <w:rFonts w:ascii="GHEA Grapalat" w:hAnsi="GHEA Grapalat"/>
                <w:b/>
              </w:rPr>
              <w:t>ПОДРЯДЧИК</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E49DAC8" w14:textId="77777777" w:rsidR="00676238" w:rsidRDefault="00676238" w:rsidP="00BB28C8">
      <w:pPr>
        <w:widowControl w:val="0"/>
        <w:spacing w:after="160" w:line="360" w:lineRule="auto"/>
        <w:ind w:firstLine="567"/>
        <w:jc w:val="right"/>
        <w:rPr>
          <w:rFonts w:ascii="GHEA Grapalat" w:hAnsi="GHEA Grapalat"/>
          <w:i/>
        </w:rPr>
      </w:pPr>
    </w:p>
    <w:p w14:paraId="362EE082" w14:textId="77777777" w:rsidR="00336920" w:rsidRDefault="00336920" w:rsidP="001B6899">
      <w:pPr>
        <w:widowControl w:val="0"/>
        <w:ind w:firstLine="567"/>
        <w:jc w:val="right"/>
        <w:rPr>
          <w:rFonts w:ascii="GHEA Grapalat" w:hAnsi="GHEA Grapalat"/>
          <w:i/>
        </w:rPr>
      </w:pPr>
    </w:p>
    <w:p w14:paraId="05446543" w14:textId="77777777" w:rsidR="00336920" w:rsidRDefault="00336920" w:rsidP="001B6899">
      <w:pPr>
        <w:widowControl w:val="0"/>
        <w:ind w:firstLine="567"/>
        <w:jc w:val="right"/>
        <w:rPr>
          <w:rFonts w:ascii="GHEA Grapalat" w:hAnsi="GHEA Grapalat"/>
          <w:i/>
        </w:rPr>
      </w:pPr>
    </w:p>
    <w:p w14:paraId="4E2300B6" w14:textId="77777777" w:rsidR="00336920" w:rsidRDefault="00336920" w:rsidP="001B6899">
      <w:pPr>
        <w:widowControl w:val="0"/>
        <w:ind w:firstLine="567"/>
        <w:jc w:val="right"/>
        <w:rPr>
          <w:rFonts w:ascii="GHEA Grapalat" w:hAnsi="GHEA Grapalat"/>
          <w:i/>
        </w:rPr>
      </w:pPr>
    </w:p>
    <w:p w14:paraId="1D417288" w14:textId="77777777" w:rsidR="00336920" w:rsidRDefault="00336920" w:rsidP="001B6899">
      <w:pPr>
        <w:widowControl w:val="0"/>
        <w:ind w:firstLine="567"/>
        <w:jc w:val="right"/>
        <w:rPr>
          <w:rFonts w:ascii="GHEA Grapalat" w:hAnsi="GHEA Grapalat"/>
          <w:i/>
        </w:rPr>
      </w:pPr>
    </w:p>
    <w:p w14:paraId="3AA2A8A4" w14:textId="48442F1C" w:rsidR="00336920" w:rsidRDefault="00336920" w:rsidP="001B6899">
      <w:pPr>
        <w:widowControl w:val="0"/>
        <w:ind w:firstLine="567"/>
        <w:jc w:val="right"/>
        <w:rPr>
          <w:rFonts w:ascii="GHEA Grapalat" w:hAnsi="GHEA Grapalat"/>
          <w:i/>
        </w:rPr>
      </w:pPr>
    </w:p>
    <w:p w14:paraId="7AD01352" w14:textId="1B821BF0" w:rsidR="00DE4A55" w:rsidRDefault="00DE4A55" w:rsidP="001B6899">
      <w:pPr>
        <w:widowControl w:val="0"/>
        <w:ind w:firstLine="567"/>
        <w:jc w:val="right"/>
        <w:rPr>
          <w:rFonts w:ascii="GHEA Grapalat" w:hAnsi="GHEA Grapalat"/>
          <w:i/>
        </w:rPr>
      </w:pPr>
    </w:p>
    <w:p w14:paraId="6976966F" w14:textId="05760EC6" w:rsidR="00DE4A55" w:rsidRDefault="00DE4A55" w:rsidP="001B6899">
      <w:pPr>
        <w:widowControl w:val="0"/>
        <w:ind w:firstLine="567"/>
        <w:jc w:val="right"/>
        <w:rPr>
          <w:rFonts w:ascii="GHEA Grapalat" w:hAnsi="GHEA Grapalat"/>
          <w:i/>
        </w:rPr>
      </w:pPr>
    </w:p>
    <w:p w14:paraId="1D216B5E" w14:textId="77777777" w:rsidR="00DE4A55" w:rsidRDefault="00DE4A55" w:rsidP="001B6899">
      <w:pPr>
        <w:widowControl w:val="0"/>
        <w:ind w:firstLine="567"/>
        <w:jc w:val="right"/>
        <w:rPr>
          <w:rFonts w:ascii="GHEA Grapalat" w:hAnsi="GHEA Grapalat"/>
          <w:i/>
        </w:rPr>
      </w:pPr>
    </w:p>
    <w:p w14:paraId="3445BA27" w14:textId="3EAA502D" w:rsidR="00BB28C8" w:rsidRPr="009F3DC7" w:rsidRDefault="00BB28C8" w:rsidP="001B6899">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04BAAE67" w:rsidR="00BB28C8" w:rsidRPr="009F3DC7" w:rsidRDefault="00BB28C8" w:rsidP="001B6899">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lastRenderedPageBreak/>
        <w:t xml:space="preserve">заключенному </w:t>
      </w:r>
      <w:r w:rsidR="00EF062B">
        <w:rPr>
          <w:rFonts w:ascii="GHEA Grapalat" w:hAnsi="GHEA Grapalat"/>
          <w:i/>
        </w:rPr>
        <w:t>«</w:t>
      </w:r>
      <w:r>
        <w:rPr>
          <w:rFonts w:ascii="GHEA Grapalat" w:hAnsi="GHEA Grapalat"/>
          <w:i/>
        </w:rPr>
        <w:t xml:space="preserve"> </w:t>
      </w:r>
      <w:r w:rsidRPr="00517562">
        <w:rPr>
          <w:rFonts w:ascii="GHEA Grapalat" w:hAnsi="GHEA Grapalat"/>
          <w:i/>
        </w:rPr>
        <w:tab/>
      </w:r>
      <w:r w:rsidR="00EF062B">
        <w:rPr>
          <w:rFonts w:ascii="GHEA Grapalat" w:hAnsi="GHEA Grapalat"/>
          <w:i/>
        </w:rPr>
        <w:t>«</w:t>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1B6899">
      <w:pPr>
        <w:widowControl w:val="0"/>
        <w:tabs>
          <w:tab w:val="left" w:pos="9540"/>
        </w:tabs>
        <w:ind w:firstLine="567"/>
        <w:jc w:val="center"/>
        <w:rPr>
          <w:rFonts w:ascii="GHEA Grapalat" w:hAnsi="GHEA Grapalat"/>
        </w:rPr>
      </w:pPr>
    </w:p>
    <w:p w14:paraId="6FFB7F45" w14:textId="77777777" w:rsidR="00BB28C8" w:rsidRPr="00685FDC" w:rsidRDefault="00BB28C8" w:rsidP="001B6899">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5"/>
        <w:t>*</w:t>
      </w:r>
    </w:p>
    <w:p w14:paraId="1E4E6DFC" w14:textId="77777777" w:rsidR="00BB28C8" w:rsidRPr="009F3DC7" w:rsidRDefault="00BB28C8" w:rsidP="001B6899">
      <w:pPr>
        <w:widowControl w:val="0"/>
        <w:ind w:firstLine="567"/>
        <w:jc w:val="right"/>
        <w:rPr>
          <w:rFonts w:ascii="GHEA Grapalat" w:hAnsi="GHEA Grapalat"/>
        </w:rPr>
      </w:pPr>
      <w:r w:rsidRPr="009F3DC7">
        <w:rPr>
          <w:rFonts w:ascii="GHEA Grapalat" w:hAnsi="GHEA Grapalat"/>
        </w:rPr>
        <w:t>драмов РА</w:t>
      </w:r>
    </w:p>
    <w:tbl>
      <w:tblPr>
        <w:tblW w:w="110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362"/>
        <w:gridCol w:w="1800"/>
        <w:gridCol w:w="474"/>
        <w:gridCol w:w="504"/>
        <w:gridCol w:w="488"/>
        <w:gridCol w:w="567"/>
        <w:gridCol w:w="567"/>
        <w:gridCol w:w="567"/>
        <w:gridCol w:w="551"/>
        <w:gridCol w:w="583"/>
        <w:gridCol w:w="567"/>
        <w:gridCol w:w="567"/>
        <w:gridCol w:w="425"/>
        <w:gridCol w:w="567"/>
        <w:gridCol w:w="713"/>
        <w:gridCol w:w="10"/>
      </w:tblGrid>
      <w:tr w:rsidR="00EF3E3E" w:rsidRPr="0084361A" w14:paraId="0EFB7C47" w14:textId="77777777" w:rsidTr="007F3DC5">
        <w:trPr>
          <w:trHeight w:val="392"/>
        </w:trPr>
        <w:tc>
          <w:tcPr>
            <w:tcW w:w="11020" w:type="dxa"/>
            <w:gridSpan w:val="17"/>
            <w:vAlign w:val="center"/>
          </w:tcPr>
          <w:p w14:paraId="20A5AD71" w14:textId="77777777" w:rsidR="00EF3E3E" w:rsidRPr="0084361A" w:rsidRDefault="00EF3E3E" w:rsidP="00DB5067">
            <w:pPr>
              <w:widowControl w:val="0"/>
              <w:suppressAutoHyphens/>
              <w:spacing w:after="120"/>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7F3DC5">
        <w:trPr>
          <w:gridAfter w:val="1"/>
          <w:wAfter w:w="10" w:type="dxa"/>
          <w:trHeight w:val="1436"/>
        </w:trPr>
        <w:tc>
          <w:tcPr>
            <w:tcW w:w="708" w:type="dxa"/>
            <w:vAlign w:val="center"/>
          </w:tcPr>
          <w:p w14:paraId="60DB7A6B"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362" w:type="dxa"/>
            <w:vAlign w:val="center"/>
          </w:tcPr>
          <w:p w14:paraId="5EF457C6" w14:textId="77777777" w:rsidR="00EF3E3E" w:rsidRPr="0084361A" w:rsidRDefault="00EF3E3E" w:rsidP="00DB5067">
            <w:pPr>
              <w:widowControl w:val="0"/>
              <w:suppressAutoHyphens/>
              <w:spacing w:after="120"/>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800" w:type="dxa"/>
            <w:vAlign w:val="center"/>
          </w:tcPr>
          <w:p w14:paraId="5ED83F43" w14:textId="77777777" w:rsidR="00EF3E3E" w:rsidRPr="0084361A" w:rsidRDefault="00EF3E3E" w:rsidP="00DB5067">
            <w:pPr>
              <w:widowControl w:val="0"/>
              <w:suppressAutoHyphens/>
              <w:spacing w:after="120"/>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73EC1ACE" w:rsidR="00EF3E3E" w:rsidRPr="0084361A" w:rsidRDefault="00EF3E3E" w:rsidP="00DB5067">
            <w:pPr>
              <w:widowControl w:val="0"/>
              <w:suppressAutoHyphens/>
              <w:spacing w:after="120"/>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01B39">
              <w:rPr>
                <w:rFonts w:ascii="GHEA Grapalat" w:eastAsia="Calibri" w:hAnsi="GHEA Grapalat" w:cs="Calibri"/>
                <w:sz w:val="16"/>
                <w:szCs w:val="16"/>
              </w:rPr>
              <w:t>5</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6"/>
              <w:t>**</w:t>
            </w:r>
          </w:p>
        </w:tc>
      </w:tr>
      <w:tr w:rsidR="00EF3E3E" w:rsidRPr="00FC2EAA" w14:paraId="31007347" w14:textId="77777777" w:rsidTr="007F3DC5">
        <w:trPr>
          <w:gridAfter w:val="1"/>
          <w:wAfter w:w="10" w:type="dxa"/>
          <w:cantSplit/>
          <w:trHeight w:val="1367"/>
        </w:trPr>
        <w:tc>
          <w:tcPr>
            <w:tcW w:w="708" w:type="dxa"/>
            <w:vAlign w:val="center"/>
          </w:tcPr>
          <w:p w14:paraId="06B249FA" w14:textId="77777777" w:rsidR="00EF3E3E" w:rsidRPr="0084361A" w:rsidRDefault="00EF3E3E" w:rsidP="00DB5067">
            <w:pPr>
              <w:widowControl w:val="0"/>
              <w:suppressAutoHyphens/>
              <w:spacing w:after="120"/>
              <w:ind w:left="2"/>
              <w:jc w:val="center"/>
              <w:rPr>
                <w:rFonts w:ascii="GHEA Grapalat" w:eastAsia="Calibri" w:hAnsi="GHEA Grapalat" w:cs="Calibri"/>
                <w:sz w:val="16"/>
                <w:szCs w:val="16"/>
              </w:rPr>
            </w:pPr>
          </w:p>
        </w:tc>
        <w:tc>
          <w:tcPr>
            <w:tcW w:w="1362" w:type="dxa"/>
            <w:vAlign w:val="center"/>
          </w:tcPr>
          <w:p w14:paraId="00CCB9CA"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p>
        </w:tc>
        <w:tc>
          <w:tcPr>
            <w:tcW w:w="1800" w:type="dxa"/>
            <w:vAlign w:val="center"/>
          </w:tcPr>
          <w:p w14:paraId="4900362D"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DB5067">
            <w:pPr>
              <w:widowControl w:val="0"/>
              <w:suppressAutoHyphens/>
              <w:spacing w:after="120"/>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DB5067">
            <w:pPr>
              <w:widowControl w:val="0"/>
              <w:suppressAutoHyphens/>
              <w:spacing w:after="120"/>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E41080" w:rsidRPr="0084361A" w14:paraId="2532CE43" w14:textId="77777777" w:rsidTr="007F3DC5">
        <w:trPr>
          <w:gridAfter w:val="1"/>
          <w:wAfter w:w="10" w:type="dxa"/>
          <w:cantSplit/>
          <w:trHeight w:val="1134"/>
        </w:trPr>
        <w:tc>
          <w:tcPr>
            <w:tcW w:w="708" w:type="dxa"/>
            <w:vAlign w:val="center"/>
          </w:tcPr>
          <w:p w14:paraId="795342E8" w14:textId="77777777" w:rsidR="00E41080" w:rsidRPr="0084361A" w:rsidRDefault="00E41080" w:rsidP="00E41080">
            <w:pPr>
              <w:widowControl w:val="0"/>
              <w:suppressAutoHyphens/>
              <w:spacing w:after="120"/>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362" w:type="dxa"/>
            <w:vAlign w:val="center"/>
          </w:tcPr>
          <w:p w14:paraId="0A3AAF80" w14:textId="0C210429" w:rsidR="00E41080" w:rsidRPr="003D7FDF" w:rsidRDefault="00B35AAF" w:rsidP="00E41080">
            <w:pPr>
              <w:suppressAutoHyphens/>
              <w:ind w:left="-158" w:right="-108"/>
              <w:jc w:val="center"/>
              <w:rPr>
                <w:rFonts w:ascii="Calibri" w:eastAsia="Calibri" w:hAnsi="Calibri" w:cs="Calibri"/>
                <w:lang w:val="hy-AM"/>
              </w:rPr>
            </w:pPr>
            <w:r>
              <w:rPr>
                <w:rFonts w:ascii="Helvetica" w:hAnsi="Helvetica"/>
                <w:color w:val="403931"/>
                <w:sz w:val="21"/>
                <w:szCs w:val="21"/>
                <w:shd w:val="clear" w:color="auto" w:fill="F5F5F5"/>
              </w:rPr>
              <w:t>45231126/506</w:t>
            </w:r>
          </w:p>
        </w:tc>
        <w:tc>
          <w:tcPr>
            <w:tcW w:w="1800" w:type="dxa"/>
            <w:vAlign w:val="center"/>
          </w:tcPr>
          <w:p w14:paraId="086B86AA" w14:textId="071216A5" w:rsidR="00E41080" w:rsidRPr="0084361A" w:rsidRDefault="00B35AAF" w:rsidP="00E41080">
            <w:pPr>
              <w:suppressAutoHyphens/>
              <w:jc w:val="center"/>
              <w:rPr>
                <w:rFonts w:ascii="Calibri" w:eastAsia="Calibri" w:hAnsi="Calibri" w:cs="Calibri"/>
              </w:rPr>
            </w:pPr>
            <w:r w:rsidRPr="00B35AAF">
              <w:rPr>
                <w:rFonts w:ascii="GHEA Grapalat" w:hAnsi="GHEA Grapalat"/>
                <w:sz w:val="22"/>
                <w:szCs w:val="22"/>
              </w:rPr>
              <w:t>Строительство систем орошения от проспекта Азатутян /от парка Ераз до лестниц каскада по тротуару/ в административном районе Арабкир города Еревана</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0510B366" w:rsidR="00E41080" w:rsidRPr="00C01B39"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2B9D990F"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132FAA06"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07E83995"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14BCB4F8"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3138B3C5"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1276B48E"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6F9AA73E"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64375180"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3956BEC2"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14414223"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08A3DB30"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373A059B" w:rsidR="00E41080" w:rsidRPr="00142B4C" w:rsidRDefault="00E41080" w:rsidP="00E41080">
            <w:pPr>
              <w:widowControl w:val="0"/>
              <w:suppressAutoHyphens/>
              <w:spacing w:after="120"/>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r>
    </w:tbl>
    <w:p w14:paraId="52DD6A5D" w14:textId="3B553B60" w:rsidR="00BB28C8" w:rsidRPr="00676BAE" w:rsidRDefault="004A0B50" w:rsidP="004A0B50">
      <w:pPr>
        <w:widowControl w:val="0"/>
        <w:spacing w:line="276" w:lineRule="auto"/>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14:paraId="6843D584"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0D63271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336920">
          <w:footnotePr>
            <w:pos w:val="beneathText"/>
          </w:footnotePr>
          <w:pgSz w:w="11907" w:h="16840" w:code="9"/>
          <w:pgMar w:top="810" w:right="1418" w:bottom="1418" w:left="1418" w:header="561" w:footer="561" w:gutter="0"/>
          <w:cols w:space="720"/>
          <w:docGrid w:linePitch="326"/>
        </w:sectPr>
      </w:pPr>
    </w:p>
    <w:p w14:paraId="5775945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704245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55BA6A02"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6580733"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tcPr>
          <w:p w14:paraId="6708230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tcPr>
          <w:p w14:paraId="3E3546B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Pr>
          <w:p w14:paraId="1CE6E60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tcPr>
          <w:p w14:paraId="611249B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tcPr>
          <w:p w14:paraId="15A2E8C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tcPr>
          <w:p w14:paraId="25C887A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tcPr>
          <w:p w14:paraId="1908494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tcPr>
          <w:p w14:paraId="6DF063E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1B1B1E27"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A607FF4"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BB28C8">
      <w:pPr>
        <w:widowControl w:val="0"/>
        <w:spacing w:after="160" w:line="360" w:lineRule="auto"/>
        <w:jc w:val="center"/>
        <w:rPr>
          <w:rFonts w:ascii="GHEA Grapalat" w:hAnsi="GHEA Grapalat" w:cs="Sylfaen"/>
        </w:rPr>
      </w:pP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525C654C"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3D60C6A1"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4B0D5BF"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BB28C8">
      <w:pPr>
        <w:rPr>
          <w:rFonts w:ascii="GHEA Grapalat" w:hAnsi="GHEA Grapalat"/>
        </w:rPr>
      </w:pPr>
      <w:r>
        <w:rPr>
          <w:rFonts w:ascii="GHEA Grapalat" w:hAnsi="GHEA Grapalat"/>
        </w:rPr>
        <w:br w:type="page"/>
      </w:r>
    </w:p>
    <w:p w14:paraId="06B665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61ED93A5" w:rsidR="008D352C" w:rsidRDefault="008D352C" w:rsidP="00BB28C8">
      <w:pPr>
        <w:widowControl w:val="0"/>
        <w:spacing w:after="160"/>
        <w:ind w:left="-142" w:firstLine="142"/>
        <w:jc w:val="both"/>
        <w:rPr>
          <w:rFonts w:ascii="GHEA Grapalat" w:hAnsi="GHEA Grapalat"/>
          <w:i/>
        </w:rPr>
      </w:pPr>
    </w:p>
    <w:p w14:paraId="72460E55" w14:textId="04A0DA94" w:rsidR="002030CE" w:rsidRDefault="002030CE" w:rsidP="00BB28C8">
      <w:pPr>
        <w:widowControl w:val="0"/>
        <w:spacing w:after="160"/>
        <w:ind w:left="-142" w:firstLine="142"/>
        <w:jc w:val="both"/>
        <w:rPr>
          <w:rFonts w:ascii="GHEA Grapalat" w:hAnsi="GHEA Grapalat"/>
          <w:i/>
        </w:rPr>
      </w:pPr>
    </w:p>
    <w:p w14:paraId="29EE1172" w14:textId="2D20064D" w:rsidR="002030CE" w:rsidRDefault="002030CE" w:rsidP="00BB28C8">
      <w:pPr>
        <w:widowControl w:val="0"/>
        <w:spacing w:after="160"/>
        <w:ind w:left="-142" w:firstLine="142"/>
        <w:jc w:val="both"/>
        <w:rPr>
          <w:rFonts w:ascii="GHEA Grapalat" w:hAnsi="GHEA Grapalat"/>
          <w:i/>
        </w:rPr>
      </w:pPr>
    </w:p>
    <w:p w14:paraId="409E812E" w14:textId="1BCE86F2" w:rsidR="002030CE" w:rsidRDefault="002030CE" w:rsidP="00BB28C8">
      <w:pPr>
        <w:widowControl w:val="0"/>
        <w:spacing w:after="160"/>
        <w:ind w:left="-142" w:firstLine="142"/>
        <w:jc w:val="both"/>
        <w:rPr>
          <w:rFonts w:ascii="GHEA Grapalat" w:hAnsi="GHEA Grapalat"/>
          <w:i/>
        </w:rPr>
      </w:pPr>
    </w:p>
    <w:p w14:paraId="5D1BC575" w14:textId="0D7307A7" w:rsidR="002030CE" w:rsidRDefault="002030CE" w:rsidP="00BB28C8">
      <w:pPr>
        <w:widowControl w:val="0"/>
        <w:spacing w:after="160"/>
        <w:ind w:left="-142" w:firstLine="142"/>
        <w:jc w:val="both"/>
        <w:rPr>
          <w:rFonts w:ascii="GHEA Grapalat" w:hAnsi="GHEA Grapalat"/>
          <w:i/>
        </w:rPr>
      </w:pPr>
    </w:p>
    <w:p w14:paraId="10F94599" w14:textId="45EFAD56" w:rsidR="002030CE" w:rsidRDefault="002030CE" w:rsidP="00BB28C8">
      <w:pPr>
        <w:widowControl w:val="0"/>
        <w:spacing w:after="160"/>
        <w:ind w:left="-142" w:firstLine="142"/>
        <w:jc w:val="both"/>
        <w:rPr>
          <w:rFonts w:ascii="GHEA Grapalat" w:hAnsi="GHEA Grapalat"/>
          <w:i/>
        </w:rPr>
      </w:pPr>
    </w:p>
    <w:p w14:paraId="16D9A345" w14:textId="36595E8A" w:rsidR="002030CE" w:rsidRDefault="002030CE" w:rsidP="00BB28C8">
      <w:pPr>
        <w:widowControl w:val="0"/>
        <w:spacing w:after="160"/>
        <w:ind w:left="-142" w:firstLine="142"/>
        <w:jc w:val="both"/>
        <w:rPr>
          <w:rFonts w:ascii="GHEA Grapalat" w:hAnsi="GHEA Grapalat"/>
          <w:i/>
        </w:rPr>
      </w:pPr>
    </w:p>
    <w:p w14:paraId="1D8CB11F" w14:textId="3973B5B3" w:rsidR="002030CE" w:rsidRDefault="002030CE" w:rsidP="00BB28C8">
      <w:pPr>
        <w:widowControl w:val="0"/>
        <w:spacing w:after="160"/>
        <w:ind w:left="-142" w:firstLine="142"/>
        <w:jc w:val="both"/>
        <w:rPr>
          <w:rFonts w:ascii="GHEA Grapalat" w:hAnsi="GHEA Grapalat"/>
          <w:i/>
        </w:rPr>
      </w:pPr>
    </w:p>
    <w:p w14:paraId="270E59CA" w14:textId="6C9751FA" w:rsidR="002030CE" w:rsidRDefault="002030CE" w:rsidP="00BB28C8">
      <w:pPr>
        <w:widowControl w:val="0"/>
        <w:spacing w:after="160"/>
        <w:ind w:left="-142" w:firstLine="142"/>
        <w:jc w:val="both"/>
        <w:rPr>
          <w:rFonts w:ascii="GHEA Grapalat" w:hAnsi="GHEA Grapalat"/>
          <w:i/>
        </w:rPr>
      </w:pPr>
    </w:p>
    <w:p w14:paraId="0430DB7C" w14:textId="6160DAAB" w:rsidR="002030CE" w:rsidRDefault="002030CE" w:rsidP="00BB28C8">
      <w:pPr>
        <w:widowControl w:val="0"/>
        <w:spacing w:after="160"/>
        <w:ind w:left="-142" w:firstLine="142"/>
        <w:jc w:val="both"/>
        <w:rPr>
          <w:rFonts w:ascii="GHEA Grapalat" w:hAnsi="GHEA Grapalat"/>
          <w:i/>
        </w:rPr>
      </w:pPr>
    </w:p>
    <w:p w14:paraId="5BB1BBEB" w14:textId="4C83127E" w:rsidR="002030CE" w:rsidRDefault="002030CE" w:rsidP="00BB28C8">
      <w:pPr>
        <w:widowControl w:val="0"/>
        <w:spacing w:after="160"/>
        <w:ind w:left="-142" w:firstLine="142"/>
        <w:jc w:val="both"/>
        <w:rPr>
          <w:rFonts w:ascii="GHEA Grapalat" w:hAnsi="GHEA Grapalat"/>
          <w:i/>
        </w:rPr>
      </w:pPr>
    </w:p>
    <w:p w14:paraId="5B6949BB" w14:textId="713E8297" w:rsidR="002030CE" w:rsidRDefault="002030CE" w:rsidP="00BB28C8">
      <w:pPr>
        <w:widowControl w:val="0"/>
        <w:spacing w:after="160"/>
        <w:ind w:left="-142" w:firstLine="142"/>
        <w:jc w:val="both"/>
        <w:rPr>
          <w:rFonts w:ascii="GHEA Grapalat" w:hAnsi="GHEA Grapalat"/>
          <w:i/>
        </w:rPr>
      </w:pPr>
    </w:p>
    <w:p w14:paraId="0624DE22" w14:textId="4F6A7AD1" w:rsidR="002030CE" w:rsidRDefault="002030CE" w:rsidP="00BB28C8">
      <w:pPr>
        <w:widowControl w:val="0"/>
        <w:spacing w:after="160"/>
        <w:ind w:left="-142" w:firstLine="142"/>
        <w:jc w:val="both"/>
        <w:rPr>
          <w:rFonts w:ascii="GHEA Grapalat" w:hAnsi="GHEA Grapalat"/>
          <w:i/>
        </w:rPr>
      </w:pPr>
    </w:p>
    <w:p w14:paraId="42F6942B" w14:textId="089F1336" w:rsidR="002030CE" w:rsidRDefault="002030CE" w:rsidP="00BB28C8">
      <w:pPr>
        <w:widowControl w:val="0"/>
        <w:spacing w:after="160"/>
        <w:ind w:left="-142" w:firstLine="142"/>
        <w:jc w:val="both"/>
        <w:rPr>
          <w:rFonts w:ascii="GHEA Grapalat" w:hAnsi="GHEA Grapalat"/>
          <w:i/>
        </w:rPr>
      </w:pPr>
    </w:p>
    <w:p w14:paraId="59B0AD12" w14:textId="69EC7D0E" w:rsidR="002030CE" w:rsidRDefault="002030CE" w:rsidP="00BB28C8">
      <w:pPr>
        <w:widowControl w:val="0"/>
        <w:spacing w:after="160"/>
        <w:ind w:left="-142" w:firstLine="142"/>
        <w:jc w:val="both"/>
        <w:rPr>
          <w:rFonts w:ascii="GHEA Grapalat" w:hAnsi="GHEA Grapalat"/>
          <w:i/>
        </w:rPr>
      </w:pPr>
    </w:p>
    <w:p w14:paraId="3086630B" w14:textId="2E92787C" w:rsidR="002030CE" w:rsidRDefault="002030CE" w:rsidP="00BB28C8">
      <w:pPr>
        <w:widowControl w:val="0"/>
        <w:spacing w:after="160"/>
        <w:ind w:left="-142" w:firstLine="142"/>
        <w:jc w:val="both"/>
        <w:rPr>
          <w:rFonts w:ascii="GHEA Grapalat" w:hAnsi="GHEA Grapalat"/>
          <w:i/>
        </w:rPr>
      </w:pPr>
    </w:p>
    <w:p w14:paraId="4424FE92" w14:textId="5A46F27E" w:rsidR="002030CE" w:rsidRDefault="002030CE" w:rsidP="00BB28C8">
      <w:pPr>
        <w:widowControl w:val="0"/>
        <w:spacing w:after="160"/>
        <w:ind w:left="-142" w:firstLine="142"/>
        <w:jc w:val="both"/>
        <w:rPr>
          <w:rFonts w:ascii="GHEA Grapalat" w:hAnsi="GHEA Grapalat"/>
          <w:i/>
        </w:rPr>
      </w:pPr>
    </w:p>
    <w:p w14:paraId="2E6A432E" w14:textId="77777777" w:rsidR="002030CE" w:rsidRDefault="002030CE" w:rsidP="002030CE">
      <w:pPr>
        <w:widowControl w:val="0"/>
        <w:jc w:val="right"/>
        <w:rPr>
          <w:rFonts w:ascii="GHEA Grapalat" w:hAnsi="GHEA Grapalat"/>
          <w:i/>
        </w:rPr>
      </w:pPr>
    </w:p>
    <w:p w14:paraId="3DA00105" w14:textId="77777777" w:rsidR="002030CE" w:rsidRPr="008A662A" w:rsidRDefault="002030CE" w:rsidP="002030CE">
      <w:pPr>
        <w:widowControl w:val="0"/>
        <w:jc w:val="right"/>
        <w:rPr>
          <w:rFonts w:ascii="GHEA Grapalat" w:hAnsi="GHEA Grapalat" w:cs="Sylfaen"/>
          <w:i/>
        </w:rPr>
      </w:pPr>
      <w:r w:rsidRPr="008A662A">
        <w:rPr>
          <w:rFonts w:ascii="GHEA Grapalat" w:hAnsi="GHEA Grapalat"/>
          <w:i/>
        </w:rPr>
        <w:t>Приложение № 5</w:t>
      </w:r>
    </w:p>
    <w:p w14:paraId="3E53F755" w14:textId="77777777" w:rsidR="002030CE" w:rsidRPr="008A662A" w:rsidRDefault="002030CE" w:rsidP="002030CE">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36443B8A" w14:textId="77777777" w:rsidR="002030CE" w:rsidRPr="008A662A" w:rsidRDefault="002030CE" w:rsidP="002030CE">
      <w:pPr>
        <w:jc w:val="center"/>
        <w:rPr>
          <w:rFonts w:ascii="GHEA Grapalat" w:hAnsi="GHEA Grapalat" w:cs="GHEA Grapalat"/>
        </w:rPr>
      </w:pPr>
    </w:p>
    <w:p w14:paraId="72ACF7CB" w14:textId="77777777" w:rsidR="002030CE" w:rsidRPr="008A662A" w:rsidRDefault="002030CE" w:rsidP="002030CE">
      <w:pPr>
        <w:jc w:val="center"/>
        <w:rPr>
          <w:rFonts w:ascii="GHEA Grapalat" w:hAnsi="GHEA Grapalat" w:cs="GHEA Grapalat"/>
        </w:rPr>
      </w:pPr>
      <w:r w:rsidRPr="008A662A">
        <w:rPr>
          <w:rFonts w:ascii="GHEA Grapalat" w:hAnsi="GHEA Grapalat" w:cs="GHEA Grapalat"/>
        </w:rPr>
        <w:t>УВЕДОМЛЕНИЕ</w:t>
      </w:r>
    </w:p>
    <w:p w14:paraId="70AB1EB4" w14:textId="77777777" w:rsidR="002030CE" w:rsidRPr="00487F5A" w:rsidRDefault="002030CE" w:rsidP="002030CE">
      <w:pPr>
        <w:jc w:val="center"/>
        <w:rPr>
          <w:rFonts w:ascii="GHEA Grapalat" w:hAnsi="GHEA Grapalat" w:cs="GHEA Grapalat"/>
          <w:lang w:val="hy-AM"/>
        </w:rPr>
      </w:pPr>
    </w:p>
    <w:p w14:paraId="6FC5D83F" w14:textId="77777777" w:rsidR="002030CE" w:rsidRPr="00487F5A" w:rsidRDefault="002030CE" w:rsidP="002030CE">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1405E8A4" w14:textId="77777777" w:rsidR="002030CE" w:rsidRPr="00487F5A" w:rsidRDefault="002030CE" w:rsidP="002030CE">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41BAA9E1" w14:textId="77777777" w:rsidR="002030CE" w:rsidRPr="00487F5A" w:rsidRDefault="002030CE" w:rsidP="002030CE">
      <w:pPr>
        <w:rPr>
          <w:rFonts w:ascii="GHEA Grapalat" w:hAnsi="GHEA Grapalat"/>
          <w:vertAlign w:val="superscript"/>
          <w:lang w:val="es-ES"/>
        </w:rPr>
      </w:pPr>
    </w:p>
    <w:p w14:paraId="3113EF76" w14:textId="77777777" w:rsidR="002030CE" w:rsidRPr="00487F5A" w:rsidRDefault="002030CE" w:rsidP="002030CE">
      <w:pPr>
        <w:pStyle w:val="ListParagraph"/>
        <w:numPr>
          <w:ilvl w:val="0"/>
          <w:numId w:val="48"/>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64D649B9" w14:textId="77777777" w:rsidR="002030CE" w:rsidRPr="008A662A" w:rsidRDefault="002030CE" w:rsidP="002030CE">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0BD71F78" w14:textId="77777777" w:rsidR="002030CE" w:rsidRPr="008A662A" w:rsidRDefault="002030CE" w:rsidP="002030CE">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DEE93A" w14:textId="77777777" w:rsidR="002030CE" w:rsidRPr="00487F5A" w:rsidRDefault="002030CE" w:rsidP="002030CE">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40A63D79" w14:textId="77777777" w:rsidR="002030CE" w:rsidRPr="00487F5A" w:rsidRDefault="002030CE" w:rsidP="002030CE">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449117E9" w14:textId="77777777" w:rsidR="002030CE" w:rsidRPr="00487F5A" w:rsidRDefault="002030CE" w:rsidP="002030CE">
      <w:pPr>
        <w:rPr>
          <w:rFonts w:ascii="GHEA Grapalat" w:hAnsi="GHEA Grapalat" w:cs="Sylfaen"/>
          <w:sz w:val="20"/>
          <w:szCs w:val="20"/>
          <w:lang w:val="es-ES"/>
        </w:rPr>
      </w:pPr>
    </w:p>
    <w:p w14:paraId="0D4F0E07" w14:textId="77777777" w:rsidR="002030CE" w:rsidRPr="008A662A" w:rsidRDefault="002030CE" w:rsidP="002030CE">
      <w:pPr>
        <w:pStyle w:val="ListParagraph"/>
        <w:numPr>
          <w:ilvl w:val="0"/>
          <w:numId w:val="48"/>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2CD9E7DA" w14:textId="77777777" w:rsidR="002030CE" w:rsidRPr="00487F5A" w:rsidRDefault="002030CE" w:rsidP="002030CE">
      <w:pPr>
        <w:jc w:val="center"/>
        <w:rPr>
          <w:rFonts w:ascii="GHEA Grapalat" w:hAnsi="GHEA Grapalat" w:cs="GHEA Grapalat"/>
          <w:lang w:val="es-ES"/>
        </w:rPr>
      </w:pPr>
    </w:p>
    <w:p w14:paraId="3EA070B6" w14:textId="77777777" w:rsidR="002030CE" w:rsidRPr="00487F5A" w:rsidRDefault="002030CE" w:rsidP="002030CE">
      <w:pPr>
        <w:jc w:val="center"/>
        <w:rPr>
          <w:rFonts w:ascii="GHEA Grapalat" w:hAnsi="GHEA Grapalat" w:cs="Sylfaen"/>
          <w:b/>
          <w:lang w:val="es-ES"/>
        </w:rPr>
      </w:pPr>
    </w:p>
    <w:p w14:paraId="2C10B9C7" w14:textId="77777777" w:rsidR="002030CE" w:rsidRPr="00487F5A" w:rsidRDefault="002030CE" w:rsidP="002030CE">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18B3E1F5" w14:textId="77777777" w:rsidR="002030CE" w:rsidRPr="00487F5A" w:rsidRDefault="002030CE" w:rsidP="002030CE">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47F0459A" w14:textId="77777777" w:rsidR="002030CE" w:rsidRPr="00487F5A" w:rsidRDefault="002030CE" w:rsidP="002030CE">
      <w:pPr>
        <w:jc w:val="right"/>
        <w:rPr>
          <w:rFonts w:ascii="GHEA Grapalat" w:hAnsi="GHEA Grapalat"/>
          <w:sz w:val="20"/>
          <w:lang w:val="hy-AM"/>
        </w:rPr>
      </w:pPr>
      <w:r w:rsidRPr="00487F5A">
        <w:rPr>
          <w:rFonts w:ascii="GHEA Grapalat" w:hAnsi="GHEA Grapalat"/>
          <w:sz w:val="20"/>
          <w:lang w:val="hy-AM"/>
        </w:rPr>
        <w:t xml:space="preserve">    </w:t>
      </w:r>
    </w:p>
    <w:p w14:paraId="67AAF75D" w14:textId="77777777" w:rsidR="002030CE" w:rsidRPr="00487F5A" w:rsidRDefault="002030CE" w:rsidP="002030CE">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24E0A37F" w14:textId="77777777" w:rsidR="002030CE" w:rsidRPr="00487F5A" w:rsidRDefault="002030CE" w:rsidP="002030CE">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58ED0A83" w14:textId="77777777" w:rsidR="002030CE" w:rsidRPr="00487F5A" w:rsidRDefault="002030CE" w:rsidP="002030CE">
      <w:pPr>
        <w:jc w:val="center"/>
        <w:rPr>
          <w:rFonts w:ascii="GHEA Grapalat" w:hAnsi="GHEA Grapalat" w:cs="Sylfaen"/>
          <w:sz w:val="16"/>
          <w:szCs w:val="16"/>
          <w:lang w:val="es-ES"/>
        </w:rPr>
      </w:pPr>
    </w:p>
    <w:p w14:paraId="18B93974" w14:textId="77777777" w:rsidR="002030CE" w:rsidRPr="00487F5A" w:rsidRDefault="002030CE" w:rsidP="002030CE">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6ED1A23D" w14:textId="77777777" w:rsidR="002030CE" w:rsidRPr="00B138F3" w:rsidRDefault="002030CE" w:rsidP="00BB28C8">
      <w:pPr>
        <w:widowControl w:val="0"/>
        <w:spacing w:after="160"/>
        <w:ind w:left="-142" w:firstLine="142"/>
        <w:jc w:val="both"/>
        <w:rPr>
          <w:rFonts w:ascii="GHEA Grapalat" w:hAnsi="GHEA Grapalat"/>
          <w:i/>
        </w:rPr>
      </w:pPr>
    </w:p>
    <w:sectPr w:rsidR="002030CE"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2BB74" w14:textId="77777777" w:rsidR="00CF5169" w:rsidRDefault="00CF5169">
      <w:r>
        <w:separator/>
      </w:r>
    </w:p>
  </w:endnote>
  <w:endnote w:type="continuationSeparator" w:id="0">
    <w:p w14:paraId="56AB621C" w14:textId="77777777" w:rsidR="00CF5169" w:rsidRDefault="00CF5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651DA" w14:textId="77777777" w:rsidR="00CF5169" w:rsidRDefault="00CF5169">
      <w:r>
        <w:separator/>
      </w:r>
    </w:p>
  </w:footnote>
  <w:footnote w:type="continuationSeparator" w:id="0">
    <w:p w14:paraId="0EA81932" w14:textId="77777777" w:rsidR="00CF5169" w:rsidRDefault="00CF5169">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63E704BB" w14:textId="27C9E5BB" w:rsidR="0061787C" w:rsidRDefault="0061787C">
      <w:pPr>
        <w:pStyle w:val="FootnoteText"/>
        <w:rPr>
          <w:rFonts w:ascii="Sylfaen" w:hAnsi="Sylfaen"/>
          <w:lang w:val="hy-AM"/>
        </w:rPr>
      </w:pPr>
    </w:p>
    <w:p w14:paraId="35C5AB42"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0DDDFBE3"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760BF049"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11745AA9"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61554AA7" w14:textId="182CCB8B"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09894D7F" w14:textId="736EA4E0" w:rsidR="00924268" w:rsidRDefault="00924268" w:rsidP="00924268"/>
    <w:p w14:paraId="76B817DD" w14:textId="0F78681B" w:rsidR="00924268" w:rsidRDefault="00924268" w:rsidP="00924268"/>
    <w:p w14:paraId="193EA02A" w14:textId="12932242" w:rsidR="00924268" w:rsidRDefault="00924268" w:rsidP="00924268"/>
    <w:p w14:paraId="3195FDE4" w14:textId="6239EB58" w:rsidR="00924268" w:rsidRDefault="00924268" w:rsidP="00924268"/>
    <w:p w14:paraId="63066ECD" w14:textId="08D59487" w:rsidR="00924268" w:rsidRDefault="00924268" w:rsidP="00924268"/>
    <w:p w14:paraId="04AFC1A8" w14:textId="65A50FDD" w:rsidR="00924268" w:rsidRDefault="00924268" w:rsidP="00924268"/>
    <w:p w14:paraId="085E7638" w14:textId="2AE9E929" w:rsidR="00924268" w:rsidRDefault="00924268" w:rsidP="00924268"/>
    <w:p w14:paraId="6AA280D1" w14:textId="7734B13B" w:rsidR="00924268" w:rsidRDefault="00924268" w:rsidP="00924268"/>
    <w:p w14:paraId="3B80266F" w14:textId="3E4F4FDC" w:rsidR="00924268" w:rsidRDefault="00924268" w:rsidP="00924268"/>
    <w:p w14:paraId="03B7751B" w14:textId="3014398B" w:rsidR="00924268" w:rsidRDefault="00924268" w:rsidP="00924268"/>
    <w:p w14:paraId="12F04DD5" w14:textId="27E6B108" w:rsidR="00924268" w:rsidRDefault="00924268" w:rsidP="00924268"/>
    <w:p w14:paraId="582252C7" w14:textId="37CE7216" w:rsidR="00924268" w:rsidRDefault="00924268" w:rsidP="00924268"/>
    <w:p w14:paraId="05FB8F03" w14:textId="1EAA117A" w:rsidR="00924268" w:rsidRDefault="00924268" w:rsidP="00924268"/>
    <w:p w14:paraId="7D6D2F50" w14:textId="60BD0087" w:rsidR="00924268" w:rsidRDefault="00924268" w:rsidP="00924268"/>
    <w:p w14:paraId="4DCA2D9C" w14:textId="60448918" w:rsidR="00924268" w:rsidRDefault="00924268" w:rsidP="00924268"/>
    <w:p w14:paraId="404C4C3D" w14:textId="4A1596ED" w:rsidR="00924268" w:rsidRDefault="00924268" w:rsidP="00924268"/>
    <w:p w14:paraId="394BE8FA" w14:textId="3035815C" w:rsidR="00924268" w:rsidRDefault="00924268" w:rsidP="00924268"/>
    <w:p w14:paraId="0FB0654A" w14:textId="7D2A8A91" w:rsidR="00924268" w:rsidRDefault="00924268" w:rsidP="00924268"/>
    <w:p w14:paraId="12BBFD6F" w14:textId="50F63A9A" w:rsidR="00924268" w:rsidRDefault="00924268" w:rsidP="00924268"/>
    <w:p w14:paraId="11331764" w14:textId="70150AF3" w:rsidR="00924268" w:rsidRDefault="00924268" w:rsidP="00924268"/>
    <w:p w14:paraId="7252123F" w14:textId="5192F266" w:rsidR="00924268" w:rsidRDefault="00924268" w:rsidP="00924268"/>
    <w:p w14:paraId="0D6A021C" w14:textId="36DF917D" w:rsidR="00924268" w:rsidRDefault="00924268" w:rsidP="00924268"/>
    <w:p w14:paraId="39DD2D6B" w14:textId="752446DF" w:rsidR="00924268" w:rsidRDefault="00924268" w:rsidP="00924268"/>
    <w:p w14:paraId="0BBFD386" w14:textId="59226E8E" w:rsidR="00924268" w:rsidRDefault="00924268" w:rsidP="00924268"/>
    <w:p w14:paraId="18F8243E" w14:textId="02930C29" w:rsidR="00924268" w:rsidRDefault="00924268" w:rsidP="00924268"/>
    <w:p w14:paraId="5E4625C2" w14:textId="44236B68" w:rsidR="00924268" w:rsidRDefault="00924268" w:rsidP="00924268"/>
    <w:p w14:paraId="482E8900"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18854FB5"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00DD0017"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2B49B6D9"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667ADF2F"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75E49094"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6D6110F1"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671510FF" w14:textId="6CBAFA6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lang w:val="hy-AM"/>
        </w:rPr>
      </w:pPr>
    </w:p>
    <w:p w14:paraId="7472A1ED"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lang w:val="hy-AM"/>
        </w:rPr>
      </w:pPr>
    </w:p>
    <w:p w14:paraId="1DDC3CCA" w14:textId="2514DA37" w:rsidR="00924268" w:rsidRDefault="00924268" w:rsidP="00924268"/>
    <w:p w14:paraId="2C0438BD" w14:textId="39016C73" w:rsidR="00924268" w:rsidRDefault="00924268" w:rsidP="00924268"/>
    <w:p w14:paraId="06AA3DB0" w14:textId="4C0D4E78" w:rsidR="00924268" w:rsidRDefault="00924268" w:rsidP="00924268"/>
    <w:p w14:paraId="35884103" w14:textId="4732EDC0" w:rsidR="00924268" w:rsidRDefault="00924268" w:rsidP="00924268"/>
    <w:p w14:paraId="07D7BA8A" w14:textId="7A1C0729" w:rsidR="00924268" w:rsidRDefault="00924268" w:rsidP="00924268"/>
    <w:p w14:paraId="204BB798" w14:textId="68E51966" w:rsidR="00924268" w:rsidRDefault="00924268" w:rsidP="00924268"/>
    <w:p w14:paraId="380C4322" w14:textId="77777777" w:rsidR="003D49A5" w:rsidRDefault="003D49A5" w:rsidP="00924268"/>
    <w:p w14:paraId="056F8272" w14:textId="21EBF242" w:rsidR="00924268" w:rsidRDefault="00924268" w:rsidP="00924268"/>
    <w:p w14:paraId="3CA1CC1A" w14:textId="568470EE" w:rsidR="00924268" w:rsidRDefault="00924268" w:rsidP="00924268">
      <w:pPr>
        <w:rPr>
          <w:rFonts w:ascii="GHEA Grapalat" w:hAnsi="GHEA Grapalat"/>
        </w:rPr>
      </w:pPr>
    </w:p>
    <w:p w14:paraId="44710A52" w14:textId="77777777" w:rsidR="00924268" w:rsidRPr="00990559" w:rsidRDefault="00924268">
      <w:pPr>
        <w:pStyle w:val="FootnoteText"/>
        <w:rPr>
          <w:rFonts w:ascii="Sylfaen" w:hAnsi="Sylfaen"/>
          <w:lang w:val="hy-AM"/>
        </w:rPr>
      </w:pPr>
    </w:p>
  </w:footnote>
  <w:footnote w:id="16">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8">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9">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40FCA028" w14:textId="77777777" w:rsidR="000B740C" w:rsidRPr="008842CE" w:rsidRDefault="000B740C" w:rsidP="000B7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698EAE2" w14:textId="77777777" w:rsidR="000B740C" w:rsidRPr="008842CE" w:rsidRDefault="000B740C" w:rsidP="000B740C">
      <w:pPr>
        <w:pStyle w:val="FootnoteText"/>
        <w:jc w:val="both"/>
        <w:rPr>
          <w:rFonts w:ascii="GHEA Grapalat" w:hAnsi="GHEA Grapalat"/>
        </w:rPr>
      </w:pPr>
    </w:p>
  </w:footnote>
  <w:footnote w:id="22">
    <w:p w14:paraId="2377BD77" w14:textId="77777777" w:rsidR="000B740C" w:rsidRPr="008842CE" w:rsidRDefault="000B740C" w:rsidP="000B740C">
      <w:pPr>
        <w:pStyle w:val="FootnoteText"/>
        <w:jc w:val="both"/>
      </w:pPr>
    </w:p>
  </w:footnote>
  <w:footnote w:id="23">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F387BFA" w14:textId="77777777" w:rsidR="00E93F76" w:rsidRPr="008842CE" w:rsidRDefault="00E93F76" w:rsidP="00E93F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F8F0FA" w14:textId="77777777" w:rsidR="00E93F76" w:rsidRPr="008842CE" w:rsidRDefault="00E93F76" w:rsidP="00E93F76">
      <w:pPr>
        <w:pStyle w:val="FootnoteText"/>
        <w:jc w:val="both"/>
        <w:rPr>
          <w:rFonts w:ascii="GHEA Grapalat" w:hAnsi="GHEA Grapalat"/>
        </w:rPr>
      </w:pPr>
    </w:p>
  </w:footnote>
  <w:footnote w:id="25">
    <w:p w14:paraId="5D41616A" w14:textId="77777777" w:rsidR="00E93F76" w:rsidRPr="008842CE" w:rsidRDefault="00E93F76" w:rsidP="00E93F76">
      <w:pPr>
        <w:pStyle w:val="FootnoteText"/>
        <w:jc w:val="both"/>
      </w:pPr>
    </w:p>
  </w:footnote>
  <w:footnote w:id="26">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7">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8">
    <w:p w14:paraId="7BFC82F4" w14:textId="77777777" w:rsidR="0061787C" w:rsidRPr="000A504A" w:rsidRDefault="0061787C" w:rsidP="00BB28C8">
      <w:pPr>
        <w:pStyle w:val="FootnoteText"/>
        <w:widowControl w:val="0"/>
        <w:jc w:val="both"/>
        <w:rPr>
          <w:ins w:id="19"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9">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0">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1">
    <w:p w14:paraId="7417042B" w14:textId="77777777" w:rsidR="00C53EC8" w:rsidRPr="00124BE9" w:rsidRDefault="00C53EC8" w:rsidP="00C53E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2">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3">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4">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5">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6">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2"/>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 w:numId="48" w16cid:durableId="799035421">
    <w:abstractNumId w:val="2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02E"/>
    <w:rsid w:val="0006311D"/>
    <w:rsid w:val="00063AEF"/>
    <w:rsid w:val="000640F7"/>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0FE"/>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AF0"/>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2BF4"/>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2A01"/>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1ED"/>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10F"/>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288"/>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11F"/>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CF0"/>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B7355"/>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0FA4"/>
    <w:rsid w:val="001E1B04"/>
    <w:rsid w:val="001E2794"/>
    <w:rsid w:val="001E2814"/>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CE"/>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0CE"/>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19B"/>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802"/>
    <w:rsid w:val="00252C9C"/>
    <w:rsid w:val="002542AE"/>
    <w:rsid w:val="00254A26"/>
    <w:rsid w:val="00254A36"/>
    <w:rsid w:val="002554A3"/>
    <w:rsid w:val="002559B9"/>
    <w:rsid w:val="00255A85"/>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242"/>
    <w:rsid w:val="002A5688"/>
    <w:rsid w:val="002A5D26"/>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4F"/>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B1F"/>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920"/>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398"/>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693C"/>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9BA"/>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3F3"/>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851"/>
    <w:rsid w:val="003A39AC"/>
    <w:rsid w:val="003A5049"/>
    <w:rsid w:val="003A5533"/>
    <w:rsid w:val="003A58C4"/>
    <w:rsid w:val="003A62A4"/>
    <w:rsid w:val="003A645E"/>
    <w:rsid w:val="003A6791"/>
    <w:rsid w:val="003A6BFB"/>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D23"/>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04E"/>
    <w:rsid w:val="003D2146"/>
    <w:rsid w:val="003D256D"/>
    <w:rsid w:val="003D2FE2"/>
    <w:rsid w:val="003D33C7"/>
    <w:rsid w:val="003D3794"/>
    <w:rsid w:val="003D395E"/>
    <w:rsid w:val="003D3964"/>
    <w:rsid w:val="003D3EB8"/>
    <w:rsid w:val="003D49A5"/>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1C1"/>
    <w:rsid w:val="004064BA"/>
    <w:rsid w:val="0040687D"/>
    <w:rsid w:val="004068F5"/>
    <w:rsid w:val="00406DC2"/>
    <w:rsid w:val="004072C8"/>
    <w:rsid w:val="0040761D"/>
    <w:rsid w:val="0041023E"/>
    <w:rsid w:val="004110AC"/>
    <w:rsid w:val="004116A0"/>
    <w:rsid w:val="00411D9D"/>
    <w:rsid w:val="00412178"/>
    <w:rsid w:val="004127B5"/>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3BD"/>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0B50"/>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2BB"/>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48E"/>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1DEB"/>
    <w:rsid w:val="004E27C5"/>
    <w:rsid w:val="004E2FC6"/>
    <w:rsid w:val="004E36FF"/>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0F1"/>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00CD"/>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D77ED"/>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0D0"/>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2FF"/>
    <w:rsid w:val="007813EB"/>
    <w:rsid w:val="007814A5"/>
    <w:rsid w:val="00781688"/>
    <w:rsid w:val="007827C7"/>
    <w:rsid w:val="00782CAE"/>
    <w:rsid w:val="00782D3C"/>
    <w:rsid w:val="00782D60"/>
    <w:rsid w:val="00782FDC"/>
    <w:rsid w:val="00783772"/>
    <w:rsid w:val="0078387F"/>
    <w:rsid w:val="007839E7"/>
    <w:rsid w:val="00783AA5"/>
    <w:rsid w:val="00784CB7"/>
    <w:rsid w:val="007850EE"/>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242"/>
    <w:rsid w:val="00794790"/>
    <w:rsid w:val="0079574B"/>
    <w:rsid w:val="00795CAB"/>
    <w:rsid w:val="00796008"/>
    <w:rsid w:val="00796076"/>
    <w:rsid w:val="00796161"/>
    <w:rsid w:val="007961A6"/>
    <w:rsid w:val="007965E0"/>
    <w:rsid w:val="007966BA"/>
    <w:rsid w:val="007968A3"/>
    <w:rsid w:val="007968F0"/>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7DB"/>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5"/>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13D"/>
    <w:rsid w:val="007E6636"/>
    <w:rsid w:val="007E6804"/>
    <w:rsid w:val="007E6E01"/>
    <w:rsid w:val="007E7A22"/>
    <w:rsid w:val="007F12DE"/>
    <w:rsid w:val="007F1314"/>
    <w:rsid w:val="007F1C07"/>
    <w:rsid w:val="007F281F"/>
    <w:rsid w:val="007F3DC5"/>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2296"/>
    <w:rsid w:val="00813485"/>
    <w:rsid w:val="00813760"/>
    <w:rsid w:val="00813CE0"/>
    <w:rsid w:val="00814DBD"/>
    <w:rsid w:val="0081568C"/>
    <w:rsid w:val="00816381"/>
    <w:rsid w:val="008164BA"/>
    <w:rsid w:val="00816505"/>
    <w:rsid w:val="00816B3C"/>
    <w:rsid w:val="0081738C"/>
    <w:rsid w:val="0081794D"/>
    <w:rsid w:val="00820257"/>
    <w:rsid w:val="00820BA4"/>
    <w:rsid w:val="0082102B"/>
    <w:rsid w:val="008218B4"/>
    <w:rsid w:val="00821921"/>
    <w:rsid w:val="008223F5"/>
    <w:rsid w:val="00822942"/>
    <w:rsid w:val="008229D3"/>
    <w:rsid w:val="00822E50"/>
    <w:rsid w:val="00823044"/>
    <w:rsid w:val="0082440E"/>
    <w:rsid w:val="00824F4C"/>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6F1C"/>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03A"/>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2D57"/>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98C"/>
    <w:rsid w:val="008D6A46"/>
    <w:rsid w:val="008D6BF5"/>
    <w:rsid w:val="008D77B2"/>
    <w:rsid w:val="008D7917"/>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3AF"/>
    <w:rsid w:val="008F7908"/>
    <w:rsid w:val="009029BE"/>
    <w:rsid w:val="00902D0C"/>
    <w:rsid w:val="00903382"/>
    <w:rsid w:val="00903898"/>
    <w:rsid w:val="00903A1A"/>
    <w:rsid w:val="00903D4D"/>
    <w:rsid w:val="00903ECF"/>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20009"/>
    <w:rsid w:val="0092041F"/>
    <w:rsid w:val="009215EA"/>
    <w:rsid w:val="009229DF"/>
    <w:rsid w:val="009230C2"/>
    <w:rsid w:val="00923711"/>
    <w:rsid w:val="00924268"/>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0CCA"/>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4D20"/>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264"/>
    <w:rsid w:val="009C5A1D"/>
    <w:rsid w:val="009C5CF1"/>
    <w:rsid w:val="009C6103"/>
    <w:rsid w:val="009C73B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9A2"/>
    <w:rsid w:val="00A12A5E"/>
    <w:rsid w:val="00A12C95"/>
    <w:rsid w:val="00A134CC"/>
    <w:rsid w:val="00A13A15"/>
    <w:rsid w:val="00A14672"/>
    <w:rsid w:val="00A14685"/>
    <w:rsid w:val="00A14CF1"/>
    <w:rsid w:val="00A14ED9"/>
    <w:rsid w:val="00A150A9"/>
    <w:rsid w:val="00A150D1"/>
    <w:rsid w:val="00A1558D"/>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2201"/>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8AC"/>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2C1"/>
    <w:rsid w:val="00AF2710"/>
    <w:rsid w:val="00AF2CF3"/>
    <w:rsid w:val="00AF2ED5"/>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5AAF"/>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97CEA"/>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40F"/>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84B"/>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D3"/>
    <w:rsid w:val="00C029B6"/>
    <w:rsid w:val="00C031D0"/>
    <w:rsid w:val="00C0337E"/>
    <w:rsid w:val="00C03431"/>
    <w:rsid w:val="00C03A28"/>
    <w:rsid w:val="00C03AAF"/>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69B"/>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3EC8"/>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4EAB"/>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169"/>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224"/>
    <w:rsid w:val="00D53408"/>
    <w:rsid w:val="00D53FEB"/>
    <w:rsid w:val="00D5440E"/>
    <w:rsid w:val="00D5443D"/>
    <w:rsid w:val="00D54E6F"/>
    <w:rsid w:val="00D5541F"/>
    <w:rsid w:val="00D5674E"/>
    <w:rsid w:val="00D56D2A"/>
    <w:rsid w:val="00D57126"/>
    <w:rsid w:val="00D57531"/>
    <w:rsid w:val="00D60E8B"/>
    <w:rsid w:val="00D612BC"/>
    <w:rsid w:val="00D61D87"/>
    <w:rsid w:val="00D6264D"/>
    <w:rsid w:val="00D62855"/>
    <w:rsid w:val="00D62A25"/>
    <w:rsid w:val="00D62C0F"/>
    <w:rsid w:val="00D63151"/>
    <w:rsid w:val="00D63B1F"/>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188"/>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0DBE"/>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4A55"/>
    <w:rsid w:val="00DE5B89"/>
    <w:rsid w:val="00DE65EA"/>
    <w:rsid w:val="00DE7706"/>
    <w:rsid w:val="00DE7753"/>
    <w:rsid w:val="00DE7BA2"/>
    <w:rsid w:val="00DE7F8F"/>
    <w:rsid w:val="00DF09E7"/>
    <w:rsid w:val="00DF0BD2"/>
    <w:rsid w:val="00DF11C4"/>
    <w:rsid w:val="00DF1625"/>
    <w:rsid w:val="00DF19A1"/>
    <w:rsid w:val="00DF2018"/>
    <w:rsid w:val="00DF2066"/>
    <w:rsid w:val="00DF2686"/>
    <w:rsid w:val="00DF2F68"/>
    <w:rsid w:val="00DF2FB8"/>
    <w:rsid w:val="00DF3688"/>
    <w:rsid w:val="00DF44E3"/>
    <w:rsid w:val="00DF4D4B"/>
    <w:rsid w:val="00DF5182"/>
    <w:rsid w:val="00DF6262"/>
    <w:rsid w:val="00DF6C95"/>
    <w:rsid w:val="00DF749E"/>
    <w:rsid w:val="00E00AD1"/>
    <w:rsid w:val="00E00DFE"/>
    <w:rsid w:val="00E01485"/>
    <w:rsid w:val="00E01503"/>
    <w:rsid w:val="00E020C1"/>
    <w:rsid w:val="00E02449"/>
    <w:rsid w:val="00E02AD2"/>
    <w:rsid w:val="00E02F60"/>
    <w:rsid w:val="00E040F0"/>
    <w:rsid w:val="00E044F1"/>
    <w:rsid w:val="00E04589"/>
    <w:rsid w:val="00E045AE"/>
    <w:rsid w:val="00E046C2"/>
    <w:rsid w:val="00E04B06"/>
    <w:rsid w:val="00E04FA9"/>
    <w:rsid w:val="00E05F32"/>
    <w:rsid w:val="00E05FDF"/>
    <w:rsid w:val="00E06E9D"/>
    <w:rsid w:val="00E070E6"/>
    <w:rsid w:val="00E10031"/>
    <w:rsid w:val="00E10991"/>
    <w:rsid w:val="00E10BB7"/>
    <w:rsid w:val="00E123CE"/>
    <w:rsid w:val="00E12F7E"/>
    <w:rsid w:val="00E1385B"/>
    <w:rsid w:val="00E141C7"/>
    <w:rsid w:val="00E14357"/>
    <w:rsid w:val="00E14672"/>
    <w:rsid w:val="00E153F0"/>
    <w:rsid w:val="00E158BC"/>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27569"/>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080"/>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5CFB"/>
    <w:rsid w:val="00E46422"/>
    <w:rsid w:val="00E46DBA"/>
    <w:rsid w:val="00E506C9"/>
    <w:rsid w:val="00E51117"/>
    <w:rsid w:val="00E51BA5"/>
    <w:rsid w:val="00E51CD0"/>
    <w:rsid w:val="00E51D3B"/>
    <w:rsid w:val="00E51D78"/>
    <w:rsid w:val="00E51EEA"/>
    <w:rsid w:val="00E52899"/>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21"/>
    <w:rsid w:val="00E64337"/>
    <w:rsid w:val="00E6482B"/>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70C"/>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0F2"/>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3C7C"/>
    <w:rsid w:val="00ED437B"/>
    <w:rsid w:val="00ED4719"/>
    <w:rsid w:val="00ED4C1D"/>
    <w:rsid w:val="00ED5972"/>
    <w:rsid w:val="00ED5C1C"/>
    <w:rsid w:val="00ED615F"/>
    <w:rsid w:val="00ED6836"/>
    <w:rsid w:val="00ED6A38"/>
    <w:rsid w:val="00EE09A4"/>
    <w:rsid w:val="00EE0CB1"/>
    <w:rsid w:val="00EE0E70"/>
    <w:rsid w:val="00EE0EB3"/>
    <w:rsid w:val="00EE0ED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062B"/>
    <w:rsid w:val="00EF11FF"/>
    <w:rsid w:val="00EF24C7"/>
    <w:rsid w:val="00EF25F5"/>
    <w:rsid w:val="00EF273B"/>
    <w:rsid w:val="00EF2954"/>
    <w:rsid w:val="00EF2B43"/>
    <w:rsid w:val="00EF352E"/>
    <w:rsid w:val="00EF3639"/>
    <w:rsid w:val="00EF3662"/>
    <w:rsid w:val="00EF3867"/>
    <w:rsid w:val="00EF3E3E"/>
    <w:rsid w:val="00EF491F"/>
    <w:rsid w:val="00EF4AEC"/>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52C"/>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0DEE"/>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4C80"/>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3EC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paragraph" w:customStyle="1" w:styleId="msonormal0">
    <w:name w:val="msonormal"/>
    <w:basedOn w:val="Normal"/>
    <w:rsid w:val="0081794D"/>
    <w:pPr>
      <w:spacing w:before="100" w:beforeAutospacing="1" w:after="100" w:afterAutospacing="1"/>
    </w:pPr>
    <w:rPr>
      <w:lang w:val="en-US" w:eastAsia="en-US" w:bidi="ar-SA"/>
    </w:rPr>
  </w:style>
  <w:style w:type="paragraph" w:customStyle="1" w:styleId="font0">
    <w:name w:val="font0"/>
    <w:basedOn w:val="Normal"/>
    <w:rsid w:val="0081794D"/>
    <w:pPr>
      <w:spacing w:before="100" w:beforeAutospacing="1" w:after="100" w:afterAutospacing="1"/>
    </w:pPr>
    <w:rPr>
      <w:rFonts w:ascii="Arial" w:hAnsi="Arial" w:cs="Arial"/>
      <w:color w:val="000000"/>
      <w:sz w:val="20"/>
      <w:szCs w:val="20"/>
      <w:lang w:val="en-US" w:eastAsia="en-US" w:bidi="ar-SA"/>
    </w:rPr>
  </w:style>
  <w:style w:type="character" w:customStyle="1" w:styleId="ezkurwreuab5ozgtqnkl">
    <w:name w:val="ezkurwreuab5ozgtqnkl"/>
    <w:basedOn w:val="DefaultParagraphFont"/>
    <w:rsid w:val="006D7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881383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901865341">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47204391">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4447</TotalTime>
  <Pages>114</Pages>
  <Words>27017</Words>
  <Characters>153998</Characters>
  <Application>Microsoft Office Word</Application>
  <DocSecurity>0</DocSecurity>
  <Lines>1283</Lines>
  <Paragraphs>361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180654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1964</cp:revision>
  <cp:lastPrinted>2018-02-16T07:12:00Z</cp:lastPrinted>
  <dcterms:created xsi:type="dcterms:W3CDTF">2019-10-28T07:04:00Z</dcterms:created>
  <dcterms:modified xsi:type="dcterms:W3CDTF">2025-08-14T10:08:00Z</dcterms:modified>
</cp:coreProperties>
</file>